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FCC08" w14:textId="32BEA8D0" w:rsidR="002227DD" w:rsidRDefault="00150DEA" w:rsidP="00150DEA">
      <w:pPr>
        <w:tabs>
          <w:tab w:val="left" w:pos="1880"/>
        </w:tabs>
        <w:jc w:val="both"/>
        <w:rPr>
          <w:rFonts w:ascii="Arial" w:hAnsi="Arial" w:cs="Tahoma"/>
          <w:bCs/>
          <w:sz w:val="18"/>
          <w:szCs w:val="22"/>
        </w:rPr>
      </w:pPr>
      <w:r>
        <w:rPr>
          <w:rFonts w:ascii="Arial" w:hAnsi="Arial" w:cs="Tahoma"/>
          <w:bCs/>
          <w:sz w:val="18"/>
          <w:szCs w:val="22"/>
        </w:rPr>
        <w:tab/>
      </w:r>
    </w:p>
    <w:p w14:paraId="51689550" w14:textId="77777777" w:rsidR="00740E50" w:rsidRDefault="00740E50" w:rsidP="00150DEA">
      <w:pPr>
        <w:tabs>
          <w:tab w:val="left" w:pos="1880"/>
        </w:tabs>
        <w:jc w:val="both"/>
        <w:rPr>
          <w:rFonts w:ascii="Arial" w:hAnsi="Arial" w:cs="Tahoma"/>
          <w:bCs/>
          <w:sz w:val="18"/>
          <w:szCs w:val="22"/>
        </w:rPr>
      </w:pPr>
    </w:p>
    <w:p w14:paraId="4EF9E8A0" w14:textId="77777777" w:rsidR="00B32E62" w:rsidRDefault="00B32E62" w:rsidP="00150DEA">
      <w:pPr>
        <w:tabs>
          <w:tab w:val="left" w:pos="1880"/>
        </w:tabs>
        <w:jc w:val="both"/>
        <w:rPr>
          <w:rFonts w:ascii="Arial" w:hAnsi="Arial" w:cs="Tahoma"/>
          <w:bCs/>
          <w:sz w:val="18"/>
          <w:szCs w:val="22"/>
        </w:rPr>
      </w:pPr>
    </w:p>
    <w:p w14:paraId="0AB11567" w14:textId="77777777" w:rsidR="00B32E62" w:rsidRDefault="00B32E62" w:rsidP="00150DEA">
      <w:pPr>
        <w:tabs>
          <w:tab w:val="left" w:pos="1880"/>
        </w:tabs>
        <w:jc w:val="both"/>
        <w:rPr>
          <w:rFonts w:ascii="Arial" w:hAnsi="Arial" w:cs="Tahoma"/>
          <w:bCs/>
          <w:sz w:val="18"/>
          <w:szCs w:val="22"/>
        </w:rPr>
      </w:pPr>
    </w:p>
    <w:p w14:paraId="710616F1" w14:textId="77777777" w:rsidR="00B32E62" w:rsidRDefault="00B32E62" w:rsidP="00150DEA">
      <w:pPr>
        <w:tabs>
          <w:tab w:val="left" w:pos="1880"/>
        </w:tabs>
        <w:jc w:val="both"/>
        <w:rPr>
          <w:rFonts w:ascii="Arial" w:hAnsi="Arial" w:cs="Tahoma"/>
          <w:bCs/>
          <w:sz w:val="18"/>
          <w:szCs w:val="22"/>
        </w:rPr>
      </w:pPr>
    </w:p>
    <w:p w14:paraId="1C2A76CA" w14:textId="77777777" w:rsidR="00B32E62" w:rsidRDefault="00B32E62" w:rsidP="00150DEA">
      <w:pPr>
        <w:tabs>
          <w:tab w:val="left" w:pos="1880"/>
        </w:tabs>
        <w:jc w:val="both"/>
        <w:rPr>
          <w:rFonts w:ascii="Arial" w:hAnsi="Arial" w:cs="Tahoma"/>
          <w:bCs/>
          <w:sz w:val="18"/>
          <w:szCs w:val="22"/>
        </w:r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1"/>
      </w:tblGrid>
      <w:tr w:rsidR="00373315" w:rsidRPr="00AB71AC" w14:paraId="3737B1B6" w14:textId="77777777" w:rsidTr="00B32E62">
        <w:trPr>
          <w:trHeight w:val="1025"/>
        </w:trPr>
        <w:tc>
          <w:tcPr>
            <w:tcW w:w="15451" w:type="dxa"/>
            <w:shd w:val="clear" w:color="auto" w:fill="auto"/>
          </w:tcPr>
          <w:p w14:paraId="19EDAE64" w14:textId="77777777" w:rsidR="00373315" w:rsidRPr="009E2DB5" w:rsidRDefault="00373315" w:rsidP="001570D5">
            <w:pPr>
              <w:spacing w:after="0"/>
              <w:jc w:val="center"/>
              <w:rPr>
                <w:rFonts w:ascii="Arial" w:hAnsi="Arial" w:cs="Tahoma"/>
                <w:b/>
                <w:bCs/>
                <w:sz w:val="20"/>
              </w:rPr>
            </w:pPr>
            <w:r w:rsidRPr="009E2DB5">
              <w:rPr>
                <w:rFonts w:ascii="Arial" w:hAnsi="Arial" w:cs="Tahoma"/>
                <w:b/>
                <w:bCs/>
                <w:sz w:val="20"/>
              </w:rPr>
              <w:t>AGEA - PROCEDURE DI CONTROLLO PER APPALTI PUBBLICI DI LAVORI, SERVIZI E FORNITURE</w:t>
            </w:r>
          </w:p>
          <w:p w14:paraId="4E47EB0C" w14:textId="77777777" w:rsidR="00373315" w:rsidRDefault="00373315" w:rsidP="001570D5">
            <w:pPr>
              <w:spacing w:after="0"/>
              <w:jc w:val="center"/>
              <w:rPr>
                <w:rFonts w:ascii="Arial" w:hAnsi="Arial" w:cs="Tahoma"/>
                <w:b/>
                <w:bCs/>
                <w:sz w:val="20"/>
              </w:rPr>
            </w:pPr>
            <w:r w:rsidRPr="009E2DB5">
              <w:rPr>
                <w:rFonts w:ascii="Arial" w:hAnsi="Arial" w:cs="Tahoma"/>
                <w:b/>
                <w:bCs/>
                <w:sz w:val="20"/>
              </w:rPr>
              <w:t>(</w:t>
            </w:r>
            <w:proofErr w:type="spellStart"/>
            <w:r w:rsidRPr="009E2DB5">
              <w:rPr>
                <w:rFonts w:ascii="Arial" w:hAnsi="Arial" w:cs="Tahoma"/>
                <w:b/>
                <w:bCs/>
                <w:sz w:val="20"/>
              </w:rPr>
              <w:t>D.Lgs.</w:t>
            </w:r>
            <w:proofErr w:type="spellEnd"/>
            <w:r w:rsidRPr="009E2DB5">
              <w:rPr>
                <w:rFonts w:ascii="Arial" w:hAnsi="Arial" w:cs="Tahoma"/>
                <w:b/>
                <w:bCs/>
                <w:sz w:val="20"/>
              </w:rPr>
              <w:t xml:space="preserve"> 31 marzo 2023, n. 36 e </w:t>
            </w:r>
            <w:proofErr w:type="spellStart"/>
            <w:r w:rsidRPr="009E2DB5">
              <w:rPr>
                <w:rFonts w:ascii="Arial" w:hAnsi="Arial" w:cs="Tahoma"/>
                <w:b/>
                <w:bCs/>
                <w:sz w:val="20"/>
              </w:rPr>
              <w:t>s.m.i.</w:t>
            </w:r>
            <w:proofErr w:type="spellEnd"/>
            <w:r w:rsidRPr="009E2DB5">
              <w:rPr>
                <w:rFonts w:ascii="Arial" w:hAnsi="Arial" w:cs="Tahoma"/>
                <w:b/>
                <w:bCs/>
                <w:sz w:val="20"/>
              </w:rPr>
              <w:t>)</w:t>
            </w:r>
          </w:p>
          <w:p w14:paraId="38111875" w14:textId="77777777" w:rsidR="00373315" w:rsidRPr="001A4512" w:rsidRDefault="00373315" w:rsidP="001570D5">
            <w:pPr>
              <w:spacing w:after="0"/>
              <w:jc w:val="center"/>
              <w:rPr>
                <w:rFonts w:ascii="Arial" w:hAnsi="Arial" w:cs="Tahoma"/>
                <w:sz w:val="20"/>
              </w:rPr>
            </w:pPr>
          </w:p>
          <w:p w14:paraId="28B148DB" w14:textId="77777777" w:rsidR="00373315" w:rsidRPr="00373315" w:rsidRDefault="00373315" w:rsidP="00373315">
            <w:pPr>
              <w:jc w:val="center"/>
              <w:rPr>
                <w:rFonts w:ascii="Arial" w:eastAsia="Calibri" w:hAnsi="Arial" w:cs="Tahoma"/>
                <w:sz w:val="20"/>
              </w:rPr>
            </w:pPr>
          </w:p>
          <w:p w14:paraId="7059C7C1" w14:textId="77777777" w:rsidR="006D63CE" w:rsidRDefault="00373315" w:rsidP="00373315">
            <w:pPr>
              <w:jc w:val="center"/>
              <w:rPr>
                <w:rFonts w:ascii="Arial" w:eastAsia="Calibri" w:hAnsi="Arial" w:cs="Tahoma"/>
                <w:b/>
                <w:bCs/>
                <w:sz w:val="20"/>
              </w:rPr>
            </w:pPr>
            <w:r w:rsidRPr="00373315">
              <w:rPr>
                <w:rFonts w:ascii="Arial" w:eastAsia="Calibri" w:hAnsi="Arial" w:cs="Tahoma"/>
                <w:b/>
                <w:bCs/>
                <w:sz w:val="20"/>
              </w:rPr>
              <w:t xml:space="preserve">Criteri per l’applicazione delle riduzioni ed esclusioni per mancato rispetto delle regole sugli appalti pubblici </w:t>
            </w:r>
          </w:p>
          <w:p w14:paraId="3444D067" w14:textId="74E57E49" w:rsidR="00373315" w:rsidRPr="00373315" w:rsidRDefault="006D63CE" w:rsidP="00373315">
            <w:pPr>
              <w:jc w:val="center"/>
              <w:rPr>
                <w:rFonts w:ascii="Arial" w:eastAsia="Calibri" w:hAnsi="Arial" w:cs="Tahoma"/>
                <w:b/>
                <w:bCs/>
                <w:sz w:val="20"/>
              </w:rPr>
            </w:pPr>
            <w:r>
              <w:rPr>
                <w:rFonts w:ascii="Arial" w:eastAsia="Calibri" w:hAnsi="Arial" w:cs="Tahoma"/>
                <w:b/>
                <w:bCs/>
                <w:sz w:val="20"/>
              </w:rPr>
              <w:t>con riferimento alla</w:t>
            </w:r>
            <w:r w:rsidRPr="006D63CE">
              <w:rPr>
                <w:rFonts w:ascii="Arial" w:eastAsia="Calibri" w:hAnsi="Arial" w:cs="Tahoma"/>
                <w:b/>
                <w:bCs/>
                <w:sz w:val="20"/>
              </w:rPr>
              <w:t xml:space="preserve"> versione 3.1 della checklist appalti</w:t>
            </w:r>
          </w:p>
          <w:p w14:paraId="00C596D2" w14:textId="232AA065" w:rsidR="00373315" w:rsidRPr="006D63CE" w:rsidRDefault="00373315" w:rsidP="006D63CE">
            <w:pPr>
              <w:jc w:val="center"/>
              <w:rPr>
                <w:rFonts w:ascii="Arial" w:eastAsia="Calibri" w:hAnsi="Arial" w:cs="Tahoma"/>
                <w:sz w:val="20"/>
              </w:rPr>
            </w:pPr>
            <w:r w:rsidRPr="00373315">
              <w:rPr>
                <w:rFonts w:ascii="Arial" w:eastAsia="Calibri" w:hAnsi="Arial" w:cs="Tahoma"/>
                <w:sz w:val="20"/>
              </w:rPr>
              <w:t>(</w:t>
            </w:r>
            <w:proofErr w:type="spellStart"/>
            <w:r w:rsidRPr="00373315">
              <w:rPr>
                <w:rFonts w:ascii="Arial" w:eastAsia="Calibri" w:hAnsi="Arial" w:cs="Tahoma"/>
                <w:sz w:val="20"/>
              </w:rPr>
              <w:t>D.Lgs.</w:t>
            </w:r>
            <w:proofErr w:type="spellEnd"/>
            <w:r w:rsidRPr="00373315">
              <w:rPr>
                <w:rFonts w:ascii="Arial" w:eastAsia="Calibri" w:hAnsi="Arial" w:cs="Tahoma"/>
                <w:sz w:val="20"/>
              </w:rPr>
              <w:t xml:space="preserve"> 17 marzo 2023 n. 42, art. 16) in coerenza con le linee guida contenute nell’allegato della decisione C (2019) 3452 </w:t>
            </w:r>
            <w:proofErr w:type="spellStart"/>
            <w:r w:rsidRPr="00373315">
              <w:rPr>
                <w:rFonts w:ascii="Arial" w:eastAsia="Calibri" w:hAnsi="Arial" w:cs="Tahoma"/>
                <w:sz w:val="20"/>
              </w:rPr>
              <w:t>final</w:t>
            </w:r>
            <w:proofErr w:type="spellEnd"/>
            <w:r w:rsidRPr="00373315">
              <w:rPr>
                <w:rFonts w:ascii="Arial" w:eastAsia="Calibri" w:hAnsi="Arial" w:cs="Tahoma"/>
                <w:sz w:val="20"/>
              </w:rPr>
              <w:t xml:space="preserve"> del 14 maggio 2019</w:t>
            </w:r>
          </w:p>
        </w:tc>
      </w:tr>
    </w:tbl>
    <w:p w14:paraId="72AC2CCC" w14:textId="77777777" w:rsidR="00740E50" w:rsidRDefault="00740E50" w:rsidP="00150DEA">
      <w:pPr>
        <w:tabs>
          <w:tab w:val="left" w:pos="1880"/>
        </w:tabs>
        <w:jc w:val="both"/>
        <w:rPr>
          <w:rFonts w:ascii="Arial" w:hAnsi="Arial" w:cs="Tahoma"/>
          <w:bCs/>
          <w:sz w:val="18"/>
          <w:szCs w:val="22"/>
        </w:rPr>
      </w:pPr>
    </w:p>
    <w:p w14:paraId="6874C523" w14:textId="77777777" w:rsidR="00740E50" w:rsidRDefault="00740E50" w:rsidP="00150DEA">
      <w:pPr>
        <w:tabs>
          <w:tab w:val="left" w:pos="1880"/>
        </w:tabs>
        <w:jc w:val="both"/>
        <w:rPr>
          <w:rFonts w:ascii="Arial" w:hAnsi="Arial" w:cs="Tahoma"/>
          <w:bCs/>
          <w:sz w:val="18"/>
          <w:szCs w:val="22"/>
        </w:rPr>
      </w:pPr>
    </w:p>
    <w:p w14:paraId="7BFC9ED2" w14:textId="77777777" w:rsidR="00740E50" w:rsidRDefault="00740E50" w:rsidP="00150DEA">
      <w:pPr>
        <w:tabs>
          <w:tab w:val="left" w:pos="1880"/>
        </w:tabs>
        <w:jc w:val="both"/>
        <w:rPr>
          <w:rFonts w:ascii="Arial" w:eastAsia="Calibri" w:hAnsi="Arial" w:cs="Tahoma"/>
          <w:sz w:val="20"/>
        </w:rPr>
      </w:pPr>
    </w:p>
    <w:p w14:paraId="45CD760D" w14:textId="77777777" w:rsidR="00373315" w:rsidRDefault="00373315" w:rsidP="00150DEA">
      <w:pPr>
        <w:tabs>
          <w:tab w:val="left" w:pos="1880"/>
        </w:tabs>
        <w:jc w:val="both"/>
        <w:rPr>
          <w:rFonts w:ascii="Arial" w:eastAsia="Calibri" w:hAnsi="Arial" w:cs="Tahoma"/>
          <w:sz w:val="20"/>
        </w:rPr>
      </w:pPr>
    </w:p>
    <w:p w14:paraId="2ACFA143" w14:textId="77777777" w:rsidR="00373315" w:rsidRDefault="00373315" w:rsidP="00150DEA">
      <w:pPr>
        <w:tabs>
          <w:tab w:val="left" w:pos="1880"/>
        </w:tabs>
        <w:jc w:val="both"/>
        <w:rPr>
          <w:rFonts w:ascii="Arial" w:hAnsi="Arial" w:cs="Tahoma"/>
          <w:bCs/>
          <w:sz w:val="18"/>
          <w:szCs w:val="22"/>
        </w:rPr>
      </w:pPr>
    </w:p>
    <w:p w14:paraId="50C79180" w14:textId="77777777" w:rsidR="00740E50" w:rsidRDefault="00740E50" w:rsidP="00150DEA">
      <w:pPr>
        <w:tabs>
          <w:tab w:val="left" w:pos="1880"/>
        </w:tabs>
        <w:jc w:val="both"/>
        <w:rPr>
          <w:rFonts w:ascii="Arial" w:hAnsi="Arial" w:cs="Tahoma"/>
          <w:bCs/>
          <w:sz w:val="18"/>
          <w:szCs w:val="22"/>
        </w:rPr>
      </w:pPr>
    </w:p>
    <w:p w14:paraId="748920C8" w14:textId="77777777" w:rsidR="00FC209D" w:rsidRDefault="00FC209D" w:rsidP="00150DEA">
      <w:pPr>
        <w:tabs>
          <w:tab w:val="left" w:pos="1880"/>
        </w:tabs>
        <w:jc w:val="both"/>
        <w:rPr>
          <w:rFonts w:ascii="Arial" w:hAnsi="Arial" w:cs="Tahoma"/>
          <w:bCs/>
          <w:sz w:val="18"/>
          <w:szCs w:val="22"/>
        </w:rPr>
      </w:pPr>
    </w:p>
    <w:p w14:paraId="75A7CFE4" w14:textId="77777777" w:rsidR="00FC209D" w:rsidRDefault="00FC209D" w:rsidP="00150DEA">
      <w:pPr>
        <w:tabs>
          <w:tab w:val="left" w:pos="1880"/>
        </w:tabs>
        <w:jc w:val="both"/>
        <w:rPr>
          <w:rFonts w:ascii="Arial" w:hAnsi="Arial" w:cs="Tahoma"/>
          <w:bCs/>
          <w:sz w:val="18"/>
          <w:szCs w:val="22"/>
        </w:rPr>
      </w:pPr>
    </w:p>
    <w:p w14:paraId="2B98DA86" w14:textId="77777777" w:rsidR="00740E50" w:rsidRDefault="00740E50" w:rsidP="00150DEA">
      <w:pPr>
        <w:tabs>
          <w:tab w:val="left" w:pos="1880"/>
        </w:tabs>
        <w:jc w:val="both"/>
        <w:rPr>
          <w:rFonts w:ascii="Arial" w:hAnsi="Arial" w:cs="Tahoma"/>
          <w:bCs/>
          <w:sz w:val="18"/>
          <w:szCs w:val="22"/>
        </w:rPr>
      </w:pPr>
    </w:p>
    <w:p w14:paraId="30B2E479" w14:textId="06601B2F" w:rsidR="00740E50" w:rsidRDefault="00740E50" w:rsidP="00C629B4">
      <w:pPr>
        <w:spacing w:after="0"/>
        <w:rPr>
          <w:rFonts w:ascii="Arial" w:hAnsi="Arial" w:cs="Tahoma"/>
          <w:bCs/>
          <w:sz w:val="18"/>
          <w:szCs w:val="22"/>
        </w:rPr>
      </w:pPr>
    </w:p>
    <w:p w14:paraId="00E44E47" w14:textId="77777777" w:rsidR="00740E50" w:rsidRDefault="00740E50" w:rsidP="00150DEA">
      <w:pPr>
        <w:tabs>
          <w:tab w:val="left" w:pos="1880"/>
        </w:tabs>
        <w:jc w:val="both"/>
        <w:rPr>
          <w:rFonts w:ascii="Arial" w:hAnsi="Arial" w:cs="Tahoma"/>
          <w:bCs/>
          <w:sz w:val="18"/>
          <w:szCs w:val="22"/>
        </w:rPr>
      </w:pPr>
    </w:p>
    <w:p w14:paraId="17C33809" w14:textId="77777777" w:rsidR="002227DD" w:rsidRPr="0077486E" w:rsidRDefault="00C526BF">
      <w:pPr>
        <w:pStyle w:val="Titolosommario"/>
        <w:rPr>
          <w:rStyle w:val="Collegamentoipertestuale"/>
          <w:rFonts w:ascii="Arial" w:eastAsia="Cambria" w:hAnsi="Arial" w:cs="Tahoma"/>
          <w:b/>
          <w:bCs/>
          <w:noProof/>
          <w:color w:val="auto"/>
          <w:sz w:val="28"/>
          <w:szCs w:val="28"/>
          <w:lang w:eastAsia="en-US"/>
        </w:rPr>
      </w:pPr>
      <w:r w:rsidRPr="0077486E">
        <w:rPr>
          <w:rStyle w:val="Collegamentoipertestuale"/>
          <w:rFonts w:ascii="Arial" w:eastAsia="Cambria" w:hAnsi="Arial" w:cs="Tahoma"/>
          <w:b/>
          <w:bCs/>
          <w:noProof/>
          <w:color w:val="auto"/>
          <w:sz w:val="28"/>
          <w:szCs w:val="28"/>
          <w:lang w:eastAsia="en-US"/>
        </w:rPr>
        <w:lastRenderedPageBreak/>
        <w:t>INDICE:</w:t>
      </w:r>
    </w:p>
    <w:p w14:paraId="37495EAD" w14:textId="77777777" w:rsidR="00D820B9" w:rsidRPr="00D820B9" w:rsidRDefault="00D820B9" w:rsidP="00D820B9">
      <w:pPr>
        <w:rPr>
          <w:lang w:eastAsia="it-IT"/>
        </w:rPr>
      </w:pPr>
    </w:p>
    <w:p w14:paraId="767A57F9" w14:textId="6BEDF78C" w:rsidR="006D63CE" w:rsidRPr="006D63CE" w:rsidRDefault="002227DD">
      <w:pPr>
        <w:pStyle w:val="Sommario1"/>
        <w:rPr>
          <w:rFonts w:ascii="Arial" w:eastAsiaTheme="minorEastAsia" w:hAnsi="Arial" w:cs="Arial"/>
          <w:noProof/>
          <w:kern w:val="2"/>
          <w:sz w:val="22"/>
          <w:szCs w:val="22"/>
          <w:lang w:eastAsia="it-IT"/>
          <w14:ligatures w14:val="standardContextual"/>
        </w:rPr>
      </w:pPr>
      <w:r w:rsidRPr="006D63CE">
        <w:rPr>
          <w:rFonts w:ascii="Arial" w:hAnsi="Arial" w:cs="Arial"/>
          <w:sz w:val="22"/>
          <w:szCs w:val="22"/>
        </w:rPr>
        <w:fldChar w:fldCharType="begin"/>
      </w:r>
      <w:r w:rsidRPr="006D63CE">
        <w:rPr>
          <w:rFonts w:ascii="Arial" w:hAnsi="Arial" w:cs="Arial"/>
          <w:sz w:val="22"/>
          <w:szCs w:val="22"/>
        </w:rPr>
        <w:instrText xml:space="preserve"> TOC \o "1-3" \h \z \u </w:instrText>
      </w:r>
      <w:r w:rsidRPr="006D63CE">
        <w:rPr>
          <w:rFonts w:ascii="Arial" w:hAnsi="Arial" w:cs="Arial"/>
          <w:sz w:val="22"/>
          <w:szCs w:val="22"/>
        </w:rPr>
        <w:fldChar w:fldCharType="separate"/>
      </w:r>
      <w:hyperlink w:anchor="_Toc166171023" w:history="1">
        <w:r w:rsidR="006D63CE" w:rsidRPr="006D63CE">
          <w:rPr>
            <w:rStyle w:val="Collegamentoipertestuale"/>
            <w:rFonts w:ascii="Arial" w:eastAsia="Calibri" w:hAnsi="Arial" w:cs="Arial"/>
            <w:noProof/>
            <w:sz w:val="22"/>
            <w:szCs w:val="22"/>
          </w:rPr>
          <w:t>CHECK LIST 1 – ADEMPIMENTI GENERALI DELLA PROCEDURA DI AFFIDAMENTO</w:t>
        </w:r>
        <w:r w:rsidR="006D63CE" w:rsidRPr="006D63CE">
          <w:rPr>
            <w:rFonts w:ascii="Arial" w:hAnsi="Arial" w:cs="Arial"/>
            <w:noProof/>
            <w:webHidden/>
            <w:sz w:val="22"/>
            <w:szCs w:val="22"/>
          </w:rPr>
          <w:tab/>
        </w:r>
        <w:r w:rsidR="006D63CE" w:rsidRPr="006D63CE">
          <w:rPr>
            <w:rFonts w:ascii="Arial" w:hAnsi="Arial" w:cs="Arial"/>
            <w:noProof/>
            <w:webHidden/>
            <w:sz w:val="22"/>
            <w:szCs w:val="22"/>
          </w:rPr>
          <w:fldChar w:fldCharType="begin"/>
        </w:r>
        <w:r w:rsidR="006D63CE" w:rsidRPr="006D63CE">
          <w:rPr>
            <w:rFonts w:ascii="Arial" w:hAnsi="Arial" w:cs="Arial"/>
            <w:noProof/>
            <w:webHidden/>
            <w:sz w:val="22"/>
            <w:szCs w:val="22"/>
          </w:rPr>
          <w:instrText xml:space="preserve"> PAGEREF _Toc166171023 \h </w:instrText>
        </w:r>
        <w:r w:rsidR="006D63CE" w:rsidRPr="006D63CE">
          <w:rPr>
            <w:rFonts w:ascii="Arial" w:hAnsi="Arial" w:cs="Arial"/>
            <w:noProof/>
            <w:webHidden/>
            <w:sz w:val="22"/>
            <w:szCs w:val="22"/>
          </w:rPr>
        </w:r>
        <w:r w:rsidR="006D63CE" w:rsidRPr="006D63CE">
          <w:rPr>
            <w:rFonts w:ascii="Arial" w:hAnsi="Arial" w:cs="Arial"/>
            <w:noProof/>
            <w:webHidden/>
            <w:sz w:val="22"/>
            <w:szCs w:val="22"/>
          </w:rPr>
          <w:fldChar w:fldCharType="separate"/>
        </w:r>
        <w:r w:rsidR="006D63CE" w:rsidRPr="006D63CE">
          <w:rPr>
            <w:rFonts w:ascii="Arial" w:hAnsi="Arial" w:cs="Arial"/>
            <w:noProof/>
            <w:webHidden/>
            <w:sz w:val="22"/>
            <w:szCs w:val="22"/>
          </w:rPr>
          <w:t>3</w:t>
        </w:r>
        <w:r w:rsidR="006D63CE" w:rsidRPr="006D63CE">
          <w:rPr>
            <w:rFonts w:ascii="Arial" w:hAnsi="Arial" w:cs="Arial"/>
            <w:noProof/>
            <w:webHidden/>
            <w:sz w:val="22"/>
            <w:szCs w:val="22"/>
          </w:rPr>
          <w:fldChar w:fldCharType="end"/>
        </w:r>
      </w:hyperlink>
    </w:p>
    <w:p w14:paraId="4E8DEEBB" w14:textId="0701912B"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24" w:history="1">
        <w:r w:rsidRPr="006D63CE">
          <w:rPr>
            <w:rStyle w:val="Collegamentoipertestuale"/>
            <w:rFonts w:ascii="Arial" w:eastAsia="Calibri" w:hAnsi="Arial" w:cs="Arial"/>
            <w:noProof/>
            <w:sz w:val="22"/>
            <w:szCs w:val="22"/>
          </w:rPr>
          <w:t>CHECK LIST 2 – PROGRAMMAZIONE</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_Toc166171024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5</w:t>
        </w:r>
        <w:r w:rsidRPr="006D63CE">
          <w:rPr>
            <w:rFonts w:ascii="Arial" w:hAnsi="Arial" w:cs="Arial"/>
            <w:noProof/>
            <w:webHidden/>
            <w:sz w:val="22"/>
            <w:szCs w:val="22"/>
          </w:rPr>
          <w:fldChar w:fldCharType="end"/>
        </w:r>
      </w:hyperlink>
    </w:p>
    <w:p w14:paraId="360C5EC4" w14:textId="6B77EBD9"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25" w:history="1">
        <w:r w:rsidRPr="006D63CE">
          <w:rPr>
            <w:rStyle w:val="Collegamentoipertestuale"/>
            <w:rFonts w:ascii="Arial" w:eastAsia="Calibri" w:hAnsi="Arial" w:cs="Arial"/>
            <w:noProof/>
            <w:sz w:val="22"/>
            <w:szCs w:val="22"/>
          </w:rPr>
          <w:t>CHECK LIST 3 – PROGETTAZIONE</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_Toc166171025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8</w:t>
        </w:r>
        <w:r w:rsidRPr="006D63CE">
          <w:rPr>
            <w:rFonts w:ascii="Arial" w:hAnsi="Arial" w:cs="Arial"/>
            <w:noProof/>
            <w:webHidden/>
            <w:sz w:val="22"/>
            <w:szCs w:val="22"/>
          </w:rPr>
          <w:fldChar w:fldCharType="end"/>
        </w:r>
      </w:hyperlink>
    </w:p>
    <w:p w14:paraId="139C4F16" w14:textId="2344DD6B"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26" w:history="1">
        <w:r w:rsidRPr="006D63CE">
          <w:rPr>
            <w:rStyle w:val="Collegamentoipertestuale"/>
            <w:rFonts w:ascii="Arial" w:eastAsia="Calibri" w:hAnsi="Arial" w:cs="Arial"/>
            <w:noProof/>
            <w:sz w:val="22"/>
            <w:szCs w:val="22"/>
          </w:rPr>
          <w:t>CHECK LIST 4 – ESECUZIONE</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_Toc166171026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13</w:t>
        </w:r>
        <w:r w:rsidRPr="006D63CE">
          <w:rPr>
            <w:rFonts w:ascii="Arial" w:hAnsi="Arial" w:cs="Arial"/>
            <w:noProof/>
            <w:webHidden/>
            <w:sz w:val="22"/>
            <w:szCs w:val="22"/>
          </w:rPr>
          <w:fldChar w:fldCharType="end"/>
        </w:r>
      </w:hyperlink>
    </w:p>
    <w:p w14:paraId="6E92B636" w14:textId="062A3CD5"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27" w:history="1">
        <w:r w:rsidRPr="006D63CE">
          <w:rPr>
            <w:rStyle w:val="Collegamentoipertestuale"/>
            <w:rFonts w:ascii="Arial" w:hAnsi="Arial" w:cs="Arial"/>
            <w:noProof/>
            <w:sz w:val="22"/>
            <w:szCs w:val="22"/>
          </w:rPr>
          <w:t>CHECK LIST 5 – AFFIDAMENTI SOTTO SOGLIA</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_Toc166171027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22</w:t>
        </w:r>
        <w:r w:rsidRPr="006D63CE">
          <w:rPr>
            <w:rFonts w:ascii="Arial" w:hAnsi="Arial" w:cs="Arial"/>
            <w:noProof/>
            <w:webHidden/>
            <w:sz w:val="22"/>
            <w:szCs w:val="22"/>
          </w:rPr>
          <w:fldChar w:fldCharType="end"/>
        </w:r>
      </w:hyperlink>
    </w:p>
    <w:p w14:paraId="0D6530CD" w14:textId="79B39514"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28" w:history="1">
        <w:r w:rsidRPr="006D63CE">
          <w:rPr>
            <w:rStyle w:val="Collegamentoipertestuale"/>
            <w:rFonts w:ascii="Arial" w:hAnsi="Arial" w:cs="Arial"/>
            <w:noProof/>
            <w:sz w:val="22"/>
            <w:szCs w:val="22"/>
          </w:rPr>
          <w:t>CHECK LIST 6 – MERCATI ELETTRONICI</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_Toc166171028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32</w:t>
        </w:r>
        <w:r w:rsidRPr="006D63CE">
          <w:rPr>
            <w:rFonts w:ascii="Arial" w:hAnsi="Arial" w:cs="Arial"/>
            <w:noProof/>
            <w:webHidden/>
            <w:sz w:val="22"/>
            <w:szCs w:val="22"/>
          </w:rPr>
          <w:fldChar w:fldCharType="end"/>
        </w:r>
      </w:hyperlink>
    </w:p>
    <w:p w14:paraId="7E0DF39F" w14:textId="20CA3650"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29" w:history="1">
        <w:r w:rsidRPr="006D63CE">
          <w:rPr>
            <w:rStyle w:val="Collegamentoipertestuale"/>
            <w:rFonts w:ascii="Arial" w:hAnsi="Arial" w:cs="Arial"/>
            <w:noProof/>
            <w:sz w:val="22"/>
            <w:szCs w:val="22"/>
          </w:rPr>
          <w:t>CHECK LIST 7 – PROCEDURA APERTA</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_Toc166171029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40</w:t>
        </w:r>
        <w:r w:rsidRPr="006D63CE">
          <w:rPr>
            <w:rFonts w:ascii="Arial" w:hAnsi="Arial" w:cs="Arial"/>
            <w:noProof/>
            <w:webHidden/>
            <w:sz w:val="22"/>
            <w:szCs w:val="22"/>
          </w:rPr>
          <w:fldChar w:fldCharType="end"/>
        </w:r>
      </w:hyperlink>
    </w:p>
    <w:p w14:paraId="78482214" w14:textId="229F8C6E"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30" w:history="1">
        <w:r w:rsidRPr="006D63CE">
          <w:rPr>
            <w:rStyle w:val="Collegamentoipertestuale"/>
            <w:rFonts w:ascii="Arial" w:hAnsi="Arial" w:cs="Arial"/>
            <w:noProof/>
            <w:sz w:val="22"/>
            <w:szCs w:val="22"/>
          </w:rPr>
          <w:t>CHECK LIST 8 – PROCEDURA RISTRETTA</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_Toc166171030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52</w:t>
        </w:r>
        <w:r w:rsidRPr="006D63CE">
          <w:rPr>
            <w:rFonts w:ascii="Arial" w:hAnsi="Arial" w:cs="Arial"/>
            <w:noProof/>
            <w:webHidden/>
            <w:sz w:val="22"/>
            <w:szCs w:val="22"/>
          </w:rPr>
          <w:fldChar w:fldCharType="end"/>
        </w:r>
      </w:hyperlink>
    </w:p>
    <w:p w14:paraId="02505B45" w14:textId="6A6FF692"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31" w:history="1">
        <w:r w:rsidRPr="006D63CE">
          <w:rPr>
            <w:rStyle w:val="Collegamentoipertestuale"/>
            <w:rFonts w:ascii="Arial" w:hAnsi="Arial" w:cs="Arial"/>
            <w:noProof/>
            <w:sz w:val="22"/>
            <w:szCs w:val="22"/>
          </w:rPr>
          <w:t>CHECK LIST 9 - PROCEDURA COMPETITIVA CON NEGOZIAZIONE</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_Toc166171031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67</w:t>
        </w:r>
        <w:r w:rsidRPr="006D63CE">
          <w:rPr>
            <w:rFonts w:ascii="Arial" w:hAnsi="Arial" w:cs="Arial"/>
            <w:noProof/>
            <w:webHidden/>
            <w:sz w:val="22"/>
            <w:szCs w:val="22"/>
          </w:rPr>
          <w:fldChar w:fldCharType="end"/>
        </w:r>
      </w:hyperlink>
    </w:p>
    <w:p w14:paraId="5FCA1F3C" w14:textId="4D1B3F40"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32" w:history="1">
        <w:r w:rsidRPr="006D63CE">
          <w:rPr>
            <w:rStyle w:val="Collegamentoipertestuale"/>
            <w:rFonts w:ascii="Arial" w:hAnsi="Arial" w:cs="Arial"/>
            <w:noProof/>
            <w:sz w:val="22"/>
            <w:szCs w:val="22"/>
          </w:rPr>
          <w:t>CHECK LIST 10 – PROCEDURA DIALOGO COMPETITIVO</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_Toc166171032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85</w:t>
        </w:r>
        <w:r w:rsidRPr="006D63CE">
          <w:rPr>
            <w:rFonts w:ascii="Arial" w:hAnsi="Arial" w:cs="Arial"/>
            <w:noProof/>
            <w:webHidden/>
            <w:sz w:val="22"/>
            <w:szCs w:val="22"/>
          </w:rPr>
          <w:fldChar w:fldCharType="end"/>
        </w:r>
      </w:hyperlink>
    </w:p>
    <w:p w14:paraId="681D3157" w14:textId="3EB45867"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33" w:history="1">
        <w:r w:rsidRPr="006D63CE">
          <w:rPr>
            <w:rStyle w:val="Collegamentoipertestuale"/>
            <w:rFonts w:ascii="Arial" w:hAnsi="Arial" w:cs="Arial"/>
            <w:noProof/>
            <w:sz w:val="22"/>
            <w:szCs w:val="22"/>
          </w:rPr>
          <w:t>CHECK LIST 11 – PROCEDURA PARTENARIATO INNOVAZIONE</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_Toc166171033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102</w:t>
        </w:r>
        <w:r w:rsidRPr="006D63CE">
          <w:rPr>
            <w:rFonts w:ascii="Arial" w:hAnsi="Arial" w:cs="Arial"/>
            <w:noProof/>
            <w:webHidden/>
            <w:sz w:val="22"/>
            <w:szCs w:val="22"/>
          </w:rPr>
          <w:fldChar w:fldCharType="end"/>
        </w:r>
      </w:hyperlink>
    </w:p>
    <w:p w14:paraId="42FAC0B4" w14:textId="6A88C4E0"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34" w:history="1">
        <w:r w:rsidRPr="006D63CE">
          <w:rPr>
            <w:rStyle w:val="Collegamentoipertestuale"/>
            <w:rFonts w:ascii="Arial" w:hAnsi="Arial" w:cs="Arial"/>
            <w:noProof/>
            <w:sz w:val="22"/>
            <w:szCs w:val="22"/>
          </w:rPr>
          <w:t>CHECK LIST 12– PROCEDURA NEGOZIATA SENZA BANDO</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_Toc166171034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119</w:t>
        </w:r>
        <w:r w:rsidRPr="006D63CE">
          <w:rPr>
            <w:rFonts w:ascii="Arial" w:hAnsi="Arial" w:cs="Arial"/>
            <w:noProof/>
            <w:webHidden/>
            <w:sz w:val="22"/>
            <w:szCs w:val="22"/>
          </w:rPr>
          <w:fldChar w:fldCharType="end"/>
        </w:r>
      </w:hyperlink>
    </w:p>
    <w:p w14:paraId="28BF9B06" w14:textId="66C2E2F7"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35" w:history="1">
        <w:r w:rsidRPr="006D63CE">
          <w:rPr>
            <w:rStyle w:val="Collegamentoipertestuale"/>
            <w:rFonts w:ascii="Arial" w:hAnsi="Arial" w:cs="Arial"/>
            <w:noProof/>
            <w:sz w:val="22"/>
            <w:szCs w:val="22"/>
          </w:rPr>
          <w:t>CHECK LIST 13 – PROCEDURA AFFIDAMENTO IN HOUSE</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_Toc166171035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136</w:t>
        </w:r>
        <w:r w:rsidRPr="006D63CE">
          <w:rPr>
            <w:rFonts w:ascii="Arial" w:hAnsi="Arial" w:cs="Arial"/>
            <w:noProof/>
            <w:webHidden/>
            <w:sz w:val="22"/>
            <w:szCs w:val="22"/>
          </w:rPr>
          <w:fldChar w:fldCharType="end"/>
        </w:r>
      </w:hyperlink>
    </w:p>
    <w:p w14:paraId="59AB02A8" w14:textId="4A6A17EA"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36" w:history="1">
        <w:r w:rsidRPr="006D63CE">
          <w:rPr>
            <w:rStyle w:val="Collegamentoipertestuale"/>
            <w:rFonts w:ascii="Arial" w:hAnsi="Arial" w:cs="Arial"/>
            <w:noProof/>
            <w:sz w:val="22"/>
            <w:szCs w:val="22"/>
          </w:rPr>
          <w:t>CHECK LIST 14 – PROCEDURA ACCORDI COOPERAZIONE TRA ENTI</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_Toc166171036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139</w:t>
        </w:r>
        <w:r w:rsidRPr="006D63CE">
          <w:rPr>
            <w:rFonts w:ascii="Arial" w:hAnsi="Arial" w:cs="Arial"/>
            <w:noProof/>
            <w:webHidden/>
            <w:sz w:val="22"/>
            <w:szCs w:val="22"/>
          </w:rPr>
          <w:fldChar w:fldCharType="end"/>
        </w:r>
      </w:hyperlink>
    </w:p>
    <w:p w14:paraId="1091B9D5" w14:textId="7FE8593C" w:rsidR="006D63CE" w:rsidRPr="006D63CE" w:rsidRDefault="006D63CE">
      <w:pPr>
        <w:pStyle w:val="Sommario1"/>
        <w:rPr>
          <w:rFonts w:ascii="Arial" w:eastAsiaTheme="minorEastAsia" w:hAnsi="Arial" w:cs="Arial"/>
          <w:noProof/>
          <w:kern w:val="2"/>
          <w:sz w:val="22"/>
          <w:szCs w:val="22"/>
          <w:lang w:eastAsia="it-IT"/>
          <w14:ligatures w14:val="standardContextual"/>
        </w:rPr>
      </w:pPr>
      <w:hyperlink w:anchor="_Toc166171037" w:history="1">
        <w:r w:rsidRPr="006D63CE">
          <w:rPr>
            <w:rStyle w:val="Collegamentoipertestuale"/>
            <w:rFonts w:ascii="Arial" w:hAnsi="Arial" w:cs="Arial"/>
            <w:noProof/>
            <w:sz w:val="22"/>
            <w:szCs w:val="22"/>
          </w:rPr>
          <w:t>CHECK LIST 15– AMMINISTRAZIONE DIRETTA</w:t>
        </w:r>
        <w:r w:rsidRPr="006D63CE">
          <w:rPr>
            <w:rFonts w:ascii="Arial" w:hAnsi="Arial" w:cs="Arial"/>
            <w:noProof/>
            <w:webHidden/>
            <w:sz w:val="22"/>
            <w:szCs w:val="22"/>
          </w:rPr>
          <w:tab/>
        </w:r>
        <w:r w:rsidRPr="006D63CE">
          <w:rPr>
            <w:rFonts w:ascii="Arial" w:hAnsi="Arial" w:cs="Arial"/>
            <w:noProof/>
            <w:webHidden/>
            <w:sz w:val="22"/>
            <w:szCs w:val="22"/>
          </w:rPr>
          <w:fldChar w:fldCharType="begin"/>
        </w:r>
        <w:r w:rsidRPr="006D63CE">
          <w:rPr>
            <w:rFonts w:ascii="Arial" w:hAnsi="Arial" w:cs="Arial"/>
            <w:noProof/>
            <w:webHidden/>
            <w:sz w:val="22"/>
            <w:szCs w:val="22"/>
          </w:rPr>
          <w:instrText xml:space="preserve"> PAGEREF _Toc166171037 \h </w:instrText>
        </w:r>
        <w:r w:rsidRPr="006D63CE">
          <w:rPr>
            <w:rFonts w:ascii="Arial" w:hAnsi="Arial" w:cs="Arial"/>
            <w:noProof/>
            <w:webHidden/>
            <w:sz w:val="22"/>
            <w:szCs w:val="22"/>
          </w:rPr>
        </w:r>
        <w:r w:rsidRPr="006D63CE">
          <w:rPr>
            <w:rFonts w:ascii="Arial" w:hAnsi="Arial" w:cs="Arial"/>
            <w:noProof/>
            <w:webHidden/>
            <w:sz w:val="22"/>
            <w:szCs w:val="22"/>
          </w:rPr>
          <w:fldChar w:fldCharType="separate"/>
        </w:r>
        <w:r w:rsidRPr="006D63CE">
          <w:rPr>
            <w:rFonts w:ascii="Arial" w:hAnsi="Arial" w:cs="Arial"/>
            <w:noProof/>
            <w:webHidden/>
            <w:sz w:val="22"/>
            <w:szCs w:val="22"/>
          </w:rPr>
          <w:t>141</w:t>
        </w:r>
        <w:r w:rsidRPr="006D63CE">
          <w:rPr>
            <w:rFonts w:ascii="Arial" w:hAnsi="Arial" w:cs="Arial"/>
            <w:noProof/>
            <w:webHidden/>
            <w:sz w:val="22"/>
            <w:szCs w:val="22"/>
          </w:rPr>
          <w:fldChar w:fldCharType="end"/>
        </w:r>
      </w:hyperlink>
    </w:p>
    <w:p w14:paraId="4D9B43A5" w14:textId="4192C8D7" w:rsidR="004A5A18" w:rsidRPr="006D63CE" w:rsidRDefault="002227DD" w:rsidP="004C2F55">
      <w:pPr>
        <w:rPr>
          <w:rFonts w:ascii="Arial" w:hAnsi="Arial" w:cs="Arial"/>
          <w:sz w:val="22"/>
          <w:szCs w:val="22"/>
        </w:rPr>
      </w:pPr>
      <w:r w:rsidRPr="006D63CE">
        <w:rPr>
          <w:rFonts w:ascii="Arial" w:hAnsi="Arial" w:cs="Arial"/>
          <w:b/>
          <w:bCs/>
          <w:sz w:val="22"/>
          <w:szCs w:val="22"/>
        </w:rPr>
        <w:fldChar w:fldCharType="end"/>
      </w:r>
    </w:p>
    <w:p w14:paraId="587EF498" w14:textId="7A4CEC82" w:rsidR="00C629B4" w:rsidRDefault="00C629B4">
      <w:pPr>
        <w:spacing w:after="0"/>
      </w:pPr>
      <w:r>
        <w:br w:type="page"/>
      </w:r>
    </w:p>
    <w:p w14:paraId="741A3999" w14:textId="77777777" w:rsidR="004C2F55" w:rsidRDefault="004C2F55" w:rsidP="004C2F55"/>
    <w:p w14:paraId="197A5B64" w14:textId="77777777" w:rsidR="004C2F55" w:rsidRDefault="004C2F55" w:rsidP="0074000F">
      <w:pPr>
        <w:ind w:right="-992"/>
        <w:jc w:val="right"/>
      </w:pPr>
    </w:p>
    <w:p w14:paraId="0610BB96" w14:textId="77777777" w:rsidR="004A5A18" w:rsidRDefault="004A5A18" w:rsidP="0074000F">
      <w:pPr>
        <w:ind w:right="-992"/>
        <w:jc w:val="both"/>
        <w:rPr>
          <w:rFonts w:ascii="Arial" w:hAnsi="Arial" w:cs="Tahoma"/>
          <w:bCs/>
          <w:sz w:val="18"/>
          <w:szCs w:val="22"/>
        </w:rPr>
      </w:pPr>
    </w:p>
    <w:p w14:paraId="4AF91C12" w14:textId="77777777" w:rsidR="004A5A18" w:rsidRDefault="004A5A18" w:rsidP="0074000F">
      <w:pPr>
        <w:ind w:right="-992"/>
        <w:jc w:val="both"/>
        <w:rPr>
          <w:rFonts w:ascii="Arial" w:hAnsi="Arial" w:cs="Tahoma"/>
          <w:bCs/>
          <w:sz w:val="18"/>
          <w:szCs w:val="22"/>
        </w:rPr>
      </w:pPr>
    </w:p>
    <w:p w14:paraId="51B6A951" w14:textId="77777777" w:rsidR="004A5A18" w:rsidRDefault="004A5A18" w:rsidP="0074000F">
      <w:pPr>
        <w:ind w:right="-992"/>
        <w:jc w:val="both"/>
        <w:rPr>
          <w:rFonts w:ascii="Arial" w:hAnsi="Arial" w:cs="Tahoma"/>
          <w:bCs/>
          <w:sz w:val="18"/>
          <w:szCs w:val="22"/>
        </w:r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1"/>
      </w:tblGrid>
      <w:tr w:rsidR="0077486E" w:rsidRPr="00AB71AC" w14:paraId="6B8A672E" w14:textId="77777777" w:rsidTr="00C511DA">
        <w:trPr>
          <w:trHeight w:val="1025"/>
        </w:trPr>
        <w:tc>
          <w:tcPr>
            <w:tcW w:w="15451" w:type="dxa"/>
            <w:shd w:val="clear" w:color="auto" w:fill="auto"/>
          </w:tcPr>
          <w:p w14:paraId="49FB9D82" w14:textId="77777777" w:rsidR="0077486E" w:rsidRPr="009E2DB5" w:rsidRDefault="0077486E" w:rsidP="005B4CAE">
            <w:pPr>
              <w:spacing w:after="0"/>
              <w:jc w:val="center"/>
              <w:rPr>
                <w:rFonts w:ascii="Arial" w:hAnsi="Arial" w:cs="Tahoma"/>
                <w:b/>
                <w:bCs/>
                <w:sz w:val="20"/>
              </w:rPr>
            </w:pPr>
            <w:bookmarkStart w:id="0" w:name="_Hlk166164303"/>
            <w:r w:rsidRPr="009E2DB5">
              <w:rPr>
                <w:rFonts w:ascii="Arial" w:hAnsi="Arial" w:cs="Tahoma"/>
                <w:b/>
                <w:bCs/>
                <w:sz w:val="20"/>
              </w:rPr>
              <w:t>AGEA - PROCEDURE DI CONTROLLO PER APPALTI PUBBLICI DI LAVORI, SERVIZI E FORNITURE</w:t>
            </w:r>
          </w:p>
          <w:p w14:paraId="54D651B4" w14:textId="77777777" w:rsidR="0077486E" w:rsidRDefault="0077486E" w:rsidP="005B4CAE">
            <w:pPr>
              <w:spacing w:after="0"/>
              <w:jc w:val="center"/>
              <w:rPr>
                <w:rFonts w:ascii="Arial" w:hAnsi="Arial" w:cs="Tahoma"/>
                <w:b/>
                <w:bCs/>
                <w:sz w:val="20"/>
              </w:rPr>
            </w:pPr>
            <w:r w:rsidRPr="009E2DB5">
              <w:rPr>
                <w:rFonts w:ascii="Arial" w:hAnsi="Arial" w:cs="Tahoma"/>
                <w:b/>
                <w:bCs/>
                <w:sz w:val="20"/>
              </w:rPr>
              <w:t>(</w:t>
            </w:r>
            <w:proofErr w:type="spellStart"/>
            <w:r w:rsidRPr="009E2DB5">
              <w:rPr>
                <w:rFonts w:ascii="Arial" w:hAnsi="Arial" w:cs="Tahoma"/>
                <w:b/>
                <w:bCs/>
                <w:sz w:val="20"/>
              </w:rPr>
              <w:t>D.Lgs.</w:t>
            </w:r>
            <w:proofErr w:type="spellEnd"/>
            <w:r w:rsidRPr="009E2DB5">
              <w:rPr>
                <w:rFonts w:ascii="Arial" w:hAnsi="Arial" w:cs="Tahoma"/>
                <w:b/>
                <w:bCs/>
                <w:sz w:val="20"/>
              </w:rPr>
              <w:t xml:space="preserve"> 31 marzo 2023, n. 36 e </w:t>
            </w:r>
            <w:proofErr w:type="spellStart"/>
            <w:r w:rsidRPr="009E2DB5">
              <w:rPr>
                <w:rFonts w:ascii="Arial" w:hAnsi="Arial" w:cs="Tahoma"/>
                <w:b/>
                <w:bCs/>
                <w:sz w:val="20"/>
              </w:rPr>
              <w:t>s.m.i.</w:t>
            </w:r>
            <w:proofErr w:type="spellEnd"/>
            <w:r w:rsidRPr="009E2DB5">
              <w:rPr>
                <w:rFonts w:ascii="Arial" w:hAnsi="Arial" w:cs="Tahoma"/>
                <w:b/>
                <w:bCs/>
                <w:sz w:val="20"/>
              </w:rPr>
              <w:t>)</w:t>
            </w:r>
          </w:p>
          <w:p w14:paraId="3D093930" w14:textId="77777777" w:rsidR="0077486E" w:rsidRPr="001A4512" w:rsidRDefault="0077486E" w:rsidP="005B4CAE">
            <w:pPr>
              <w:spacing w:after="0"/>
              <w:jc w:val="center"/>
              <w:rPr>
                <w:rFonts w:ascii="Arial" w:hAnsi="Arial" w:cs="Tahoma"/>
                <w:sz w:val="20"/>
              </w:rPr>
            </w:pPr>
          </w:p>
          <w:p w14:paraId="25E3B544" w14:textId="77777777" w:rsidR="0077486E" w:rsidRDefault="0077486E" w:rsidP="005B4CAE">
            <w:pPr>
              <w:jc w:val="center"/>
              <w:rPr>
                <w:rFonts w:ascii="Arial" w:eastAsia="Calibri" w:hAnsi="Arial" w:cs="Tahoma"/>
                <w:sz w:val="20"/>
              </w:rPr>
            </w:pPr>
            <w:r w:rsidRPr="009E2DB5">
              <w:rPr>
                <w:rFonts w:ascii="Arial" w:eastAsia="Calibri" w:hAnsi="Arial" w:cs="Tahoma"/>
                <w:sz w:val="20"/>
              </w:rPr>
              <w:t>Criteri per l’applicazione delle riduzioni ed esclusioni per mancato rispetto delle regole sugli appalti pubblici (</w:t>
            </w:r>
            <w:proofErr w:type="spellStart"/>
            <w:r w:rsidRPr="009E2DB5">
              <w:rPr>
                <w:rFonts w:ascii="Arial" w:eastAsia="Calibri" w:hAnsi="Arial" w:cs="Tahoma"/>
                <w:sz w:val="20"/>
              </w:rPr>
              <w:t>D.Lgs.</w:t>
            </w:r>
            <w:proofErr w:type="spellEnd"/>
            <w:r w:rsidRPr="009E2DB5">
              <w:rPr>
                <w:rFonts w:ascii="Arial" w:eastAsia="Calibri" w:hAnsi="Arial" w:cs="Tahoma"/>
                <w:sz w:val="20"/>
              </w:rPr>
              <w:t xml:space="preserve"> 17 marzo 2023 n. 42, art. 16) in coerenza con le linee guida contenute nell’allegato della decisione C (2019) 3452 </w:t>
            </w:r>
            <w:proofErr w:type="spellStart"/>
            <w:r w:rsidRPr="009E2DB5">
              <w:rPr>
                <w:rFonts w:ascii="Arial" w:eastAsia="Calibri" w:hAnsi="Arial" w:cs="Tahoma"/>
                <w:sz w:val="20"/>
              </w:rPr>
              <w:t>final</w:t>
            </w:r>
            <w:proofErr w:type="spellEnd"/>
            <w:r w:rsidRPr="009E2DB5">
              <w:rPr>
                <w:rFonts w:ascii="Arial" w:eastAsia="Calibri" w:hAnsi="Arial" w:cs="Tahoma"/>
                <w:sz w:val="20"/>
              </w:rPr>
              <w:t xml:space="preserve"> del 14 maggio 2019</w:t>
            </w:r>
            <w:r w:rsidRPr="001A4512">
              <w:rPr>
                <w:rFonts w:ascii="Arial" w:eastAsia="Calibri" w:hAnsi="Arial" w:cs="Tahoma"/>
                <w:sz w:val="20"/>
              </w:rPr>
              <w:t xml:space="preserve"> </w:t>
            </w:r>
          </w:p>
          <w:p w14:paraId="402521B1" w14:textId="739D25B6" w:rsidR="0077486E" w:rsidRPr="00A37D70" w:rsidRDefault="0077486E" w:rsidP="00A37D70">
            <w:pPr>
              <w:pStyle w:val="Titolo1"/>
              <w:jc w:val="center"/>
              <w:rPr>
                <w:rFonts w:ascii="Arial" w:hAnsi="Arial" w:cs="Arial"/>
                <w:b w:val="0"/>
                <w:bCs w:val="0"/>
                <w:sz w:val="24"/>
                <w:szCs w:val="24"/>
              </w:rPr>
            </w:pPr>
            <w:bookmarkStart w:id="1" w:name="_Toc166171023"/>
            <w:r w:rsidRPr="00A37D70">
              <w:rPr>
                <w:rFonts w:ascii="Arial" w:eastAsia="Calibri" w:hAnsi="Arial" w:cs="Arial"/>
                <w:b w:val="0"/>
                <w:bCs w:val="0"/>
                <w:color w:val="auto"/>
                <w:sz w:val="24"/>
                <w:szCs w:val="24"/>
              </w:rPr>
              <w:t xml:space="preserve">CHECK LIST 1 – ADEMPIMENTI </w:t>
            </w:r>
            <w:r w:rsidRPr="00A37D70">
              <w:rPr>
                <w:rFonts w:ascii="Arial" w:eastAsia="Calibri" w:hAnsi="Arial" w:cs="Arial"/>
                <w:b w:val="0"/>
                <w:bCs w:val="0"/>
                <w:color w:val="auto"/>
                <w:sz w:val="24"/>
                <w:szCs w:val="24"/>
                <w:lang w:val="it-IT" w:eastAsia="en-US"/>
              </w:rPr>
              <w:t>GENERALI</w:t>
            </w:r>
            <w:r w:rsidRPr="00A37D70">
              <w:rPr>
                <w:rFonts w:ascii="Arial" w:eastAsia="Calibri" w:hAnsi="Arial" w:cs="Arial"/>
                <w:b w:val="0"/>
                <w:bCs w:val="0"/>
                <w:color w:val="auto"/>
                <w:sz w:val="24"/>
                <w:szCs w:val="24"/>
              </w:rPr>
              <w:t xml:space="preserve"> DELLA PROCEDURA DI AFFIDAMENTO</w:t>
            </w:r>
            <w:bookmarkEnd w:id="1"/>
          </w:p>
        </w:tc>
      </w:tr>
      <w:bookmarkEnd w:id="0"/>
    </w:tbl>
    <w:p w14:paraId="678A6CE7" w14:textId="77777777" w:rsidR="004A5A18" w:rsidRDefault="004A5A18" w:rsidP="0074000F">
      <w:pPr>
        <w:ind w:right="-992"/>
        <w:jc w:val="both"/>
        <w:rPr>
          <w:rFonts w:ascii="Arial" w:hAnsi="Arial" w:cs="Tahoma"/>
          <w:bCs/>
          <w:sz w:val="18"/>
          <w:szCs w:val="22"/>
        </w:rPr>
      </w:pPr>
    </w:p>
    <w:p w14:paraId="4480CA03" w14:textId="77777777" w:rsidR="004A5A18" w:rsidRDefault="004A5A18" w:rsidP="0074000F">
      <w:pPr>
        <w:ind w:right="-992"/>
        <w:jc w:val="both"/>
        <w:rPr>
          <w:rFonts w:ascii="Arial" w:hAnsi="Arial" w:cs="Tahoma"/>
          <w:bCs/>
          <w:sz w:val="18"/>
          <w:szCs w:val="22"/>
        </w:rPr>
      </w:pPr>
    </w:p>
    <w:p w14:paraId="1BD2A4BE" w14:textId="77777777" w:rsidR="004A5A18" w:rsidRDefault="004A5A18" w:rsidP="0074000F">
      <w:pPr>
        <w:ind w:right="-992"/>
        <w:jc w:val="both"/>
        <w:rPr>
          <w:rFonts w:ascii="Arial" w:hAnsi="Arial" w:cs="Tahoma"/>
          <w:bCs/>
          <w:sz w:val="18"/>
          <w:szCs w:val="22"/>
        </w:rPr>
      </w:pPr>
    </w:p>
    <w:p w14:paraId="7B06C3B8" w14:textId="77777777" w:rsidR="004A5A18" w:rsidRDefault="004A5A18" w:rsidP="0074000F">
      <w:pPr>
        <w:ind w:right="-992"/>
        <w:jc w:val="both"/>
        <w:rPr>
          <w:rFonts w:ascii="Arial" w:hAnsi="Arial" w:cs="Tahoma"/>
          <w:bCs/>
          <w:sz w:val="18"/>
          <w:szCs w:val="22"/>
        </w:rPr>
      </w:pPr>
    </w:p>
    <w:p w14:paraId="351E988D" w14:textId="77777777" w:rsidR="00A2794A" w:rsidRDefault="00A2794A" w:rsidP="00BA70A3">
      <w:pPr>
        <w:jc w:val="both"/>
        <w:rPr>
          <w:rFonts w:ascii="Arial" w:eastAsia="Calibri" w:hAnsi="Arial" w:cs="Tahoma"/>
          <w:b/>
          <w:bCs/>
          <w:sz w:val="20"/>
          <w:szCs w:val="22"/>
        </w:rPr>
      </w:pPr>
    </w:p>
    <w:p w14:paraId="1E73CF39" w14:textId="77777777" w:rsidR="0077486E" w:rsidRDefault="0077486E" w:rsidP="00BA70A3">
      <w:pPr>
        <w:jc w:val="both"/>
        <w:rPr>
          <w:rFonts w:ascii="Arial" w:eastAsia="Calibri" w:hAnsi="Arial" w:cs="Tahoma"/>
          <w:b/>
          <w:bCs/>
          <w:sz w:val="20"/>
          <w:szCs w:val="22"/>
        </w:rPr>
      </w:pPr>
    </w:p>
    <w:p w14:paraId="76B3BC38" w14:textId="77777777" w:rsidR="0077486E" w:rsidRDefault="0077486E" w:rsidP="00BA70A3">
      <w:pPr>
        <w:jc w:val="both"/>
        <w:rPr>
          <w:rFonts w:ascii="Arial" w:hAnsi="Arial" w:cs="Tahoma"/>
          <w:bCs/>
          <w:sz w:val="18"/>
          <w:szCs w:val="22"/>
        </w:rPr>
      </w:pPr>
    </w:p>
    <w:p w14:paraId="71CF1AB5" w14:textId="77777777" w:rsidR="00A2794A" w:rsidRDefault="00A2794A" w:rsidP="00BA70A3">
      <w:pPr>
        <w:jc w:val="both"/>
        <w:rPr>
          <w:rFonts w:ascii="Arial" w:hAnsi="Arial" w:cs="Tahoma"/>
          <w:bCs/>
          <w:sz w:val="18"/>
          <w:szCs w:val="22"/>
        </w:rPr>
      </w:pPr>
    </w:p>
    <w:p w14:paraId="31408884" w14:textId="77777777" w:rsidR="00A2794A" w:rsidRDefault="00A2794A" w:rsidP="00BA70A3">
      <w:pPr>
        <w:jc w:val="both"/>
        <w:rPr>
          <w:rFonts w:ascii="Arial" w:hAnsi="Arial" w:cs="Tahoma"/>
          <w:bCs/>
          <w:sz w:val="18"/>
          <w:szCs w:val="22"/>
        </w:rPr>
      </w:pPr>
    </w:p>
    <w:p w14:paraId="5AB51AB2" w14:textId="77777777" w:rsidR="00373315" w:rsidRDefault="00373315" w:rsidP="00BA70A3">
      <w:pPr>
        <w:jc w:val="both"/>
        <w:rPr>
          <w:rFonts w:ascii="Arial" w:hAnsi="Arial" w:cs="Tahoma"/>
          <w:bCs/>
          <w:sz w:val="18"/>
          <w:szCs w:val="22"/>
        </w:rPr>
      </w:pPr>
    </w:p>
    <w:p w14:paraId="5BD76B58" w14:textId="6EBCBA8A" w:rsidR="00740E50" w:rsidRDefault="00253BBC" w:rsidP="007064CA">
      <w:pPr>
        <w:spacing w:after="0"/>
        <w:rPr>
          <w:rFonts w:ascii="Arial" w:hAnsi="Arial" w:cs="Tahoma"/>
          <w:bCs/>
          <w:sz w:val="18"/>
          <w:szCs w:val="22"/>
        </w:rPr>
      </w:pPr>
      <w:r>
        <w:rPr>
          <w:rFonts w:ascii="Arial" w:hAnsi="Arial" w:cs="Tahoma"/>
          <w:bCs/>
          <w:sz w:val="18"/>
          <w:szCs w:val="22"/>
        </w:rPr>
        <w:br w:type="page"/>
      </w:r>
    </w:p>
    <w:p w14:paraId="156EC8E3" w14:textId="77777777" w:rsidR="004C2F55" w:rsidRDefault="004C2F55" w:rsidP="00BA70A3">
      <w:pPr>
        <w:jc w:val="both"/>
        <w:rPr>
          <w:rFonts w:ascii="Arial" w:hAnsi="Arial" w:cs="Tahoma"/>
          <w:bCs/>
          <w:sz w:val="18"/>
          <w:szCs w:val="22"/>
        </w:rPr>
      </w:pPr>
    </w:p>
    <w:tbl>
      <w:tblPr>
        <w:tblW w:w="562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0" w:type="dxa"/>
          <w:right w:w="170" w:type="dxa"/>
        </w:tblCellMar>
        <w:tblLook w:val="04A0" w:firstRow="1" w:lastRow="0" w:firstColumn="1" w:lastColumn="0" w:noHBand="0" w:noVBand="1"/>
      </w:tblPr>
      <w:tblGrid>
        <w:gridCol w:w="2544"/>
        <w:gridCol w:w="3637"/>
        <w:gridCol w:w="37"/>
        <w:gridCol w:w="3616"/>
        <w:gridCol w:w="5618"/>
      </w:tblGrid>
      <w:tr w:rsidR="00C70A36" w:rsidRPr="008F0F52" w14:paraId="1224655A" w14:textId="77777777" w:rsidTr="0077486E">
        <w:trPr>
          <w:trHeight w:val="250"/>
        </w:trPr>
        <w:tc>
          <w:tcPr>
            <w:tcW w:w="823" w:type="pct"/>
          </w:tcPr>
          <w:p w14:paraId="561D6DBA" w14:textId="77777777" w:rsidR="004A5A18" w:rsidRPr="007064CA" w:rsidRDefault="004A5A18">
            <w:pPr>
              <w:spacing w:before="120" w:after="120"/>
              <w:jc w:val="center"/>
              <w:rPr>
                <w:rFonts w:ascii="Calibri" w:eastAsia="Calibri" w:hAnsi="Calibri" w:cs="Calibri"/>
                <w:b/>
                <w:sz w:val="22"/>
                <w:szCs w:val="22"/>
              </w:rPr>
            </w:pPr>
            <w:r w:rsidRPr="007064CA">
              <w:rPr>
                <w:rFonts w:ascii="Calibri" w:eastAsia="Calibri" w:hAnsi="Calibri" w:cs="Calibri"/>
                <w:b/>
                <w:sz w:val="22"/>
                <w:szCs w:val="22"/>
              </w:rPr>
              <w:t>Descrizione</w:t>
            </w:r>
          </w:p>
        </w:tc>
        <w:tc>
          <w:tcPr>
            <w:tcW w:w="1189" w:type="pct"/>
            <w:gridSpan w:val="2"/>
          </w:tcPr>
          <w:p w14:paraId="42075A6D" w14:textId="77777777" w:rsidR="004A5A18" w:rsidRPr="007064CA" w:rsidRDefault="004A5A18">
            <w:pPr>
              <w:spacing w:before="60" w:after="60"/>
              <w:ind w:left="360"/>
              <w:jc w:val="center"/>
              <w:rPr>
                <w:rFonts w:ascii="Calibri" w:eastAsia="Calibri" w:hAnsi="Calibri" w:cs="Calibri"/>
                <w:b/>
                <w:sz w:val="22"/>
                <w:szCs w:val="22"/>
              </w:rPr>
            </w:pPr>
            <w:r w:rsidRPr="007064CA">
              <w:rPr>
                <w:rFonts w:ascii="Calibri" w:eastAsia="Calibri" w:hAnsi="Calibri" w:cs="Calibri"/>
                <w:b/>
                <w:sz w:val="22"/>
                <w:szCs w:val="22"/>
              </w:rPr>
              <w:t>Riferimenti normativi</w:t>
            </w:r>
          </w:p>
        </w:tc>
        <w:tc>
          <w:tcPr>
            <w:tcW w:w="1170" w:type="pct"/>
          </w:tcPr>
          <w:p w14:paraId="2F24E9FB" w14:textId="77777777" w:rsidR="004A5A18" w:rsidRPr="007064CA" w:rsidRDefault="004A5A18">
            <w:pPr>
              <w:spacing w:before="60" w:after="60"/>
              <w:jc w:val="center"/>
              <w:rPr>
                <w:rFonts w:ascii="Calibri" w:eastAsia="Calibri" w:hAnsi="Calibri" w:cs="Calibri"/>
                <w:b/>
                <w:sz w:val="22"/>
                <w:szCs w:val="22"/>
              </w:rPr>
            </w:pPr>
            <w:r w:rsidRPr="007064CA">
              <w:rPr>
                <w:rFonts w:ascii="Calibri" w:eastAsia="Calibri" w:hAnsi="Calibri" w:cs="Calibri"/>
                <w:b/>
                <w:sz w:val="22"/>
                <w:szCs w:val="22"/>
              </w:rPr>
              <w:t>Rif. codice irregolarità decisione UE</w:t>
            </w:r>
          </w:p>
        </w:tc>
        <w:tc>
          <w:tcPr>
            <w:tcW w:w="1819" w:type="pct"/>
          </w:tcPr>
          <w:p w14:paraId="3631089E" w14:textId="77777777" w:rsidR="004A5A18" w:rsidRPr="007064CA" w:rsidRDefault="004A5A18">
            <w:pPr>
              <w:spacing w:before="60" w:after="60"/>
              <w:jc w:val="center"/>
              <w:rPr>
                <w:rFonts w:ascii="Calibri" w:eastAsia="Calibri" w:hAnsi="Calibri" w:cs="Calibri"/>
                <w:b/>
                <w:sz w:val="22"/>
                <w:szCs w:val="22"/>
              </w:rPr>
            </w:pPr>
            <w:r w:rsidRPr="007064CA">
              <w:rPr>
                <w:rFonts w:ascii="Calibri" w:eastAsia="Calibri" w:hAnsi="Calibri" w:cs="Calibri"/>
                <w:b/>
                <w:sz w:val="22"/>
                <w:szCs w:val="22"/>
              </w:rPr>
              <w:t>% di riduzione applicabile</w:t>
            </w:r>
          </w:p>
        </w:tc>
      </w:tr>
      <w:tr w:rsidR="00C70A36" w:rsidRPr="003304CA" w14:paraId="32F54053" w14:textId="77777777" w:rsidTr="0077486E">
        <w:trPr>
          <w:trHeight w:val="745"/>
        </w:trPr>
        <w:tc>
          <w:tcPr>
            <w:tcW w:w="823" w:type="pct"/>
            <w:vAlign w:val="center"/>
          </w:tcPr>
          <w:p w14:paraId="1950D9E8" w14:textId="77777777" w:rsidR="004A5A18" w:rsidRPr="007064CA" w:rsidRDefault="004A5A18">
            <w:pPr>
              <w:spacing w:before="120" w:after="120"/>
              <w:rPr>
                <w:rFonts w:ascii="Calibri" w:hAnsi="Calibri" w:cs="Calibri"/>
                <w:bCs/>
                <w:sz w:val="22"/>
                <w:szCs w:val="22"/>
              </w:rPr>
            </w:pPr>
            <w:r w:rsidRPr="007064CA">
              <w:rPr>
                <w:rFonts w:ascii="Calibri" w:hAnsi="Calibri" w:cs="Calibri"/>
                <w:bCs/>
                <w:sz w:val="22"/>
                <w:szCs w:val="22"/>
              </w:rPr>
              <w:t>Suddivisione in lotti</w:t>
            </w:r>
          </w:p>
          <w:p w14:paraId="4DC45333" w14:textId="77777777" w:rsidR="004A5A18" w:rsidRPr="007064CA" w:rsidRDefault="004A5A18">
            <w:pPr>
              <w:spacing w:before="120" w:after="120"/>
              <w:rPr>
                <w:rFonts w:ascii="Calibri" w:hAnsi="Calibri" w:cs="Calibri"/>
                <w:bCs/>
                <w:sz w:val="22"/>
                <w:szCs w:val="22"/>
              </w:rPr>
            </w:pPr>
          </w:p>
        </w:tc>
        <w:tc>
          <w:tcPr>
            <w:tcW w:w="1189" w:type="pct"/>
            <w:gridSpan w:val="2"/>
            <w:vAlign w:val="center"/>
          </w:tcPr>
          <w:p w14:paraId="7FB8B506" w14:textId="77777777" w:rsidR="004A5A18" w:rsidRPr="007064CA" w:rsidRDefault="004A5A18">
            <w:pPr>
              <w:spacing w:before="60" w:after="60"/>
              <w:ind w:left="720"/>
              <w:rPr>
                <w:rFonts w:ascii="Calibri" w:hAnsi="Calibri" w:cs="Calibri"/>
                <w:bCs/>
                <w:sz w:val="22"/>
                <w:szCs w:val="22"/>
              </w:rPr>
            </w:pPr>
            <w:r w:rsidRPr="007064CA">
              <w:rPr>
                <w:rFonts w:ascii="Calibri" w:hAnsi="Calibri" w:cs="Calibri"/>
                <w:bCs/>
                <w:sz w:val="22"/>
                <w:szCs w:val="22"/>
              </w:rPr>
              <w:t>art. 58 comma 1, 2,3 e 6</w:t>
            </w:r>
          </w:p>
        </w:tc>
        <w:tc>
          <w:tcPr>
            <w:tcW w:w="1170" w:type="pct"/>
            <w:vAlign w:val="center"/>
          </w:tcPr>
          <w:p w14:paraId="6C059DCA" w14:textId="77777777" w:rsidR="004A5A18" w:rsidRPr="007064CA" w:rsidRDefault="004A5A18">
            <w:pPr>
              <w:spacing w:before="60" w:after="60"/>
              <w:jc w:val="center"/>
              <w:rPr>
                <w:rFonts w:ascii="Calibri" w:hAnsi="Calibri" w:cs="Calibri"/>
                <w:bCs/>
                <w:sz w:val="22"/>
                <w:szCs w:val="22"/>
              </w:rPr>
            </w:pPr>
            <w:r w:rsidRPr="007064CA">
              <w:rPr>
                <w:rFonts w:ascii="Calibri" w:hAnsi="Calibri" w:cs="Calibri"/>
                <w:bCs/>
                <w:sz w:val="22"/>
                <w:szCs w:val="22"/>
              </w:rPr>
              <w:t>2, 3</w:t>
            </w:r>
          </w:p>
        </w:tc>
        <w:tc>
          <w:tcPr>
            <w:tcW w:w="1819" w:type="pct"/>
          </w:tcPr>
          <w:p w14:paraId="2E833CE7" w14:textId="3DC15D26" w:rsidR="004A5A18" w:rsidRPr="007064CA" w:rsidRDefault="004A5A18" w:rsidP="00E4480D">
            <w:pPr>
              <w:spacing w:before="60" w:after="60"/>
              <w:jc w:val="both"/>
              <w:rPr>
                <w:rFonts w:ascii="Calibri" w:hAnsi="Calibri" w:cs="Calibri"/>
                <w:bCs/>
                <w:sz w:val="22"/>
                <w:szCs w:val="22"/>
              </w:rPr>
            </w:pPr>
            <w:r w:rsidRPr="007064CA">
              <w:rPr>
                <w:rFonts w:ascii="Calibri" w:hAnsi="Calibri" w:cs="Calibri"/>
                <w:b/>
                <w:sz w:val="22"/>
                <w:szCs w:val="22"/>
              </w:rPr>
              <w:t>100%</w:t>
            </w:r>
            <w:r w:rsidRPr="007064CA">
              <w:rPr>
                <w:rFonts w:ascii="Calibri" w:hAnsi="Calibri" w:cs="Calibri"/>
                <w:bCs/>
                <w:sz w:val="22"/>
                <w:szCs w:val="22"/>
              </w:rPr>
              <w:t xml:space="preserve"> in caso di frazionamento artificioso volto a</w:t>
            </w:r>
            <w:r w:rsidR="00173486" w:rsidRPr="007064CA">
              <w:rPr>
                <w:rFonts w:ascii="Calibri" w:hAnsi="Calibri" w:cs="Calibri"/>
                <w:bCs/>
                <w:sz w:val="22"/>
                <w:szCs w:val="22"/>
              </w:rPr>
              <w:t>d</w:t>
            </w:r>
            <w:r w:rsidRPr="007064CA">
              <w:rPr>
                <w:rFonts w:ascii="Calibri" w:hAnsi="Calibri" w:cs="Calibri"/>
                <w:bCs/>
                <w:sz w:val="22"/>
                <w:szCs w:val="22"/>
              </w:rPr>
              <w:t xml:space="preserve"> eludere l’applicazione delle procedure previste per il sopra-soglia, ovvero l’applicazione di procedure più rigorose nell’ambito del </w:t>
            </w:r>
            <w:proofErr w:type="gramStart"/>
            <w:r w:rsidRPr="007064CA">
              <w:rPr>
                <w:rFonts w:ascii="Calibri" w:hAnsi="Calibri" w:cs="Calibri"/>
                <w:bCs/>
                <w:sz w:val="22"/>
                <w:szCs w:val="22"/>
              </w:rPr>
              <w:t>sotto-soglia</w:t>
            </w:r>
            <w:proofErr w:type="gramEnd"/>
            <w:r w:rsidR="00BE3E28" w:rsidRPr="007064CA">
              <w:rPr>
                <w:rFonts w:ascii="Calibri" w:hAnsi="Calibri" w:cs="Calibri"/>
                <w:bCs/>
                <w:sz w:val="22"/>
                <w:szCs w:val="22"/>
              </w:rPr>
              <w:t>.</w:t>
            </w:r>
          </w:p>
          <w:p w14:paraId="7BC440C2" w14:textId="77777777" w:rsidR="004A5A18" w:rsidRPr="007064CA" w:rsidRDefault="004A5A18" w:rsidP="00E4480D">
            <w:pPr>
              <w:spacing w:before="60" w:after="60"/>
              <w:jc w:val="both"/>
              <w:rPr>
                <w:rFonts w:ascii="Calibri" w:hAnsi="Calibri" w:cs="Calibri"/>
                <w:bCs/>
                <w:sz w:val="22"/>
                <w:szCs w:val="22"/>
              </w:rPr>
            </w:pPr>
            <w:r w:rsidRPr="007064CA">
              <w:rPr>
                <w:rFonts w:ascii="Calibri" w:hAnsi="Calibri" w:cs="Calibri"/>
                <w:b/>
                <w:sz w:val="22"/>
                <w:szCs w:val="22"/>
              </w:rPr>
              <w:t>5%</w:t>
            </w:r>
            <w:r w:rsidRPr="007064CA">
              <w:rPr>
                <w:rFonts w:ascii="Calibri" w:hAnsi="Calibri" w:cs="Calibri"/>
                <w:bCs/>
                <w:sz w:val="22"/>
                <w:szCs w:val="22"/>
              </w:rPr>
              <w:t xml:space="preserve"> in caso di mancata motivazione in ordine alla scelta di non suddividere in lotti</w:t>
            </w:r>
          </w:p>
        </w:tc>
      </w:tr>
      <w:tr w:rsidR="00C70A36" w:rsidRPr="003304CA" w14:paraId="3E741027" w14:textId="77777777" w:rsidTr="0077486E">
        <w:trPr>
          <w:trHeight w:val="371"/>
        </w:trPr>
        <w:tc>
          <w:tcPr>
            <w:tcW w:w="823" w:type="pct"/>
            <w:vAlign w:val="center"/>
          </w:tcPr>
          <w:p w14:paraId="05B16EB9" w14:textId="77777777" w:rsidR="004A5A18" w:rsidRPr="007064CA" w:rsidRDefault="004A5A18" w:rsidP="00E4480D">
            <w:pPr>
              <w:spacing w:before="60" w:after="60"/>
              <w:jc w:val="both"/>
              <w:rPr>
                <w:rFonts w:ascii="Calibri" w:hAnsi="Calibri" w:cs="Calibri"/>
                <w:bCs/>
                <w:sz w:val="22"/>
                <w:szCs w:val="22"/>
              </w:rPr>
            </w:pPr>
            <w:r w:rsidRPr="007064CA">
              <w:rPr>
                <w:rFonts w:ascii="Calibri" w:hAnsi="Calibri" w:cs="Calibri"/>
                <w:bCs/>
                <w:sz w:val="22"/>
                <w:szCs w:val="22"/>
              </w:rPr>
              <w:t xml:space="preserve">Rispetto delle norme in materia di conflitto d’interessi </w:t>
            </w:r>
          </w:p>
        </w:tc>
        <w:tc>
          <w:tcPr>
            <w:tcW w:w="1177" w:type="pct"/>
            <w:vAlign w:val="center"/>
          </w:tcPr>
          <w:p w14:paraId="02F15606" w14:textId="77777777" w:rsidR="004A5A18" w:rsidRPr="007064CA" w:rsidRDefault="004A5A18">
            <w:pPr>
              <w:spacing w:before="120" w:after="120"/>
              <w:jc w:val="center"/>
              <w:rPr>
                <w:rFonts w:ascii="Calibri" w:hAnsi="Calibri" w:cs="Calibri"/>
                <w:bCs/>
                <w:sz w:val="22"/>
                <w:szCs w:val="22"/>
              </w:rPr>
            </w:pPr>
            <w:r w:rsidRPr="007064CA">
              <w:rPr>
                <w:rFonts w:ascii="Calibri" w:hAnsi="Calibri" w:cs="Calibri"/>
                <w:bCs/>
                <w:sz w:val="22"/>
                <w:szCs w:val="22"/>
              </w:rPr>
              <w:t>Art 16</w:t>
            </w:r>
          </w:p>
        </w:tc>
        <w:tc>
          <w:tcPr>
            <w:tcW w:w="1181" w:type="pct"/>
            <w:gridSpan w:val="2"/>
            <w:vAlign w:val="center"/>
          </w:tcPr>
          <w:p w14:paraId="7F7DDB19" w14:textId="77777777" w:rsidR="004A5A18" w:rsidRPr="007064CA" w:rsidRDefault="004A5A18">
            <w:pPr>
              <w:spacing w:before="120" w:after="120"/>
              <w:jc w:val="center"/>
              <w:rPr>
                <w:rFonts w:ascii="Calibri" w:hAnsi="Calibri" w:cs="Calibri"/>
                <w:bCs/>
                <w:sz w:val="22"/>
                <w:szCs w:val="22"/>
              </w:rPr>
            </w:pPr>
            <w:r w:rsidRPr="007064CA">
              <w:rPr>
                <w:rFonts w:ascii="Calibri" w:hAnsi="Calibri" w:cs="Calibri"/>
                <w:bCs/>
                <w:sz w:val="22"/>
                <w:szCs w:val="22"/>
              </w:rPr>
              <w:t>21, 22</w:t>
            </w:r>
          </w:p>
        </w:tc>
        <w:tc>
          <w:tcPr>
            <w:tcW w:w="1819" w:type="pct"/>
          </w:tcPr>
          <w:p w14:paraId="1A4B53C2" w14:textId="77777777" w:rsidR="004A5A18" w:rsidRPr="007064CA" w:rsidRDefault="004A5A18" w:rsidP="00E4480D">
            <w:pPr>
              <w:spacing w:before="120" w:after="120"/>
              <w:jc w:val="both"/>
              <w:rPr>
                <w:rFonts w:ascii="Calibri" w:hAnsi="Calibri" w:cs="Calibri"/>
                <w:bCs/>
                <w:sz w:val="22"/>
                <w:szCs w:val="22"/>
              </w:rPr>
            </w:pPr>
            <w:r w:rsidRPr="007064CA">
              <w:rPr>
                <w:rFonts w:ascii="Calibri" w:hAnsi="Calibri" w:cs="Calibri"/>
                <w:b/>
                <w:sz w:val="22"/>
                <w:szCs w:val="22"/>
              </w:rPr>
              <w:t>10%</w:t>
            </w:r>
            <w:r w:rsidRPr="007064CA">
              <w:rPr>
                <w:rFonts w:ascii="Calibri" w:hAnsi="Calibri" w:cs="Calibri"/>
                <w:bCs/>
                <w:sz w:val="22"/>
                <w:szCs w:val="22"/>
              </w:rPr>
              <w:t xml:space="preserve"> se gli offerenti manipolatori agiscono senza l'assistenza di una persona all'interno del sistema di gestione e di controllo o dell'amministrazione aggiudicatrice e una delle società manipolatrici si aggiudica il contratto in questione</w:t>
            </w:r>
          </w:p>
          <w:p w14:paraId="56D905D4" w14:textId="77777777" w:rsidR="004A5A18" w:rsidRPr="007064CA" w:rsidRDefault="004A5A18" w:rsidP="00E4480D">
            <w:pPr>
              <w:spacing w:before="120" w:after="120"/>
              <w:jc w:val="both"/>
              <w:rPr>
                <w:rFonts w:ascii="Calibri" w:hAnsi="Calibri" w:cs="Calibri"/>
                <w:bCs/>
                <w:sz w:val="22"/>
                <w:szCs w:val="22"/>
              </w:rPr>
            </w:pPr>
            <w:r w:rsidRPr="007064CA">
              <w:rPr>
                <w:rFonts w:ascii="Calibri" w:hAnsi="Calibri" w:cs="Calibri"/>
                <w:b/>
                <w:sz w:val="22"/>
                <w:szCs w:val="22"/>
              </w:rPr>
              <w:t>25%</w:t>
            </w:r>
            <w:r w:rsidRPr="007064CA">
              <w:rPr>
                <w:rFonts w:ascii="Calibri" w:hAnsi="Calibri" w:cs="Calibri"/>
                <w:bCs/>
                <w:sz w:val="22"/>
                <w:szCs w:val="22"/>
              </w:rPr>
              <w:t xml:space="preserve"> se solo le aziende colluse hanno partecipato alla procedura di aggiudicazione, per cui la concorrenza rimanga seriamente ostacolata</w:t>
            </w:r>
          </w:p>
          <w:p w14:paraId="5EC17360" w14:textId="77777777" w:rsidR="004A5A18" w:rsidRPr="007064CA" w:rsidRDefault="004A5A18" w:rsidP="00E4480D">
            <w:pPr>
              <w:spacing w:before="120" w:after="120"/>
              <w:jc w:val="both"/>
              <w:rPr>
                <w:rFonts w:ascii="Calibri" w:hAnsi="Calibri" w:cs="Calibri"/>
                <w:bCs/>
                <w:sz w:val="22"/>
                <w:szCs w:val="22"/>
              </w:rPr>
            </w:pPr>
            <w:r w:rsidRPr="007064CA">
              <w:rPr>
                <w:rFonts w:ascii="Calibri" w:hAnsi="Calibri" w:cs="Calibri"/>
                <w:b/>
                <w:sz w:val="22"/>
                <w:szCs w:val="22"/>
              </w:rPr>
              <w:t>100%</w:t>
            </w:r>
            <w:r w:rsidRPr="007064CA">
              <w:rPr>
                <w:rFonts w:ascii="Calibri" w:hAnsi="Calibri" w:cs="Calibri"/>
                <w:bCs/>
                <w:sz w:val="22"/>
                <w:szCs w:val="22"/>
              </w:rPr>
              <w:t xml:space="preserve"> se una persona all'interno del sistema di gestione e di controllo o dell'amministrazione aggiudicatrice partecipa alla manipolazione delle offerte assistendo gli offerenti, e una delle società manipolatrici si aggiudica il contratto in questione. In questo caso, si palesa una condotta di frode/conflitto di interesse da parte della persona all'interno del sistema di gestione e di controllo che assiste le società manipolatrice o dell'amministrazione aggiudicatrice</w:t>
            </w:r>
          </w:p>
        </w:tc>
      </w:tr>
    </w:tbl>
    <w:p w14:paraId="059C7FB0" w14:textId="77777777" w:rsidR="0007517E" w:rsidRDefault="0007517E" w:rsidP="00CE6FCF">
      <w:pPr>
        <w:rPr>
          <w:bCs/>
          <w:sz w:val="22"/>
          <w:szCs w:val="22"/>
        </w:rPr>
      </w:pPr>
    </w:p>
    <w:p w14:paraId="5FDB3C68" w14:textId="77777777" w:rsidR="0007517E" w:rsidRDefault="0007517E" w:rsidP="00CE6FCF">
      <w:pPr>
        <w:rPr>
          <w:bCs/>
          <w:sz w:val="22"/>
          <w:szCs w:val="22"/>
        </w:rPr>
      </w:pPr>
    </w:p>
    <w:p w14:paraId="78A947D5" w14:textId="77777777" w:rsidR="0007517E" w:rsidRDefault="0007517E" w:rsidP="00CE6FCF">
      <w:pPr>
        <w:rPr>
          <w:bCs/>
          <w:sz w:val="22"/>
          <w:szCs w:val="22"/>
        </w:rPr>
      </w:pPr>
    </w:p>
    <w:p w14:paraId="11359F5B" w14:textId="77777777" w:rsidR="0007517E" w:rsidRDefault="0007517E" w:rsidP="00CE6FCF">
      <w:pPr>
        <w:rPr>
          <w:bCs/>
          <w:sz w:val="22"/>
          <w:szCs w:val="22"/>
        </w:rPr>
      </w:pPr>
    </w:p>
    <w:p w14:paraId="623EB7BA" w14:textId="38EF45DC" w:rsidR="009E2DB5" w:rsidRDefault="009E2DB5" w:rsidP="00253BBC">
      <w:pPr>
        <w:spacing w:after="0"/>
        <w:rPr>
          <w:bCs/>
          <w:sz w:val="22"/>
          <w:szCs w:val="22"/>
        </w:rPr>
      </w:pPr>
    </w:p>
    <w:p w14:paraId="1D04E01E" w14:textId="77777777" w:rsidR="00253BBC" w:rsidRDefault="00253BBC" w:rsidP="00253BBC">
      <w:pPr>
        <w:spacing w:after="0"/>
        <w:rPr>
          <w:bCs/>
          <w:sz w:val="22"/>
          <w:szCs w:val="22"/>
        </w:rPr>
      </w:pPr>
    </w:p>
    <w:p w14:paraId="01E8A84F" w14:textId="77777777" w:rsidR="00253BBC" w:rsidRDefault="00253BBC" w:rsidP="00253BBC">
      <w:pPr>
        <w:spacing w:after="0"/>
        <w:rPr>
          <w:bCs/>
          <w:sz w:val="22"/>
          <w:szCs w:val="22"/>
        </w:rPr>
      </w:pPr>
    </w:p>
    <w:p w14:paraId="305EFA5B" w14:textId="77777777" w:rsidR="00253BBC" w:rsidRDefault="00253BBC" w:rsidP="00253BBC">
      <w:pPr>
        <w:spacing w:after="0"/>
        <w:rPr>
          <w:bCs/>
          <w:sz w:val="22"/>
          <w:szCs w:val="22"/>
        </w:rPr>
      </w:pPr>
    </w:p>
    <w:p w14:paraId="7E276415" w14:textId="77777777" w:rsidR="00253BBC" w:rsidRDefault="00253BBC" w:rsidP="00253BBC">
      <w:pPr>
        <w:spacing w:after="0"/>
        <w:rPr>
          <w:bCs/>
          <w:sz w:val="22"/>
          <w:szCs w:val="22"/>
        </w:rPr>
      </w:pPr>
    </w:p>
    <w:p w14:paraId="11022C4F" w14:textId="77777777" w:rsidR="00253BBC" w:rsidRDefault="00253BBC" w:rsidP="00253BBC">
      <w:pPr>
        <w:spacing w:after="0"/>
        <w:rPr>
          <w:bCs/>
          <w:sz w:val="22"/>
          <w:szCs w:val="22"/>
        </w:rPr>
      </w:pPr>
    </w:p>
    <w:p w14:paraId="5F7C6B99" w14:textId="77777777" w:rsidR="00253BBC" w:rsidRDefault="00253BBC" w:rsidP="00253BBC">
      <w:pPr>
        <w:spacing w:after="0"/>
        <w:rPr>
          <w:bCs/>
          <w:sz w:val="22"/>
          <w:szCs w:val="22"/>
        </w:rPr>
      </w:pPr>
    </w:p>
    <w:p w14:paraId="70DF1D30" w14:textId="77777777" w:rsidR="00253BBC" w:rsidRDefault="00253BBC" w:rsidP="00253BBC">
      <w:pPr>
        <w:spacing w:after="0"/>
        <w:rPr>
          <w:bCs/>
          <w:sz w:val="22"/>
          <w:szCs w:val="22"/>
        </w:rPr>
      </w:pPr>
    </w:p>
    <w:p w14:paraId="1B1B3DDA" w14:textId="77777777" w:rsidR="009E2DB5" w:rsidRDefault="009E2DB5" w:rsidP="00CE6FCF">
      <w:pPr>
        <w:rPr>
          <w:bCs/>
          <w:sz w:val="22"/>
          <w:szCs w:val="22"/>
        </w:rPr>
      </w:pPr>
    </w:p>
    <w:p w14:paraId="7F20A185" w14:textId="77777777" w:rsidR="009E2DB5" w:rsidRDefault="009E2DB5" w:rsidP="00CE6FCF">
      <w:pPr>
        <w:rPr>
          <w:bCs/>
          <w:sz w:val="22"/>
          <w:szCs w:val="22"/>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4"/>
      </w:tblGrid>
      <w:tr w:rsidR="00F729EC" w:rsidRPr="00AB71AC" w14:paraId="23FFAFE5" w14:textId="77777777" w:rsidTr="00C511DA">
        <w:trPr>
          <w:trHeight w:val="1025"/>
        </w:trPr>
        <w:tc>
          <w:tcPr>
            <w:tcW w:w="15304" w:type="dxa"/>
            <w:shd w:val="clear" w:color="auto" w:fill="auto"/>
          </w:tcPr>
          <w:p w14:paraId="21E1568A" w14:textId="77777777" w:rsidR="009E2DB5" w:rsidRPr="009E2DB5" w:rsidRDefault="009E2DB5" w:rsidP="009E2DB5">
            <w:pPr>
              <w:spacing w:after="0"/>
              <w:jc w:val="center"/>
              <w:rPr>
                <w:rFonts w:ascii="Arial" w:hAnsi="Arial" w:cs="Tahoma"/>
                <w:b/>
                <w:bCs/>
                <w:sz w:val="20"/>
              </w:rPr>
            </w:pPr>
            <w:bookmarkStart w:id="2" w:name="_Hlk166149699"/>
            <w:bookmarkStart w:id="3" w:name="_Hlk166149713"/>
            <w:r w:rsidRPr="009E2DB5">
              <w:rPr>
                <w:rFonts w:ascii="Arial" w:hAnsi="Arial" w:cs="Tahoma"/>
                <w:b/>
                <w:bCs/>
                <w:sz w:val="20"/>
              </w:rPr>
              <w:t>AGEA - PROCEDURE DI CONTROLLO PER APPALTI PUBBLICI DI LAVORI, SERVIZI E FORNITURE</w:t>
            </w:r>
          </w:p>
          <w:p w14:paraId="5CC1C346" w14:textId="77777777" w:rsidR="00F729EC" w:rsidRDefault="009E2DB5" w:rsidP="009E2DB5">
            <w:pPr>
              <w:spacing w:after="0"/>
              <w:jc w:val="center"/>
              <w:rPr>
                <w:rFonts w:ascii="Arial" w:hAnsi="Arial" w:cs="Tahoma"/>
                <w:b/>
                <w:bCs/>
                <w:sz w:val="20"/>
              </w:rPr>
            </w:pPr>
            <w:r w:rsidRPr="009E2DB5">
              <w:rPr>
                <w:rFonts w:ascii="Arial" w:hAnsi="Arial" w:cs="Tahoma"/>
                <w:b/>
                <w:bCs/>
                <w:sz w:val="20"/>
              </w:rPr>
              <w:t>(</w:t>
            </w:r>
            <w:proofErr w:type="spellStart"/>
            <w:r w:rsidRPr="009E2DB5">
              <w:rPr>
                <w:rFonts w:ascii="Arial" w:hAnsi="Arial" w:cs="Tahoma"/>
                <w:b/>
                <w:bCs/>
                <w:sz w:val="20"/>
              </w:rPr>
              <w:t>D.Lgs.</w:t>
            </w:r>
            <w:proofErr w:type="spellEnd"/>
            <w:r w:rsidRPr="009E2DB5">
              <w:rPr>
                <w:rFonts w:ascii="Arial" w:hAnsi="Arial" w:cs="Tahoma"/>
                <w:b/>
                <w:bCs/>
                <w:sz w:val="20"/>
              </w:rPr>
              <w:t xml:space="preserve"> 31 marzo 2023, n. 36 e </w:t>
            </w:r>
            <w:proofErr w:type="spellStart"/>
            <w:r w:rsidRPr="009E2DB5">
              <w:rPr>
                <w:rFonts w:ascii="Arial" w:hAnsi="Arial" w:cs="Tahoma"/>
                <w:b/>
                <w:bCs/>
                <w:sz w:val="20"/>
              </w:rPr>
              <w:t>s.m.i.</w:t>
            </w:r>
            <w:proofErr w:type="spellEnd"/>
            <w:r w:rsidRPr="009E2DB5">
              <w:rPr>
                <w:rFonts w:ascii="Arial" w:hAnsi="Arial" w:cs="Tahoma"/>
                <w:b/>
                <w:bCs/>
                <w:sz w:val="20"/>
              </w:rPr>
              <w:t>)</w:t>
            </w:r>
          </w:p>
          <w:p w14:paraId="106D37CA" w14:textId="77777777" w:rsidR="009E2DB5" w:rsidRPr="001A4512" w:rsidRDefault="009E2DB5" w:rsidP="009E2DB5">
            <w:pPr>
              <w:spacing w:after="0"/>
              <w:jc w:val="center"/>
              <w:rPr>
                <w:rFonts w:ascii="Arial" w:hAnsi="Arial" w:cs="Tahoma"/>
                <w:sz w:val="20"/>
              </w:rPr>
            </w:pPr>
          </w:p>
          <w:p w14:paraId="4901EE50" w14:textId="77777777" w:rsidR="009E2DB5" w:rsidRDefault="009E2DB5" w:rsidP="00575CFC">
            <w:pPr>
              <w:jc w:val="center"/>
              <w:rPr>
                <w:rFonts w:ascii="Arial" w:eastAsia="Calibri" w:hAnsi="Arial" w:cs="Tahoma"/>
                <w:sz w:val="20"/>
              </w:rPr>
            </w:pPr>
            <w:r w:rsidRPr="009E2DB5">
              <w:rPr>
                <w:rFonts w:ascii="Arial" w:eastAsia="Calibri" w:hAnsi="Arial" w:cs="Tahoma"/>
                <w:sz w:val="20"/>
              </w:rPr>
              <w:t>Criteri per l’applicazione delle riduzioni ed esclusioni per mancato rispetto delle regole sugli appalti pubblici (</w:t>
            </w:r>
            <w:proofErr w:type="spellStart"/>
            <w:r w:rsidRPr="009E2DB5">
              <w:rPr>
                <w:rFonts w:ascii="Arial" w:eastAsia="Calibri" w:hAnsi="Arial" w:cs="Tahoma"/>
                <w:sz w:val="20"/>
              </w:rPr>
              <w:t>D.Lgs.</w:t>
            </w:r>
            <w:proofErr w:type="spellEnd"/>
            <w:r w:rsidRPr="009E2DB5">
              <w:rPr>
                <w:rFonts w:ascii="Arial" w:eastAsia="Calibri" w:hAnsi="Arial" w:cs="Tahoma"/>
                <w:sz w:val="20"/>
              </w:rPr>
              <w:t xml:space="preserve"> 17 marzo 2023 n. 42, art. 16) in coerenza con le linee guida contenute nell’allegato della decisione C (2019) 3452 </w:t>
            </w:r>
            <w:proofErr w:type="spellStart"/>
            <w:r w:rsidRPr="009E2DB5">
              <w:rPr>
                <w:rFonts w:ascii="Arial" w:eastAsia="Calibri" w:hAnsi="Arial" w:cs="Tahoma"/>
                <w:sz w:val="20"/>
              </w:rPr>
              <w:t>final</w:t>
            </w:r>
            <w:proofErr w:type="spellEnd"/>
            <w:r w:rsidRPr="009E2DB5">
              <w:rPr>
                <w:rFonts w:ascii="Arial" w:eastAsia="Calibri" w:hAnsi="Arial" w:cs="Tahoma"/>
                <w:sz w:val="20"/>
              </w:rPr>
              <w:t xml:space="preserve"> del 14 maggio 2019</w:t>
            </w:r>
            <w:r w:rsidR="00F729EC" w:rsidRPr="001A4512">
              <w:rPr>
                <w:rFonts w:ascii="Arial" w:eastAsia="Calibri" w:hAnsi="Arial" w:cs="Tahoma"/>
                <w:sz w:val="20"/>
              </w:rPr>
              <w:t xml:space="preserve"> </w:t>
            </w:r>
          </w:p>
          <w:p w14:paraId="6A205A29" w14:textId="25822B45" w:rsidR="00F729EC" w:rsidRPr="009E2DB5" w:rsidRDefault="00F729EC" w:rsidP="009E2DB5">
            <w:pPr>
              <w:pStyle w:val="Titolo1"/>
              <w:jc w:val="center"/>
              <w:rPr>
                <w:rFonts w:ascii="Arial" w:eastAsia="Calibri" w:hAnsi="Arial" w:cs="Arial"/>
                <w:b w:val="0"/>
                <w:bCs w:val="0"/>
                <w:color w:val="auto"/>
                <w:sz w:val="24"/>
                <w:szCs w:val="24"/>
                <w:lang w:val="it-IT" w:eastAsia="en-US"/>
              </w:rPr>
            </w:pPr>
            <w:bookmarkStart w:id="4" w:name="_Toc165978278"/>
            <w:bookmarkStart w:id="5" w:name="_Toc166171024"/>
            <w:bookmarkEnd w:id="2"/>
            <w:r w:rsidRPr="009E2DB5">
              <w:rPr>
                <w:rFonts w:ascii="Arial" w:eastAsia="Calibri" w:hAnsi="Arial" w:cs="Arial"/>
                <w:b w:val="0"/>
                <w:bCs w:val="0"/>
                <w:color w:val="auto"/>
                <w:sz w:val="24"/>
                <w:szCs w:val="24"/>
                <w:lang w:val="it-IT" w:eastAsia="en-US"/>
              </w:rPr>
              <w:t>CHECK LIST 2 – PROGRAMMAZIONE</w:t>
            </w:r>
            <w:bookmarkEnd w:id="4"/>
            <w:bookmarkEnd w:id="5"/>
          </w:p>
          <w:p w14:paraId="762FD4B2" w14:textId="77777777" w:rsidR="009E2DB5" w:rsidRPr="009E2DB5" w:rsidRDefault="009E2DB5" w:rsidP="009E2DB5">
            <w:pPr>
              <w:rPr>
                <w:lang w:val="x-none" w:eastAsia="x-none"/>
              </w:rPr>
            </w:pPr>
          </w:p>
        </w:tc>
      </w:tr>
      <w:bookmarkEnd w:id="3"/>
    </w:tbl>
    <w:p w14:paraId="230BA827" w14:textId="77777777" w:rsidR="0007517E" w:rsidRDefault="0007517E" w:rsidP="00CE6FCF">
      <w:pPr>
        <w:rPr>
          <w:bCs/>
          <w:sz w:val="22"/>
          <w:szCs w:val="22"/>
        </w:rPr>
      </w:pPr>
    </w:p>
    <w:p w14:paraId="113EB058" w14:textId="77777777" w:rsidR="0007517E" w:rsidRDefault="0007517E" w:rsidP="00CE6FCF">
      <w:pPr>
        <w:rPr>
          <w:bCs/>
          <w:sz w:val="22"/>
          <w:szCs w:val="22"/>
        </w:rPr>
      </w:pPr>
    </w:p>
    <w:p w14:paraId="2CFFE115" w14:textId="77777777" w:rsidR="0007517E" w:rsidRDefault="0007517E" w:rsidP="00CE6FCF">
      <w:pPr>
        <w:rPr>
          <w:bCs/>
          <w:sz w:val="22"/>
          <w:szCs w:val="22"/>
        </w:rPr>
      </w:pPr>
    </w:p>
    <w:p w14:paraId="58DEC9DF" w14:textId="35793237" w:rsidR="0007517E" w:rsidRPr="003304CA" w:rsidRDefault="008F2EDB" w:rsidP="008F2EDB">
      <w:pPr>
        <w:spacing w:after="0"/>
        <w:rPr>
          <w:bCs/>
          <w:sz w:val="22"/>
          <w:szCs w:val="22"/>
        </w:rPr>
      </w:pPr>
      <w:r>
        <w:rPr>
          <w:bCs/>
          <w:sz w:val="22"/>
          <w:szCs w:val="22"/>
        </w:rPr>
        <w:br w:type="page"/>
      </w:r>
    </w:p>
    <w:tbl>
      <w:tblPr>
        <w:tblW w:w="56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4"/>
        <w:gridCol w:w="2588"/>
        <w:gridCol w:w="3164"/>
        <w:gridCol w:w="3343"/>
      </w:tblGrid>
      <w:tr w:rsidR="00F9178F" w:rsidRPr="0007517E" w14:paraId="49FF0ED1" w14:textId="77777777" w:rsidTr="00C511DA">
        <w:trPr>
          <w:cantSplit/>
          <w:trHeight w:val="535"/>
          <w:tblHeader/>
        </w:trPr>
        <w:tc>
          <w:tcPr>
            <w:tcW w:w="2062" w:type="pct"/>
            <w:shd w:val="clear" w:color="auto" w:fill="auto"/>
          </w:tcPr>
          <w:p w14:paraId="75F34846" w14:textId="77777777" w:rsidR="0007517E" w:rsidRPr="008A3B30" w:rsidRDefault="0007517E" w:rsidP="00575CFC">
            <w:pPr>
              <w:spacing w:after="0"/>
              <w:rPr>
                <w:rFonts w:ascii="Calibri" w:eastAsia="Calibri" w:hAnsi="Calibri" w:cs="Calibri"/>
                <w:b/>
                <w:sz w:val="22"/>
                <w:szCs w:val="22"/>
              </w:rPr>
            </w:pPr>
            <w:r w:rsidRPr="008A3B30">
              <w:rPr>
                <w:rFonts w:ascii="Calibri" w:eastAsia="Calibri" w:hAnsi="Calibri" w:cs="Calibri"/>
                <w:b/>
                <w:sz w:val="22"/>
                <w:szCs w:val="22"/>
              </w:rPr>
              <w:lastRenderedPageBreak/>
              <w:t>Descrizione</w:t>
            </w:r>
          </w:p>
        </w:tc>
        <w:tc>
          <w:tcPr>
            <w:tcW w:w="836" w:type="pct"/>
            <w:shd w:val="clear" w:color="auto" w:fill="auto"/>
          </w:tcPr>
          <w:p w14:paraId="1128A496" w14:textId="77777777" w:rsidR="0007517E" w:rsidRPr="008A3B30" w:rsidRDefault="0007517E" w:rsidP="00575CFC">
            <w:pPr>
              <w:spacing w:after="0"/>
              <w:rPr>
                <w:rFonts w:ascii="Calibri" w:eastAsia="Calibri" w:hAnsi="Calibri" w:cs="Calibri"/>
                <w:b/>
                <w:sz w:val="22"/>
                <w:szCs w:val="22"/>
              </w:rPr>
            </w:pPr>
            <w:r w:rsidRPr="008A3B30">
              <w:rPr>
                <w:rFonts w:ascii="Calibri" w:eastAsia="Calibri" w:hAnsi="Calibri" w:cs="Calibri"/>
                <w:b/>
                <w:sz w:val="22"/>
                <w:szCs w:val="22"/>
              </w:rPr>
              <w:t>Riferimenti normativi</w:t>
            </w:r>
          </w:p>
        </w:tc>
        <w:tc>
          <w:tcPr>
            <w:tcW w:w="1022" w:type="pct"/>
            <w:shd w:val="clear" w:color="auto" w:fill="auto"/>
          </w:tcPr>
          <w:p w14:paraId="5F3ECB68" w14:textId="77777777" w:rsidR="0007517E" w:rsidRPr="008A3B30" w:rsidRDefault="0007517E" w:rsidP="00575CFC">
            <w:pPr>
              <w:spacing w:after="0"/>
              <w:rPr>
                <w:rFonts w:ascii="Calibri" w:eastAsia="Calibri" w:hAnsi="Calibri" w:cs="Calibri"/>
                <w:b/>
                <w:sz w:val="22"/>
                <w:szCs w:val="22"/>
              </w:rPr>
            </w:pPr>
            <w:r w:rsidRPr="008A3B30">
              <w:rPr>
                <w:rFonts w:ascii="Calibri" w:eastAsia="Calibri" w:hAnsi="Calibri" w:cs="Calibri"/>
                <w:b/>
                <w:sz w:val="22"/>
                <w:szCs w:val="22"/>
              </w:rPr>
              <w:t>Rif. codice irregolarità decisione UE</w:t>
            </w:r>
          </w:p>
        </w:tc>
        <w:tc>
          <w:tcPr>
            <w:tcW w:w="1080" w:type="pct"/>
            <w:shd w:val="clear" w:color="auto" w:fill="auto"/>
          </w:tcPr>
          <w:p w14:paraId="070E4879" w14:textId="77777777" w:rsidR="0007517E" w:rsidRPr="008A3B30" w:rsidRDefault="0007517E" w:rsidP="00575CFC">
            <w:pPr>
              <w:spacing w:after="0"/>
              <w:rPr>
                <w:rFonts w:ascii="Calibri" w:eastAsia="Calibri" w:hAnsi="Calibri" w:cs="Calibri"/>
                <w:b/>
                <w:sz w:val="22"/>
                <w:szCs w:val="22"/>
              </w:rPr>
            </w:pPr>
            <w:r w:rsidRPr="008A3B30">
              <w:rPr>
                <w:rFonts w:ascii="Calibri" w:eastAsia="Calibri" w:hAnsi="Calibri" w:cs="Calibri"/>
                <w:b/>
                <w:sz w:val="22"/>
                <w:szCs w:val="22"/>
              </w:rPr>
              <w:t>% di riduzione applicabile</w:t>
            </w:r>
          </w:p>
        </w:tc>
      </w:tr>
      <w:tr w:rsidR="00F9178F" w:rsidRPr="0007517E" w14:paraId="3D1D1C12" w14:textId="77777777" w:rsidTr="00C511DA">
        <w:trPr>
          <w:cantSplit/>
          <w:trHeight w:val="907"/>
        </w:trPr>
        <w:tc>
          <w:tcPr>
            <w:tcW w:w="2062" w:type="pct"/>
            <w:shd w:val="clear" w:color="auto" w:fill="auto"/>
          </w:tcPr>
          <w:p w14:paraId="58E83EFE" w14:textId="77777777" w:rsidR="0007517E" w:rsidRPr="0007517E" w:rsidRDefault="0007517E" w:rsidP="00E4480D">
            <w:pPr>
              <w:spacing w:after="0"/>
              <w:jc w:val="both"/>
              <w:rPr>
                <w:rFonts w:ascii="Calibri" w:eastAsia="Calibri" w:hAnsi="Calibri"/>
                <w:b/>
                <w:sz w:val="22"/>
                <w:szCs w:val="22"/>
              </w:rPr>
            </w:pPr>
            <w:r w:rsidRPr="0007517E">
              <w:rPr>
                <w:rFonts w:ascii="Calibri" w:eastAsia="Calibri" w:hAnsi="Calibri"/>
                <w:b/>
                <w:sz w:val="22"/>
                <w:szCs w:val="22"/>
              </w:rPr>
              <w:t>1. Programmi triennali e annuali</w:t>
            </w:r>
          </w:p>
          <w:p w14:paraId="60C572A9" w14:textId="77777777"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1.1 In caso di lavori, l’affidamento è previsto nel programma triennale dei lavori pubblici?</w:t>
            </w:r>
          </w:p>
        </w:tc>
        <w:tc>
          <w:tcPr>
            <w:tcW w:w="836" w:type="pct"/>
            <w:shd w:val="clear" w:color="auto" w:fill="auto"/>
          </w:tcPr>
          <w:p w14:paraId="11CC95D0"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 xml:space="preserve">Art. 37, comma 1, lett. a) </w:t>
            </w:r>
          </w:p>
        </w:tc>
        <w:tc>
          <w:tcPr>
            <w:tcW w:w="1022" w:type="pct"/>
            <w:shd w:val="clear" w:color="auto" w:fill="auto"/>
          </w:tcPr>
          <w:p w14:paraId="709C0CEC"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2DA8BB10"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10%</w:t>
            </w:r>
          </w:p>
        </w:tc>
      </w:tr>
      <w:tr w:rsidR="00F9178F" w:rsidRPr="0007517E" w14:paraId="5913F8D0" w14:textId="77777777" w:rsidTr="00C511DA">
        <w:trPr>
          <w:cantSplit/>
          <w:trHeight w:val="1190"/>
        </w:trPr>
        <w:tc>
          <w:tcPr>
            <w:tcW w:w="2062" w:type="pct"/>
            <w:shd w:val="clear" w:color="auto" w:fill="auto"/>
          </w:tcPr>
          <w:p w14:paraId="20CAAE6A" w14:textId="3E1F5A30"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1.2. Sempre in caso di lavori, è stato approvato altresì l'elenco annuale che indica i lavori da avviare nella prima annualità e specifica</w:t>
            </w:r>
            <w:r w:rsidR="00173486">
              <w:rPr>
                <w:rFonts w:ascii="Calibri" w:eastAsia="Calibri" w:hAnsi="Calibri"/>
                <w:sz w:val="22"/>
                <w:szCs w:val="22"/>
              </w:rPr>
              <w:t>,</w:t>
            </w:r>
            <w:r w:rsidRPr="0007517E">
              <w:rPr>
                <w:rFonts w:ascii="Calibri" w:eastAsia="Calibri" w:hAnsi="Calibri"/>
                <w:sz w:val="22"/>
                <w:szCs w:val="22"/>
              </w:rPr>
              <w:t xml:space="preserve"> per ogni opera la fonte di finanziamento, stanziata nello stato di previsione o nel bilancio o comunque disponibile?</w:t>
            </w:r>
          </w:p>
        </w:tc>
        <w:tc>
          <w:tcPr>
            <w:tcW w:w="836" w:type="pct"/>
            <w:shd w:val="clear" w:color="auto" w:fill="auto"/>
          </w:tcPr>
          <w:p w14:paraId="1A91E41D"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Art. 37, comma 1, lett. b)</w:t>
            </w:r>
          </w:p>
        </w:tc>
        <w:tc>
          <w:tcPr>
            <w:tcW w:w="1022" w:type="pct"/>
            <w:shd w:val="clear" w:color="auto" w:fill="auto"/>
          </w:tcPr>
          <w:p w14:paraId="69E8EA93"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277BF287"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5%</w:t>
            </w:r>
          </w:p>
        </w:tc>
      </w:tr>
      <w:tr w:rsidR="00F9178F" w:rsidRPr="0007517E" w14:paraId="3B4DB8CF" w14:textId="77777777" w:rsidTr="00C511DA">
        <w:trPr>
          <w:cantSplit/>
          <w:trHeight w:val="892"/>
        </w:trPr>
        <w:tc>
          <w:tcPr>
            <w:tcW w:w="2062" w:type="pct"/>
            <w:shd w:val="clear" w:color="auto" w:fill="auto"/>
          </w:tcPr>
          <w:p w14:paraId="6E3D203F" w14:textId="77777777"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1.3. Nel caso di lavori il cui importo si stima pari o superiore a 150.000 euro, essi sono menzionati nel programma triennale dei lavori pubblici e nei relativi aggiornamenti annuali?</w:t>
            </w:r>
          </w:p>
        </w:tc>
        <w:tc>
          <w:tcPr>
            <w:tcW w:w="836" w:type="pct"/>
            <w:shd w:val="clear" w:color="auto" w:fill="auto"/>
          </w:tcPr>
          <w:p w14:paraId="3A0B052D"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Art. 37, comma 2</w:t>
            </w:r>
          </w:p>
        </w:tc>
        <w:tc>
          <w:tcPr>
            <w:tcW w:w="1022" w:type="pct"/>
            <w:shd w:val="clear" w:color="auto" w:fill="auto"/>
          </w:tcPr>
          <w:p w14:paraId="53D26597"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49902E51"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5%</w:t>
            </w:r>
          </w:p>
        </w:tc>
      </w:tr>
      <w:tr w:rsidR="00F9178F" w:rsidRPr="0007517E" w14:paraId="5DB83208" w14:textId="77777777" w:rsidTr="00C511DA">
        <w:trPr>
          <w:cantSplit/>
          <w:trHeight w:val="2396"/>
        </w:trPr>
        <w:tc>
          <w:tcPr>
            <w:tcW w:w="2062" w:type="pct"/>
            <w:shd w:val="clear" w:color="auto" w:fill="auto"/>
          </w:tcPr>
          <w:p w14:paraId="2FB7BFCE" w14:textId="7E616F55"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1.4. Nel caso di lavori di importo pari o superiore alla soglia di rilevanza europea di cui all'articolo 14, essi sono inseriti nell'elenco triennale dopo l'approvazione del documento di fattibilità delle alternative progettuali e nell'elenco annuale dopo l'approvazione del documento di indirizzo della progettazione? Nel caso di lavori di manutenzione ordinaria superiori alla soglia dell’articolo 14 essi sono inseriti nell'elenco triennale anche in assenza del documento di fattibilità delle alternative progettuali?</w:t>
            </w:r>
          </w:p>
        </w:tc>
        <w:tc>
          <w:tcPr>
            <w:tcW w:w="836" w:type="pct"/>
            <w:shd w:val="clear" w:color="auto" w:fill="auto"/>
          </w:tcPr>
          <w:p w14:paraId="37461D2D"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Art. 37, comma 2</w:t>
            </w:r>
          </w:p>
        </w:tc>
        <w:tc>
          <w:tcPr>
            <w:tcW w:w="1022" w:type="pct"/>
            <w:shd w:val="clear" w:color="auto" w:fill="auto"/>
          </w:tcPr>
          <w:p w14:paraId="17DA0AF0"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22E24685"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5%</w:t>
            </w:r>
          </w:p>
        </w:tc>
      </w:tr>
      <w:tr w:rsidR="00F9178F" w:rsidRPr="0007517E" w14:paraId="2E6FEBF7" w14:textId="77777777" w:rsidTr="00C511DA">
        <w:trPr>
          <w:cantSplit/>
          <w:trHeight w:val="594"/>
        </w:trPr>
        <w:tc>
          <w:tcPr>
            <w:tcW w:w="2062" w:type="pct"/>
            <w:shd w:val="clear" w:color="auto" w:fill="auto"/>
          </w:tcPr>
          <w:p w14:paraId="7E645550" w14:textId="77777777"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1.5. In caso di servizi e forniture, l’affidamento è previsto nel programma triennale degli acquisti di beni e servizi?</w:t>
            </w:r>
          </w:p>
        </w:tc>
        <w:tc>
          <w:tcPr>
            <w:tcW w:w="836" w:type="pct"/>
            <w:shd w:val="clear" w:color="auto" w:fill="auto"/>
          </w:tcPr>
          <w:p w14:paraId="6A29DA4B"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Art. 37, comma 1, lett. a)</w:t>
            </w:r>
          </w:p>
        </w:tc>
        <w:tc>
          <w:tcPr>
            <w:tcW w:w="1022" w:type="pct"/>
            <w:shd w:val="clear" w:color="auto" w:fill="auto"/>
          </w:tcPr>
          <w:p w14:paraId="62A84F61"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6DFA17CC"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10%</w:t>
            </w:r>
          </w:p>
        </w:tc>
      </w:tr>
      <w:tr w:rsidR="00F9178F" w:rsidRPr="0007517E" w14:paraId="19118B1F" w14:textId="77777777" w:rsidTr="00C511DA">
        <w:trPr>
          <w:cantSplit/>
          <w:trHeight w:val="1190"/>
        </w:trPr>
        <w:tc>
          <w:tcPr>
            <w:tcW w:w="2062" w:type="pct"/>
            <w:shd w:val="clear" w:color="auto" w:fill="auto"/>
          </w:tcPr>
          <w:p w14:paraId="16BC2A24" w14:textId="77777777"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1.6. Nel caso di acquisti di beni e servizi di importo stimato pari o superiore a 140.000 euro, essi sono menzionati nel programma triennale di acquisti di beni e servizi e nei relativi aggiornamenti annuali?</w:t>
            </w:r>
          </w:p>
        </w:tc>
        <w:tc>
          <w:tcPr>
            <w:tcW w:w="836" w:type="pct"/>
            <w:shd w:val="clear" w:color="auto" w:fill="auto"/>
          </w:tcPr>
          <w:p w14:paraId="4BA95E86"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Art. 37, comma 3</w:t>
            </w:r>
          </w:p>
        </w:tc>
        <w:tc>
          <w:tcPr>
            <w:tcW w:w="1022" w:type="pct"/>
            <w:shd w:val="clear" w:color="auto" w:fill="auto"/>
          </w:tcPr>
          <w:p w14:paraId="3B9C2467"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702D6892"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5%</w:t>
            </w:r>
          </w:p>
        </w:tc>
      </w:tr>
      <w:tr w:rsidR="00F9178F" w:rsidRPr="0007517E" w14:paraId="4F15741D" w14:textId="77777777" w:rsidTr="00C511DA">
        <w:trPr>
          <w:cantSplit/>
          <w:trHeight w:val="1190"/>
        </w:trPr>
        <w:tc>
          <w:tcPr>
            <w:tcW w:w="2062" w:type="pct"/>
            <w:shd w:val="clear" w:color="auto" w:fill="auto"/>
          </w:tcPr>
          <w:p w14:paraId="5112F542" w14:textId="77777777" w:rsidR="0007517E" w:rsidRPr="00CF15F8" w:rsidRDefault="0007517E" w:rsidP="00E4480D">
            <w:pPr>
              <w:spacing w:after="0"/>
              <w:jc w:val="both"/>
              <w:rPr>
                <w:rFonts w:ascii="Calibri" w:eastAsia="Calibri" w:hAnsi="Calibri"/>
                <w:sz w:val="22"/>
                <w:szCs w:val="22"/>
              </w:rPr>
            </w:pPr>
            <w:r w:rsidRPr="00CF15F8">
              <w:rPr>
                <w:rFonts w:ascii="Calibri" w:eastAsia="Calibri" w:hAnsi="Calibri"/>
                <w:sz w:val="22"/>
                <w:szCs w:val="22"/>
              </w:rPr>
              <w:lastRenderedPageBreak/>
              <w:t xml:space="preserve">1.7 Gli schemi tipo della </w:t>
            </w:r>
            <w:r w:rsidR="009E2DB5" w:rsidRPr="00CF15F8">
              <w:rPr>
                <w:rFonts w:ascii="Calibri" w:eastAsia="Calibri" w:hAnsi="Calibri"/>
                <w:sz w:val="22"/>
                <w:szCs w:val="22"/>
              </w:rPr>
              <w:t>programmazione, gli</w:t>
            </w:r>
            <w:r w:rsidRPr="00CF15F8">
              <w:rPr>
                <w:rFonts w:ascii="Calibri" w:eastAsia="Calibri" w:hAnsi="Calibri"/>
                <w:sz w:val="22"/>
                <w:szCs w:val="22"/>
              </w:rPr>
              <w:t xml:space="preserve"> ordini di priorità degli interventi, le condizioni che consentono di modificare la programmazione e le forme di pubblicità sono conformi a quanto previsto dall’Allegato I.5?</w:t>
            </w:r>
          </w:p>
        </w:tc>
        <w:tc>
          <w:tcPr>
            <w:tcW w:w="836" w:type="pct"/>
            <w:shd w:val="clear" w:color="auto" w:fill="auto"/>
          </w:tcPr>
          <w:p w14:paraId="5F57CC60" w14:textId="77777777" w:rsidR="0007517E" w:rsidRPr="00CF15F8" w:rsidRDefault="0007517E" w:rsidP="00575CFC">
            <w:pPr>
              <w:spacing w:after="0"/>
              <w:rPr>
                <w:rFonts w:ascii="Calibri" w:eastAsia="Calibri" w:hAnsi="Calibri"/>
                <w:sz w:val="22"/>
                <w:szCs w:val="22"/>
              </w:rPr>
            </w:pPr>
            <w:r w:rsidRPr="00CF15F8">
              <w:rPr>
                <w:rFonts w:ascii="Calibri" w:eastAsia="Calibri" w:hAnsi="Calibri"/>
                <w:sz w:val="22"/>
                <w:szCs w:val="22"/>
              </w:rPr>
              <w:t>Art. 37, comma 6</w:t>
            </w:r>
          </w:p>
          <w:p w14:paraId="46487231" w14:textId="77777777" w:rsidR="0007517E" w:rsidRPr="00CF15F8" w:rsidRDefault="0007517E" w:rsidP="00575CFC">
            <w:pPr>
              <w:spacing w:after="0"/>
              <w:rPr>
                <w:rFonts w:ascii="Calibri" w:eastAsia="Calibri" w:hAnsi="Calibri"/>
                <w:sz w:val="22"/>
                <w:szCs w:val="22"/>
              </w:rPr>
            </w:pPr>
            <w:r w:rsidRPr="00CF15F8">
              <w:rPr>
                <w:rFonts w:ascii="Calibri" w:eastAsia="Calibri" w:hAnsi="Calibri"/>
                <w:sz w:val="22"/>
                <w:szCs w:val="22"/>
              </w:rPr>
              <w:t>Allegato I.5</w:t>
            </w:r>
          </w:p>
        </w:tc>
        <w:tc>
          <w:tcPr>
            <w:tcW w:w="1022" w:type="pct"/>
            <w:shd w:val="clear" w:color="auto" w:fill="auto"/>
          </w:tcPr>
          <w:p w14:paraId="64518A2E" w14:textId="77777777" w:rsidR="0007517E" w:rsidRPr="00CF15F8" w:rsidRDefault="0007517E" w:rsidP="00575CFC">
            <w:pPr>
              <w:spacing w:after="0"/>
              <w:rPr>
                <w:rFonts w:ascii="Calibri" w:eastAsia="Calibri" w:hAnsi="Calibri"/>
                <w:b/>
                <w:sz w:val="22"/>
                <w:szCs w:val="22"/>
              </w:rPr>
            </w:pPr>
          </w:p>
        </w:tc>
        <w:tc>
          <w:tcPr>
            <w:tcW w:w="1080" w:type="pct"/>
            <w:shd w:val="clear" w:color="auto" w:fill="auto"/>
          </w:tcPr>
          <w:p w14:paraId="272EF262" w14:textId="77777777" w:rsidR="0007517E" w:rsidRPr="00CF15F8" w:rsidRDefault="0007517E" w:rsidP="00575CFC">
            <w:pPr>
              <w:spacing w:after="0"/>
              <w:rPr>
                <w:rFonts w:ascii="Calibri" w:eastAsia="Calibri" w:hAnsi="Calibri"/>
                <w:b/>
                <w:sz w:val="22"/>
                <w:szCs w:val="22"/>
              </w:rPr>
            </w:pPr>
            <w:r w:rsidRPr="00CF15F8">
              <w:rPr>
                <w:rFonts w:ascii="Calibri" w:eastAsia="Calibri" w:hAnsi="Calibri"/>
                <w:b/>
                <w:sz w:val="22"/>
                <w:szCs w:val="22"/>
              </w:rPr>
              <w:t>5%</w:t>
            </w:r>
          </w:p>
        </w:tc>
      </w:tr>
      <w:tr w:rsidR="00F9178F" w:rsidRPr="0007517E" w14:paraId="771DA20A" w14:textId="77777777" w:rsidTr="00C511DA">
        <w:trPr>
          <w:cantSplit/>
          <w:trHeight w:val="1800"/>
        </w:trPr>
        <w:tc>
          <w:tcPr>
            <w:tcW w:w="2062" w:type="pct"/>
            <w:shd w:val="clear" w:color="auto" w:fill="auto"/>
          </w:tcPr>
          <w:p w14:paraId="05146690" w14:textId="77777777" w:rsidR="0007517E" w:rsidRPr="0007517E" w:rsidRDefault="0007517E" w:rsidP="00E4480D">
            <w:pPr>
              <w:spacing w:after="0"/>
              <w:jc w:val="both"/>
              <w:rPr>
                <w:rFonts w:ascii="Calibri" w:eastAsia="Calibri" w:hAnsi="Calibri"/>
                <w:b/>
                <w:sz w:val="22"/>
                <w:szCs w:val="22"/>
              </w:rPr>
            </w:pPr>
            <w:r w:rsidRPr="0007517E">
              <w:rPr>
                <w:rFonts w:ascii="Calibri" w:eastAsia="Calibri" w:hAnsi="Calibri"/>
                <w:b/>
                <w:sz w:val="22"/>
                <w:szCs w:val="22"/>
              </w:rPr>
              <w:t>2. Progetto di fattibilità tecnica ed economica e localizzazione dell’opera</w:t>
            </w:r>
          </w:p>
          <w:p w14:paraId="7AAF569C" w14:textId="77777777"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2.1. Ai fini dell'approvazione del progetto di fattibilità tecnica ed economica nonché della localizzazione dell'opera è stata convocata la conferenza dei servizi semplificata e seguito il procedimento di cui all’art. 38?</w:t>
            </w:r>
          </w:p>
        </w:tc>
        <w:tc>
          <w:tcPr>
            <w:tcW w:w="836" w:type="pct"/>
            <w:shd w:val="clear" w:color="auto" w:fill="auto"/>
          </w:tcPr>
          <w:p w14:paraId="339A96A2" w14:textId="77777777" w:rsidR="0007517E" w:rsidRPr="0007517E" w:rsidRDefault="0007517E" w:rsidP="00575CFC">
            <w:pPr>
              <w:spacing w:after="0"/>
              <w:rPr>
                <w:rFonts w:ascii="Calibri" w:eastAsia="Calibri" w:hAnsi="Calibri"/>
                <w:sz w:val="22"/>
                <w:szCs w:val="22"/>
              </w:rPr>
            </w:pPr>
          </w:p>
          <w:p w14:paraId="4C919759" w14:textId="77777777" w:rsidR="0007517E" w:rsidRPr="0007517E" w:rsidRDefault="0007517E" w:rsidP="00575CFC">
            <w:pPr>
              <w:spacing w:after="0"/>
              <w:rPr>
                <w:rFonts w:ascii="Calibri" w:eastAsia="Calibri" w:hAnsi="Calibri"/>
                <w:sz w:val="22"/>
                <w:szCs w:val="22"/>
              </w:rPr>
            </w:pPr>
          </w:p>
          <w:p w14:paraId="08680AA6"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Art. 38</w:t>
            </w:r>
          </w:p>
        </w:tc>
        <w:tc>
          <w:tcPr>
            <w:tcW w:w="1022" w:type="pct"/>
            <w:shd w:val="clear" w:color="auto" w:fill="auto"/>
          </w:tcPr>
          <w:p w14:paraId="1A6D4990"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6DABE92F"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10%</w:t>
            </w:r>
          </w:p>
        </w:tc>
      </w:tr>
      <w:tr w:rsidR="00F9178F" w:rsidRPr="0007517E" w14:paraId="0B794BFB" w14:textId="77777777" w:rsidTr="00C511DA">
        <w:trPr>
          <w:cantSplit/>
          <w:trHeight w:val="1785"/>
        </w:trPr>
        <w:tc>
          <w:tcPr>
            <w:tcW w:w="2062" w:type="pct"/>
            <w:shd w:val="clear" w:color="auto" w:fill="auto"/>
          </w:tcPr>
          <w:p w14:paraId="46DE3E1D" w14:textId="77777777" w:rsidR="0007517E" w:rsidRPr="0007517E" w:rsidRDefault="0007517E" w:rsidP="00E4480D">
            <w:pPr>
              <w:spacing w:after="0"/>
              <w:jc w:val="both"/>
              <w:rPr>
                <w:rFonts w:ascii="Calibri" w:eastAsia="Calibri" w:hAnsi="Calibri"/>
                <w:b/>
                <w:sz w:val="22"/>
                <w:szCs w:val="22"/>
              </w:rPr>
            </w:pPr>
            <w:r w:rsidRPr="0007517E">
              <w:rPr>
                <w:rFonts w:ascii="Calibri" w:eastAsia="Calibri" w:hAnsi="Calibri"/>
                <w:b/>
                <w:sz w:val="22"/>
                <w:szCs w:val="22"/>
              </w:rPr>
              <w:t>3. Infrastrutture strategiche di preminente interesse nazionale</w:t>
            </w:r>
          </w:p>
          <w:p w14:paraId="5701A857" w14:textId="77777777"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3.1. Nel caso di infrastrutture strategiche la cui realizzazione riveste carattere di urgenza e di preminente interesse nazionale ai fini della modernizzazione e dello sviluppo della Nazione, sono state seguite le procedure di pianificazione, programmazione e progettazione previste dall’art. 39?</w:t>
            </w:r>
          </w:p>
        </w:tc>
        <w:tc>
          <w:tcPr>
            <w:tcW w:w="836" w:type="pct"/>
            <w:shd w:val="clear" w:color="auto" w:fill="auto"/>
          </w:tcPr>
          <w:p w14:paraId="75A3E838"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Art. 39</w:t>
            </w:r>
          </w:p>
        </w:tc>
        <w:tc>
          <w:tcPr>
            <w:tcW w:w="1022" w:type="pct"/>
            <w:shd w:val="clear" w:color="auto" w:fill="auto"/>
          </w:tcPr>
          <w:p w14:paraId="2C10ABA6"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1695CA29"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10%</w:t>
            </w:r>
          </w:p>
        </w:tc>
      </w:tr>
      <w:tr w:rsidR="00F9178F" w:rsidRPr="0007517E" w14:paraId="1E776C08" w14:textId="77777777" w:rsidTr="00C511DA">
        <w:trPr>
          <w:cantSplit/>
          <w:trHeight w:val="892"/>
        </w:trPr>
        <w:tc>
          <w:tcPr>
            <w:tcW w:w="2062" w:type="pct"/>
            <w:shd w:val="clear" w:color="auto" w:fill="auto"/>
          </w:tcPr>
          <w:p w14:paraId="4764A1CB" w14:textId="77777777" w:rsidR="0007517E" w:rsidRPr="0007517E" w:rsidRDefault="0007517E" w:rsidP="00E4480D">
            <w:pPr>
              <w:spacing w:after="0"/>
              <w:jc w:val="both"/>
              <w:rPr>
                <w:rFonts w:ascii="Calibri" w:eastAsia="Calibri" w:hAnsi="Calibri"/>
                <w:b/>
                <w:sz w:val="22"/>
                <w:szCs w:val="22"/>
              </w:rPr>
            </w:pPr>
            <w:r w:rsidRPr="0007517E">
              <w:rPr>
                <w:rFonts w:ascii="Calibri" w:eastAsia="Calibri" w:hAnsi="Calibri"/>
                <w:b/>
                <w:sz w:val="22"/>
                <w:szCs w:val="22"/>
              </w:rPr>
              <w:t>4. Dibattito pubblico</w:t>
            </w:r>
          </w:p>
          <w:p w14:paraId="7A9FB8C4" w14:textId="77777777"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4.1. Si è svolto il dibattito pubblico, nei casi in cui questo sia obbligatorio?</w:t>
            </w:r>
          </w:p>
        </w:tc>
        <w:tc>
          <w:tcPr>
            <w:tcW w:w="836" w:type="pct"/>
            <w:shd w:val="clear" w:color="auto" w:fill="auto"/>
          </w:tcPr>
          <w:p w14:paraId="5C80371B" w14:textId="77777777" w:rsidR="0007517E" w:rsidRPr="0007517E" w:rsidRDefault="0007517E" w:rsidP="00575CFC">
            <w:pPr>
              <w:spacing w:after="0"/>
              <w:rPr>
                <w:rFonts w:ascii="Calibri" w:eastAsia="Calibri" w:hAnsi="Calibri"/>
                <w:sz w:val="22"/>
                <w:szCs w:val="22"/>
              </w:rPr>
            </w:pPr>
          </w:p>
          <w:p w14:paraId="3DCEE30C"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Art. 40, comma 1</w:t>
            </w:r>
          </w:p>
          <w:p w14:paraId="44E90DD7"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Allegato I.6</w:t>
            </w:r>
          </w:p>
        </w:tc>
        <w:tc>
          <w:tcPr>
            <w:tcW w:w="1022" w:type="pct"/>
            <w:shd w:val="clear" w:color="auto" w:fill="auto"/>
          </w:tcPr>
          <w:p w14:paraId="3BC4B9B6"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05155556"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10%</w:t>
            </w:r>
          </w:p>
        </w:tc>
      </w:tr>
      <w:tr w:rsidR="00F9178F" w:rsidRPr="0007517E" w14:paraId="08B6211F" w14:textId="77777777" w:rsidTr="00C511DA">
        <w:trPr>
          <w:cantSplit/>
          <w:trHeight w:val="775"/>
        </w:trPr>
        <w:tc>
          <w:tcPr>
            <w:tcW w:w="2062" w:type="pct"/>
            <w:shd w:val="clear" w:color="auto" w:fill="auto"/>
          </w:tcPr>
          <w:p w14:paraId="667833B0" w14:textId="77777777"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4.2. Al di fuori dei casi in cui è obbligatorio, la stazione appaltante ha indetto facoltativamente il dibattito pubblico?</w:t>
            </w:r>
          </w:p>
        </w:tc>
        <w:tc>
          <w:tcPr>
            <w:tcW w:w="836" w:type="pct"/>
            <w:shd w:val="clear" w:color="auto" w:fill="auto"/>
          </w:tcPr>
          <w:p w14:paraId="2C63DD67"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Art. 40, comma 1</w:t>
            </w:r>
          </w:p>
          <w:p w14:paraId="0E317291"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Allegato I.6</w:t>
            </w:r>
          </w:p>
        </w:tc>
        <w:tc>
          <w:tcPr>
            <w:tcW w:w="1022" w:type="pct"/>
            <w:shd w:val="clear" w:color="auto" w:fill="auto"/>
          </w:tcPr>
          <w:p w14:paraId="1A04D65B"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46A024F2" w14:textId="77777777" w:rsidR="0007517E" w:rsidRPr="0007517E" w:rsidRDefault="0007517E" w:rsidP="00575CFC">
            <w:pPr>
              <w:spacing w:after="0"/>
              <w:rPr>
                <w:rFonts w:ascii="Calibri" w:eastAsia="Calibri" w:hAnsi="Calibri"/>
                <w:b/>
                <w:sz w:val="22"/>
                <w:szCs w:val="22"/>
              </w:rPr>
            </w:pPr>
          </w:p>
        </w:tc>
      </w:tr>
      <w:tr w:rsidR="00F9178F" w:rsidRPr="0007517E" w14:paraId="53DDE5BC" w14:textId="77777777" w:rsidTr="00C511DA">
        <w:trPr>
          <w:cantSplit/>
          <w:trHeight w:val="1100"/>
        </w:trPr>
        <w:tc>
          <w:tcPr>
            <w:tcW w:w="2062" w:type="pct"/>
            <w:shd w:val="clear" w:color="auto" w:fill="auto"/>
          </w:tcPr>
          <w:p w14:paraId="4E21677F" w14:textId="77777777" w:rsidR="0007517E" w:rsidRPr="0007517E" w:rsidRDefault="0007517E" w:rsidP="00E4480D">
            <w:pPr>
              <w:spacing w:after="0"/>
              <w:jc w:val="both"/>
              <w:rPr>
                <w:rFonts w:ascii="Calibri" w:eastAsia="Calibri" w:hAnsi="Calibri"/>
                <w:sz w:val="22"/>
                <w:szCs w:val="22"/>
              </w:rPr>
            </w:pPr>
            <w:r w:rsidRPr="0007517E">
              <w:rPr>
                <w:rFonts w:ascii="Calibri" w:eastAsia="Calibri" w:hAnsi="Calibri"/>
                <w:sz w:val="22"/>
                <w:szCs w:val="22"/>
              </w:rPr>
              <w:t>4.3. Il dibattito pubblico si è svolto secondo le modalità previste dall’art. 40 e dall’Allegato I.6?</w:t>
            </w:r>
          </w:p>
        </w:tc>
        <w:tc>
          <w:tcPr>
            <w:tcW w:w="836" w:type="pct"/>
            <w:shd w:val="clear" w:color="auto" w:fill="auto"/>
          </w:tcPr>
          <w:p w14:paraId="728C46AE"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 xml:space="preserve">Art. 40, </w:t>
            </w:r>
          </w:p>
          <w:p w14:paraId="0A806F5C" w14:textId="77777777" w:rsidR="0007517E" w:rsidRPr="0007517E" w:rsidRDefault="0007517E" w:rsidP="00575CFC">
            <w:pPr>
              <w:spacing w:after="0"/>
              <w:rPr>
                <w:rFonts w:ascii="Calibri" w:eastAsia="Calibri" w:hAnsi="Calibri"/>
                <w:sz w:val="22"/>
                <w:szCs w:val="22"/>
              </w:rPr>
            </w:pPr>
            <w:r w:rsidRPr="0007517E">
              <w:rPr>
                <w:rFonts w:ascii="Calibri" w:eastAsia="Calibri" w:hAnsi="Calibri"/>
                <w:sz w:val="22"/>
                <w:szCs w:val="22"/>
              </w:rPr>
              <w:t>Allegato I.6</w:t>
            </w:r>
          </w:p>
        </w:tc>
        <w:tc>
          <w:tcPr>
            <w:tcW w:w="1022" w:type="pct"/>
            <w:shd w:val="clear" w:color="auto" w:fill="auto"/>
          </w:tcPr>
          <w:p w14:paraId="7C3CD07E" w14:textId="77777777" w:rsidR="0007517E" w:rsidRPr="0007517E" w:rsidRDefault="0007517E" w:rsidP="00575CFC">
            <w:pPr>
              <w:spacing w:after="0"/>
              <w:rPr>
                <w:rFonts w:ascii="Calibri" w:eastAsia="Calibri" w:hAnsi="Calibri"/>
                <w:b/>
                <w:sz w:val="22"/>
                <w:szCs w:val="22"/>
              </w:rPr>
            </w:pPr>
          </w:p>
        </w:tc>
        <w:tc>
          <w:tcPr>
            <w:tcW w:w="1080" w:type="pct"/>
            <w:shd w:val="clear" w:color="auto" w:fill="auto"/>
          </w:tcPr>
          <w:p w14:paraId="44177B31" w14:textId="77777777" w:rsidR="0007517E" w:rsidRPr="0007517E" w:rsidRDefault="0007517E" w:rsidP="00575CFC">
            <w:pPr>
              <w:spacing w:after="0"/>
              <w:rPr>
                <w:rFonts w:ascii="Calibri" w:eastAsia="Calibri" w:hAnsi="Calibri"/>
                <w:b/>
                <w:sz w:val="22"/>
                <w:szCs w:val="22"/>
              </w:rPr>
            </w:pPr>
            <w:r w:rsidRPr="0007517E">
              <w:rPr>
                <w:rFonts w:ascii="Calibri" w:eastAsia="Calibri" w:hAnsi="Calibri"/>
                <w:b/>
                <w:sz w:val="22"/>
                <w:szCs w:val="22"/>
              </w:rPr>
              <w:t>10%</w:t>
            </w:r>
          </w:p>
        </w:tc>
      </w:tr>
    </w:tbl>
    <w:p w14:paraId="02C33C76" w14:textId="77777777" w:rsidR="00CF15F8" w:rsidRDefault="00CF15F8" w:rsidP="00CF15F8">
      <w:pPr>
        <w:tabs>
          <w:tab w:val="left" w:pos="1615"/>
        </w:tabs>
        <w:rPr>
          <w:bCs/>
          <w:sz w:val="22"/>
          <w:szCs w:val="22"/>
        </w:rPr>
      </w:pPr>
    </w:p>
    <w:p w14:paraId="16F32235" w14:textId="77777777" w:rsidR="0007517E" w:rsidRDefault="0007517E" w:rsidP="00CE6FCF">
      <w:pPr>
        <w:rPr>
          <w:bCs/>
          <w:sz w:val="22"/>
          <w:szCs w:val="22"/>
        </w:rPr>
      </w:pPr>
      <w:r w:rsidRPr="00CF15F8">
        <w:rPr>
          <w:sz w:val="22"/>
          <w:szCs w:val="22"/>
        </w:rPr>
        <w:br w:type="page"/>
      </w:r>
    </w:p>
    <w:p w14:paraId="08740C99" w14:textId="77777777" w:rsidR="0007517E" w:rsidRDefault="0007517E" w:rsidP="00CE6FCF">
      <w:pPr>
        <w:rPr>
          <w:bCs/>
          <w:sz w:val="22"/>
          <w:szCs w:val="22"/>
        </w:rPr>
      </w:pPr>
    </w:p>
    <w:tbl>
      <w:tblPr>
        <w:tblpPr w:leftFromText="141" w:rightFromText="141" w:vertAnchor="page" w:horzAnchor="margin" w:tblpX="-147" w:tblpY="4361"/>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9E2DB5" w:rsidRPr="00AB71AC" w14:paraId="6E0C97D4" w14:textId="77777777" w:rsidTr="004F4B2F">
        <w:trPr>
          <w:trHeight w:val="412"/>
        </w:trPr>
        <w:tc>
          <w:tcPr>
            <w:tcW w:w="15588" w:type="dxa"/>
            <w:shd w:val="clear" w:color="auto" w:fill="auto"/>
          </w:tcPr>
          <w:p w14:paraId="6713FCAE" w14:textId="77777777" w:rsidR="008A3B30" w:rsidRPr="008A3B30" w:rsidRDefault="008A3B30" w:rsidP="00173486">
            <w:pPr>
              <w:spacing w:after="0"/>
              <w:jc w:val="center"/>
              <w:rPr>
                <w:rFonts w:ascii="Arial" w:hAnsi="Arial" w:cs="Tahoma"/>
                <w:b/>
                <w:bCs/>
                <w:sz w:val="20"/>
              </w:rPr>
            </w:pPr>
            <w:r w:rsidRPr="008A3B30">
              <w:rPr>
                <w:rFonts w:ascii="Arial" w:hAnsi="Arial" w:cs="Tahoma"/>
                <w:b/>
                <w:bCs/>
                <w:sz w:val="20"/>
              </w:rPr>
              <w:t>AGEA - PROCEDURE DI CONTROLLO PER APPALTI PUBBLICI DI LAVORI, SERVIZI E FORNITURE</w:t>
            </w:r>
          </w:p>
          <w:p w14:paraId="04D19AC6" w14:textId="77777777" w:rsidR="008A3B30" w:rsidRPr="008A3B30" w:rsidRDefault="008A3B30" w:rsidP="00173486">
            <w:pPr>
              <w:spacing w:after="0"/>
              <w:jc w:val="center"/>
              <w:rPr>
                <w:rFonts w:ascii="Arial" w:hAnsi="Arial" w:cs="Tahoma"/>
                <w:b/>
                <w:bCs/>
                <w:sz w:val="20"/>
              </w:rPr>
            </w:pPr>
            <w:r w:rsidRPr="008A3B30">
              <w:rPr>
                <w:rFonts w:ascii="Arial" w:hAnsi="Arial" w:cs="Tahoma"/>
                <w:b/>
                <w:bCs/>
                <w:sz w:val="20"/>
              </w:rPr>
              <w:t>(</w:t>
            </w:r>
            <w:proofErr w:type="spellStart"/>
            <w:r w:rsidRPr="008A3B30">
              <w:rPr>
                <w:rFonts w:ascii="Arial" w:hAnsi="Arial" w:cs="Tahoma"/>
                <w:b/>
                <w:bCs/>
                <w:sz w:val="20"/>
              </w:rPr>
              <w:t>D.Lgs.</w:t>
            </w:r>
            <w:proofErr w:type="spellEnd"/>
            <w:r w:rsidRPr="008A3B30">
              <w:rPr>
                <w:rFonts w:ascii="Arial" w:hAnsi="Arial" w:cs="Tahoma"/>
                <w:b/>
                <w:bCs/>
                <w:sz w:val="20"/>
              </w:rPr>
              <w:t xml:space="preserve"> 31 marzo 2023, n. 36 e </w:t>
            </w:r>
            <w:proofErr w:type="spellStart"/>
            <w:r w:rsidRPr="008A3B30">
              <w:rPr>
                <w:rFonts w:ascii="Arial" w:hAnsi="Arial" w:cs="Tahoma"/>
                <w:b/>
                <w:bCs/>
                <w:sz w:val="20"/>
              </w:rPr>
              <w:t>s.m.i.</w:t>
            </w:r>
            <w:proofErr w:type="spellEnd"/>
            <w:r w:rsidRPr="008A3B30">
              <w:rPr>
                <w:rFonts w:ascii="Arial" w:hAnsi="Arial" w:cs="Tahoma"/>
                <w:b/>
                <w:bCs/>
                <w:sz w:val="20"/>
              </w:rPr>
              <w:t>)</w:t>
            </w:r>
          </w:p>
          <w:p w14:paraId="782B3F32" w14:textId="77777777" w:rsidR="008A3B30" w:rsidRPr="008A3B30" w:rsidRDefault="008A3B30" w:rsidP="00173486">
            <w:pPr>
              <w:spacing w:after="0"/>
              <w:jc w:val="center"/>
              <w:rPr>
                <w:rFonts w:ascii="Arial" w:hAnsi="Arial" w:cs="Tahoma"/>
                <w:sz w:val="20"/>
              </w:rPr>
            </w:pPr>
          </w:p>
          <w:p w14:paraId="2E2453E1" w14:textId="77777777" w:rsidR="008A3B30" w:rsidRDefault="008A3B30" w:rsidP="00173486">
            <w:pPr>
              <w:spacing w:after="0"/>
              <w:jc w:val="center"/>
              <w:rPr>
                <w:rFonts w:ascii="Arial" w:hAnsi="Arial" w:cs="Tahoma"/>
                <w:sz w:val="20"/>
              </w:rPr>
            </w:pPr>
            <w:r w:rsidRPr="008A3B30">
              <w:rPr>
                <w:rFonts w:ascii="Arial" w:hAnsi="Arial" w:cs="Tahoma"/>
                <w:sz w:val="20"/>
              </w:rPr>
              <w:t>Criteri per l’applicazione delle riduzioni ed esclusioni per mancato rispetto delle regole sugli appalti pubblici (</w:t>
            </w:r>
            <w:proofErr w:type="spellStart"/>
            <w:r w:rsidRPr="008A3B30">
              <w:rPr>
                <w:rFonts w:ascii="Arial" w:hAnsi="Arial" w:cs="Tahoma"/>
                <w:sz w:val="20"/>
              </w:rPr>
              <w:t>D.Lgs.</w:t>
            </w:r>
            <w:proofErr w:type="spellEnd"/>
            <w:r w:rsidRPr="008A3B30">
              <w:rPr>
                <w:rFonts w:ascii="Arial" w:hAnsi="Arial" w:cs="Tahoma"/>
                <w:sz w:val="20"/>
              </w:rPr>
              <w:t xml:space="preserve"> 17 marzo 2023 n. 42, art. 16) in coerenza con le linee guida contenute nell’allegato della decisione C (2019) 3452 </w:t>
            </w:r>
            <w:proofErr w:type="spellStart"/>
            <w:r w:rsidRPr="008A3B30">
              <w:rPr>
                <w:rFonts w:ascii="Arial" w:hAnsi="Arial" w:cs="Tahoma"/>
                <w:sz w:val="20"/>
              </w:rPr>
              <w:t>final</w:t>
            </w:r>
            <w:proofErr w:type="spellEnd"/>
            <w:r w:rsidRPr="008A3B30">
              <w:rPr>
                <w:rFonts w:ascii="Arial" w:hAnsi="Arial" w:cs="Tahoma"/>
                <w:sz w:val="20"/>
              </w:rPr>
              <w:t xml:space="preserve"> del 14 maggio 2019</w:t>
            </w:r>
          </w:p>
          <w:p w14:paraId="42B2BC2D" w14:textId="77777777" w:rsidR="008A3B30" w:rsidRPr="008A3B30" w:rsidRDefault="008A3B30" w:rsidP="00173486">
            <w:pPr>
              <w:spacing w:after="0"/>
              <w:jc w:val="center"/>
              <w:rPr>
                <w:rFonts w:ascii="Arial" w:hAnsi="Arial" w:cs="Tahoma"/>
                <w:szCs w:val="32"/>
              </w:rPr>
            </w:pPr>
          </w:p>
          <w:p w14:paraId="5DE9D13A" w14:textId="60A6B6C9" w:rsidR="009E2DB5" w:rsidRPr="008A3B30" w:rsidRDefault="009E2DB5" w:rsidP="00173486">
            <w:pPr>
              <w:pStyle w:val="Titolo1"/>
              <w:jc w:val="center"/>
              <w:rPr>
                <w:rFonts w:ascii="Arial" w:hAnsi="Arial" w:cs="Arial"/>
                <w:sz w:val="20"/>
              </w:rPr>
            </w:pPr>
            <w:bookmarkStart w:id="6" w:name="_Toc166171025"/>
            <w:r w:rsidRPr="008A3B30">
              <w:rPr>
                <w:rFonts w:ascii="Arial" w:eastAsia="Calibri" w:hAnsi="Arial" w:cs="Arial"/>
                <w:b w:val="0"/>
                <w:bCs w:val="0"/>
                <w:color w:val="auto"/>
                <w:sz w:val="24"/>
                <w:szCs w:val="24"/>
                <w:lang w:val="it-IT" w:eastAsia="en-US"/>
              </w:rPr>
              <w:t>CHECK LIST 3</w:t>
            </w:r>
            <w:r w:rsidR="00FC5900">
              <w:rPr>
                <w:rFonts w:ascii="Arial" w:eastAsia="Calibri" w:hAnsi="Arial" w:cs="Arial"/>
                <w:b w:val="0"/>
                <w:bCs w:val="0"/>
                <w:color w:val="auto"/>
                <w:sz w:val="24"/>
                <w:szCs w:val="24"/>
                <w:lang w:val="it-IT" w:eastAsia="en-US"/>
              </w:rPr>
              <w:t xml:space="preserve"> </w:t>
            </w:r>
            <w:r w:rsidRPr="008A3B30">
              <w:rPr>
                <w:rFonts w:ascii="Arial" w:eastAsia="Calibri" w:hAnsi="Arial" w:cs="Arial"/>
                <w:b w:val="0"/>
                <w:bCs w:val="0"/>
                <w:color w:val="auto"/>
                <w:sz w:val="24"/>
                <w:szCs w:val="24"/>
                <w:lang w:val="it-IT" w:eastAsia="en-US"/>
              </w:rPr>
              <w:t>– PROGETTAZIONE</w:t>
            </w:r>
            <w:bookmarkEnd w:id="6"/>
          </w:p>
        </w:tc>
      </w:tr>
    </w:tbl>
    <w:p w14:paraId="74298038" w14:textId="77777777" w:rsidR="0007517E" w:rsidRDefault="0007517E" w:rsidP="00CE6FCF">
      <w:pPr>
        <w:rPr>
          <w:bCs/>
          <w:sz w:val="22"/>
          <w:szCs w:val="22"/>
        </w:rPr>
      </w:pPr>
    </w:p>
    <w:p w14:paraId="7728ED3C" w14:textId="77777777" w:rsidR="0007517E" w:rsidRDefault="0007517E" w:rsidP="00CE6FCF">
      <w:pPr>
        <w:rPr>
          <w:bCs/>
          <w:sz w:val="22"/>
          <w:szCs w:val="22"/>
        </w:rPr>
      </w:pPr>
    </w:p>
    <w:p w14:paraId="7822119A" w14:textId="77777777" w:rsidR="0007517E" w:rsidRDefault="0007517E" w:rsidP="00CE6FCF">
      <w:pPr>
        <w:rPr>
          <w:bCs/>
          <w:sz w:val="22"/>
          <w:szCs w:val="22"/>
        </w:rPr>
      </w:pPr>
    </w:p>
    <w:p w14:paraId="4E0A360F" w14:textId="77777777" w:rsidR="0007517E" w:rsidRDefault="0007517E" w:rsidP="00CE6FCF">
      <w:pPr>
        <w:rPr>
          <w:bCs/>
          <w:sz w:val="22"/>
          <w:szCs w:val="22"/>
        </w:rPr>
      </w:pPr>
    </w:p>
    <w:p w14:paraId="78C8B3B0" w14:textId="77777777" w:rsidR="0007517E" w:rsidRDefault="0007517E" w:rsidP="00CE6FCF">
      <w:pPr>
        <w:rPr>
          <w:bCs/>
          <w:sz w:val="22"/>
          <w:szCs w:val="22"/>
        </w:rPr>
      </w:pPr>
    </w:p>
    <w:p w14:paraId="46A269C3" w14:textId="77777777" w:rsidR="0007517E" w:rsidRDefault="0007517E" w:rsidP="00CE6FCF">
      <w:pPr>
        <w:rPr>
          <w:bCs/>
          <w:sz w:val="22"/>
          <w:szCs w:val="22"/>
        </w:rPr>
      </w:pPr>
    </w:p>
    <w:p w14:paraId="5FC03D5F" w14:textId="77777777" w:rsidR="0007517E" w:rsidRDefault="0007517E" w:rsidP="00CE6FCF">
      <w:pPr>
        <w:rPr>
          <w:bCs/>
          <w:sz w:val="22"/>
          <w:szCs w:val="22"/>
        </w:rPr>
      </w:pPr>
    </w:p>
    <w:p w14:paraId="6CFF560D" w14:textId="77777777" w:rsidR="0007517E" w:rsidRDefault="0007517E" w:rsidP="00CE6FCF">
      <w:pPr>
        <w:rPr>
          <w:bCs/>
          <w:sz w:val="22"/>
          <w:szCs w:val="22"/>
        </w:rPr>
      </w:pPr>
    </w:p>
    <w:p w14:paraId="1A952A2F" w14:textId="77777777" w:rsidR="0007517E" w:rsidRDefault="0007517E" w:rsidP="00CE6FCF">
      <w:pPr>
        <w:rPr>
          <w:bCs/>
          <w:sz w:val="22"/>
          <w:szCs w:val="22"/>
        </w:rPr>
      </w:pPr>
    </w:p>
    <w:p w14:paraId="6780117B" w14:textId="77777777" w:rsidR="0007517E" w:rsidRDefault="0007517E" w:rsidP="00CE6FCF">
      <w:pPr>
        <w:rPr>
          <w:bCs/>
          <w:sz w:val="22"/>
          <w:szCs w:val="22"/>
        </w:rPr>
      </w:pPr>
    </w:p>
    <w:p w14:paraId="372B95AB" w14:textId="77777777" w:rsidR="0007517E" w:rsidRDefault="0007517E" w:rsidP="00CE6FCF">
      <w:pPr>
        <w:rPr>
          <w:bCs/>
          <w:sz w:val="22"/>
          <w:szCs w:val="22"/>
        </w:rPr>
      </w:pPr>
    </w:p>
    <w:p w14:paraId="1E198FE0" w14:textId="77777777" w:rsidR="0007517E" w:rsidRDefault="0007517E" w:rsidP="00CE6FCF">
      <w:pPr>
        <w:rPr>
          <w:bCs/>
          <w:sz w:val="22"/>
          <w:szCs w:val="22"/>
        </w:rPr>
      </w:pPr>
    </w:p>
    <w:p w14:paraId="76A722D9" w14:textId="17123B17" w:rsidR="0007517E" w:rsidRPr="003304CA" w:rsidRDefault="008F2EDB" w:rsidP="007064CA">
      <w:pPr>
        <w:spacing w:after="0"/>
        <w:rPr>
          <w:bCs/>
          <w:sz w:val="22"/>
          <w:szCs w:val="22"/>
        </w:rPr>
      </w:pPr>
      <w:r>
        <w:rPr>
          <w:bCs/>
          <w:sz w:val="22"/>
          <w:szCs w:val="22"/>
        </w:rPr>
        <w:br w:type="page"/>
      </w:r>
    </w:p>
    <w:tbl>
      <w:tblPr>
        <w:tblpPr w:leftFromText="141" w:rightFromText="141" w:vertAnchor="text" w:tblpX="-135" w:tblpY="1"/>
        <w:tblOverlap w:val="never"/>
        <w:tblW w:w="56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9"/>
        <w:gridCol w:w="1634"/>
        <w:gridCol w:w="1637"/>
        <w:gridCol w:w="5436"/>
      </w:tblGrid>
      <w:tr w:rsidR="00F9178F" w:rsidRPr="00575CFC" w14:paraId="4C09F369" w14:textId="77777777" w:rsidTr="003A6D8B">
        <w:trPr>
          <w:tblHeader/>
        </w:trPr>
        <w:tc>
          <w:tcPr>
            <w:tcW w:w="2201" w:type="pct"/>
            <w:shd w:val="clear" w:color="auto" w:fill="auto"/>
          </w:tcPr>
          <w:p w14:paraId="0A2B9E35"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lastRenderedPageBreak/>
              <w:t>Descrizione</w:t>
            </w:r>
          </w:p>
        </w:tc>
        <w:tc>
          <w:tcPr>
            <w:tcW w:w="525" w:type="pct"/>
            <w:shd w:val="clear" w:color="auto" w:fill="auto"/>
          </w:tcPr>
          <w:p w14:paraId="46611465"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Riferimenti normativi</w:t>
            </w:r>
          </w:p>
        </w:tc>
        <w:tc>
          <w:tcPr>
            <w:tcW w:w="526" w:type="pct"/>
            <w:shd w:val="clear" w:color="auto" w:fill="auto"/>
          </w:tcPr>
          <w:p w14:paraId="155848ED"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Rif. codice irregolarità decisione UE</w:t>
            </w:r>
          </w:p>
        </w:tc>
        <w:tc>
          <w:tcPr>
            <w:tcW w:w="1747" w:type="pct"/>
            <w:shd w:val="clear" w:color="auto" w:fill="auto"/>
          </w:tcPr>
          <w:p w14:paraId="76F26497"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 di riduzione applicabile</w:t>
            </w:r>
          </w:p>
        </w:tc>
      </w:tr>
      <w:tr w:rsidR="00F9178F" w:rsidRPr="00575CFC" w14:paraId="2956A5F6" w14:textId="77777777" w:rsidTr="003A6D8B">
        <w:tc>
          <w:tcPr>
            <w:tcW w:w="2201" w:type="pct"/>
            <w:shd w:val="clear" w:color="auto" w:fill="auto"/>
          </w:tcPr>
          <w:p w14:paraId="34CBD50B" w14:textId="77777777" w:rsidR="0007517E" w:rsidRPr="008A3B30" w:rsidRDefault="0007517E" w:rsidP="00202D0B">
            <w:pPr>
              <w:spacing w:after="0"/>
              <w:jc w:val="both"/>
              <w:rPr>
                <w:rFonts w:ascii="Calibri" w:hAnsi="Calibri" w:cs="Calibri"/>
                <w:b/>
                <w:bCs/>
                <w:sz w:val="22"/>
                <w:szCs w:val="22"/>
              </w:rPr>
            </w:pPr>
            <w:r w:rsidRPr="008A3B30">
              <w:rPr>
                <w:rFonts w:ascii="Calibri" w:hAnsi="Calibri" w:cs="Calibri"/>
                <w:b/>
                <w:bCs/>
                <w:sz w:val="22"/>
                <w:szCs w:val="22"/>
              </w:rPr>
              <w:t>1. Livelli della progettazione</w:t>
            </w:r>
          </w:p>
          <w:p w14:paraId="0AB8CEEE" w14:textId="77777777" w:rsidR="0007517E" w:rsidRPr="008A3B30" w:rsidRDefault="0007517E" w:rsidP="00202D0B">
            <w:pPr>
              <w:spacing w:after="0"/>
              <w:jc w:val="both"/>
              <w:rPr>
                <w:rFonts w:ascii="Calibri" w:hAnsi="Calibri" w:cs="Calibri"/>
                <w:bCs/>
                <w:sz w:val="22"/>
                <w:szCs w:val="22"/>
              </w:rPr>
            </w:pPr>
            <w:r w:rsidRPr="008A3B30">
              <w:rPr>
                <w:rFonts w:ascii="Calibri" w:hAnsi="Calibri" w:cs="Calibri"/>
                <w:bCs/>
                <w:sz w:val="22"/>
                <w:szCs w:val="22"/>
              </w:rPr>
              <w:t>1.1 In caso di lavori, è stato predisposto il progetto di fattibilità tecnico-economica?</w:t>
            </w:r>
          </w:p>
        </w:tc>
        <w:tc>
          <w:tcPr>
            <w:tcW w:w="525" w:type="pct"/>
            <w:shd w:val="clear" w:color="auto" w:fill="auto"/>
          </w:tcPr>
          <w:p w14:paraId="6EE74252"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commi 1 e 6</w:t>
            </w:r>
            <w:r w:rsidR="00202D0B">
              <w:rPr>
                <w:rFonts w:ascii="Calibri" w:hAnsi="Calibri" w:cs="Calibri"/>
                <w:bCs/>
                <w:sz w:val="22"/>
                <w:szCs w:val="22"/>
              </w:rPr>
              <w:t xml:space="preserve"> -</w:t>
            </w:r>
            <w:r w:rsidRPr="008A3B30">
              <w:rPr>
                <w:rFonts w:ascii="Calibri" w:hAnsi="Calibri" w:cs="Calibri"/>
                <w:bCs/>
                <w:sz w:val="22"/>
                <w:szCs w:val="22"/>
              </w:rPr>
              <w:t>Allegato I.7</w:t>
            </w:r>
          </w:p>
        </w:tc>
        <w:tc>
          <w:tcPr>
            <w:tcW w:w="526" w:type="pct"/>
            <w:shd w:val="clear" w:color="auto" w:fill="auto"/>
          </w:tcPr>
          <w:p w14:paraId="38E83708" w14:textId="77777777" w:rsidR="0007517E" w:rsidRPr="008A3B30" w:rsidRDefault="0007517E" w:rsidP="00C70A36">
            <w:pPr>
              <w:rPr>
                <w:rFonts w:ascii="Calibri" w:hAnsi="Calibri" w:cs="Calibri"/>
                <w:b/>
                <w:bCs/>
                <w:sz w:val="22"/>
                <w:szCs w:val="22"/>
              </w:rPr>
            </w:pPr>
          </w:p>
        </w:tc>
        <w:tc>
          <w:tcPr>
            <w:tcW w:w="1747" w:type="pct"/>
            <w:shd w:val="clear" w:color="auto" w:fill="auto"/>
          </w:tcPr>
          <w:p w14:paraId="3F93EF78"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1B8AC802" w14:textId="77777777" w:rsidTr="003A6D8B">
        <w:tc>
          <w:tcPr>
            <w:tcW w:w="2201" w:type="pct"/>
            <w:shd w:val="clear" w:color="auto" w:fill="auto"/>
          </w:tcPr>
          <w:p w14:paraId="7C29A043" w14:textId="77777777" w:rsidR="0007517E" w:rsidRPr="008A3B30" w:rsidRDefault="0007517E" w:rsidP="00202D0B">
            <w:pPr>
              <w:jc w:val="both"/>
              <w:rPr>
                <w:rFonts w:ascii="Calibri" w:hAnsi="Calibri" w:cs="Calibri"/>
                <w:bCs/>
                <w:sz w:val="22"/>
                <w:szCs w:val="22"/>
              </w:rPr>
            </w:pPr>
            <w:r w:rsidRPr="008A3B30">
              <w:rPr>
                <w:rFonts w:ascii="Calibri" w:hAnsi="Calibri" w:cs="Calibri"/>
                <w:bCs/>
                <w:sz w:val="22"/>
                <w:szCs w:val="22"/>
              </w:rPr>
              <w:t>1.2. Sempre in caso di lavori, è stato predisposto il progetto esecutivo?</w:t>
            </w:r>
          </w:p>
        </w:tc>
        <w:tc>
          <w:tcPr>
            <w:tcW w:w="525" w:type="pct"/>
            <w:shd w:val="clear" w:color="auto" w:fill="auto"/>
          </w:tcPr>
          <w:p w14:paraId="63F618A2"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commi 1 e 8</w:t>
            </w:r>
            <w:r w:rsidR="00202D0B">
              <w:rPr>
                <w:rFonts w:ascii="Calibri" w:hAnsi="Calibri" w:cs="Calibri"/>
                <w:bCs/>
                <w:sz w:val="22"/>
                <w:szCs w:val="22"/>
              </w:rPr>
              <w:t xml:space="preserve"> - </w:t>
            </w:r>
            <w:r w:rsidRPr="008A3B30">
              <w:rPr>
                <w:rFonts w:ascii="Calibri" w:hAnsi="Calibri" w:cs="Calibri"/>
                <w:bCs/>
                <w:sz w:val="22"/>
                <w:szCs w:val="22"/>
              </w:rPr>
              <w:t>Allegato I.7</w:t>
            </w:r>
          </w:p>
        </w:tc>
        <w:tc>
          <w:tcPr>
            <w:tcW w:w="526" w:type="pct"/>
            <w:shd w:val="clear" w:color="auto" w:fill="auto"/>
          </w:tcPr>
          <w:p w14:paraId="731BE713" w14:textId="77777777" w:rsidR="0007517E" w:rsidRPr="008A3B30" w:rsidRDefault="0007517E" w:rsidP="00C70A36">
            <w:pPr>
              <w:rPr>
                <w:rFonts w:ascii="Calibri" w:hAnsi="Calibri" w:cs="Calibri"/>
                <w:b/>
                <w:bCs/>
                <w:sz w:val="22"/>
                <w:szCs w:val="22"/>
              </w:rPr>
            </w:pPr>
          </w:p>
        </w:tc>
        <w:tc>
          <w:tcPr>
            <w:tcW w:w="1747" w:type="pct"/>
            <w:shd w:val="clear" w:color="auto" w:fill="auto"/>
          </w:tcPr>
          <w:p w14:paraId="107CB725"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7125CA0C" w14:textId="77777777" w:rsidTr="003A6D8B">
        <w:tc>
          <w:tcPr>
            <w:tcW w:w="2201" w:type="pct"/>
            <w:shd w:val="clear" w:color="auto" w:fill="auto"/>
          </w:tcPr>
          <w:p w14:paraId="3627A5BB" w14:textId="77777777" w:rsidR="0007517E" w:rsidRPr="008A3B30" w:rsidRDefault="0007517E" w:rsidP="00202D0B">
            <w:pPr>
              <w:jc w:val="both"/>
              <w:rPr>
                <w:rFonts w:ascii="Calibri" w:hAnsi="Calibri" w:cs="Calibri"/>
                <w:bCs/>
                <w:sz w:val="22"/>
                <w:szCs w:val="22"/>
              </w:rPr>
            </w:pPr>
            <w:r w:rsidRPr="008A3B30">
              <w:rPr>
                <w:rFonts w:ascii="Calibri" w:hAnsi="Calibri" w:cs="Calibri"/>
                <w:bCs/>
                <w:sz w:val="22"/>
                <w:szCs w:val="22"/>
              </w:rPr>
              <w:t>1.3. Sempre in caso di lavori, per gli interventi di manutenzione ordinaria o straordinaria, se è stato omesso il progetto di fattibilità tecnico-economica, il progetto esecutivo ne contiene comunque tutti gli elementi previsti?</w:t>
            </w:r>
          </w:p>
        </w:tc>
        <w:tc>
          <w:tcPr>
            <w:tcW w:w="525" w:type="pct"/>
            <w:shd w:val="clear" w:color="auto" w:fill="auto"/>
          </w:tcPr>
          <w:p w14:paraId="2A0DC8D5"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comma 5</w:t>
            </w:r>
          </w:p>
        </w:tc>
        <w:tc>
          <w:tcPr>
            <w:tcW w:w="526" w:type="pct"/>
            <w:shd w:val="clear" w:color="auto" w:fill="auto"/>
          </w:tcPr>
          <w:p w14:paraId="6DDE5B4F" w14:textId="77777777" w:rsidR="0007517E" w:rsidRPr="008A3B30" w:rsidRDefault="0007517E" w:rsidP="00C70A36">
            <w:pPr>
              <w:rPr>
                <w:rFonts w:ascii="Calibri" w:hAnsi="Calibri" w:cs="Calibri"/>
                <w:b/>
                <w:bCs/>
                <w:sz w:val="22"/>
                <w:szCs w:val="22"/>
              </w:rPr>
            </w:pPr>
          </w:p>
        </w:tc>
        <w:tc>
          <w:tcPr>
            <w:tcW w:w="1747" w:type="pct"/>
            <w:shd w:val="clear" w:color="auto" w:fill="auto"/>
          </w:tcPr>
          <w:p w14:paraId="0661CDEE"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503FDDB0" w14:textId="77777777" w:rsidTr="003A6D8B">
        <w:tc>
          <w:tcPr>
            <w:tcW w:w="2201" w:type="pct"/>
            <w:shd w:val="clear" w:color="auto" w:fill="auto"/>
          </w:tcPr>
          <w:p w14:paraId="51C51D1A" w14:textId="77777777" w:rsidR="0007517E" w:rsidRPr="008A3B30" w:rsidRDefault="0007517E" w:rsidP="00202D0B">
            <w:pPr>
              <w:jc w:val="both"/>
              <w:rPr>
                <w:rFonts w:ascii="Calibri" w:hAnsi="Calibri" w:cs="Calibri"/>
                <w:bCs/>
                <w:sz w:val="22"/>
                <w:szCs w:val="22"/>
              </w:rPr>
            </w:pPr>
            <w:r w:rsidRPr="008A3B30">
              <w:rPr>
                <w:rFonts w:ascii="Calibri" w:hAnsi="Calibri" w:cs="Calibri"/>
                <w:bCs/>
                <w:sz w:val="22"/>
                <w:szCs w:val="22"/>
              </w:rPr>
              <w:t>1.4. Nel caso di servizi e forniture, è stata predisposta la progettazione in unico livello mediante propri dipendenti in servizio?</w:t>
            </w:r>
          </w:p>
        </w:tc>
        <w:tc>
          <w:tcPr>
            <w:tcW w:w="525" w:type="pct"/>
            <w:shd w:val="clear" w:color="auto" w:fill="auto"/>
          </w:tcPr>
          <w:p w14:paraId="11FA5A45"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comma 12</w:t>
            </w:r>
          </w:p>
        </w:tc>
        <w:tc>
          <w:tcPr>
            <w:tcW w:w="526" w:type="pct"/>
            <w:shd w:val="clear" w:color="auto" w:fill="auto"/>
          </w:tcPr>
          <w:p w14:paraId="4C65CB27" w14:textId="77777777" w:rsidR="0007517E" w:rsidRPr="008A3B30" w:rsidRDefault="0007517E" w:rsidP="00C70A36">
            <w:pPr>
              <w:rPr>
                <w:rFonts w:ascii="Calibri" w:hAnsi="Calibri" w:cs="Calibri"/>
                <w:b/>
                <w:bCs/>
                <w:sz w:val="22"/>
                <w:szCs w:val="22"/>
              </w:rPr>
            </w:pPr>
          </w:p>
        </w:tc>
        <w:tc>
          <w:tcPr>
            <w:tcW w:w="1747" w:type="pct"/>
            <w:shd w:val="clear" w:color="auto" w:fill="auto"/>
          </w:tcPr>
          <w:p w14:paraId="782F78F2"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38E841D0" w14:textId="77777777" w:rsidTr="003A6D8B">
        <w:tc>
          <w:tcPr>
            <w:tcW w:w="2201" w:type="pct"/>
            <w:shd w:val="clear" w:color="auto" w:fill="auto"/>
          </w:tcPr>
          <w:p w14:paraId="3D2899DB" w14:textId="77777777" w:rsidR="0007517E" w:rsidRPr="008A3B30" w:rsidRDefault="0007517E" w:rsidP="00202D0B">
            <w:pPr>
              <w:jc w:val="both"/>
              <w:rPr>
                <w:rFonts w:ascii="Calibri" w:hAnsi="Calibri" w:cs="Calibri"/>
                <w:bCs/>
                <w:sz w:val="22"/>
                <w:szCs w:val="22"/>
              </w:rPr>
            </w:pPr>
            <w:r w:rsidRPr="008A3B30">
              <w:rPr>
                <w:rFonts w:ascii="Calibri" w:hAnsi="Calibri" w:cs="Calibri"/>
                <w:bCs/>
                <w:sz w:val="22"/>
                <w:szCs w:val="22"/>
              </w:rPr>
              <w:t>1.5. In caso di affidamento esterno di entrambi i livelli di progettazione, l'avvio della progettazione esecutiva è stato condizionato alla determinazione delle stazioni appaltanti e degli enti concedenti sul progetto di fattibilità tecnico-economica?</w:t>
            </w:r>
          </w:p>
        </w:tc>
        <w:tc>
          <w:tcPr>
            <w:tcW w:w="525" w:type="pct"/>
            <w:shd w:val="clear" w:color="auto" w:fill="auto"/>
          </w:tcPr>
          <w:p w14:paraId="59A33622"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comma 9</w:t>
            </w:r>
          </w:p>
        </w:tc>
        <w:tc>
          <w:tcPr>
            <w:tcW w:w="526" w:type="pct"/>
            <w:shd w:val="clear" w:color="auto" w:fill="auto"/>
          </w:tcPr>
          <w:p w14:paraId="65608C71" w14:textId="77777777" w:rsidR="0007517E" w:rsidRPr="008A3B30" w:rsidRDefault="0007517E" w:rsidP="00C70A36">
            <w:pPr>
              <w:rPr>
                <w:rFonts w:ascii="Calibri" w:hAnsi="Calibri" w:cs="Calibri"/>
                <w:b/>
                <w:bCs/>
                <w:sz w:val="22"/>
                <w:szCs w:val="22"/>
              </w:rPr>
            </w:pPr>
          </w:p>
        </w:tc>
        <w:tc>
          <w:tcPr>
            <w:tcW w:w="1747" w:type="pct"/>
            <w:shd w:val="clear" w:color="auto" w:fill="auto"/>
          </w:tcPr>
          <w:p w14:paraId="43F8BFF0"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7755C94B" w14:textId="77777777" w:rsidTr="003A6D8B">
        <w:tc>
          <w:tcPr>
            <w:tcW w:w="2201" w:type="pct"/>
            <w:shd w:val="clear" w:color="auto" w:fill="auto"/>
          </w:tcPr>
          <w:p w14:paraId="4131AA6B" w14:textId="77777777" w:rsidR="0007517E" w:rsidRPr="008A3B30" w:rsidRDefault="0007517E" w:rsidP="00202D0B">
            <w:pPr>
              <w:spacing w:after="0"/>
              <w:jc w:val="both"/>
              <w:rPr>
                <w:rFonts w:ascii="Calibri" w:hAnsi="Calibri" w:cs="Calibri"/>
                <w:b/>
                <w:bCs/>
                <w:sz w:val="22"/>
                <w:szCs w:val="22"/>
              </w:rPr>
            </w:pPr>
            <w:r w:rsidRPr="008A3B30">
              <w:rPr>
                <w:rFonts w:ascii="Calibri" w:hAnsi="Calibri" w:cs="Calibri"/>
                <w:b/>
                <w:bCs/>
                <w:sz w:val="22"/>
                <w:szCs w:val="22"/>
              </w:rPr>
              <w:t>2. Contenuti della progettazione</w:t>
            </w:r>
          </w:p>
          <w:p w14:paraId="2963AD41" w14:textId="77777777" w:rsidR="0007517E" w:rsidRPr="008A3B30" w:rsidRDefault="0007517E" w:rsidP="00202D0B">
            <w:pPr>
              <w:spacing w:after="0"/>
              <w:jc w:val="both"/>
              <w:rPr>
                <w:rFonts w:ascii="Calibri" w:hAnsi="Calibri" w:cs="Calibri"/>
                <w:bCs/>
                <w:sz w:val="22"/>
                <w:szCs w:val="22"/>
              </w:rPr>
            </w:pPr>
            <w:r w:rsidRPr="008A3B30">
              <w:rPr>
                <w:rFonts w:ascii="Calibri" w:hAnsi="Calibri" w:cs="Calibri"/>
                <w:bCs/>
                <w:sz w:val="22"/>
                <w:szCs w:val="22"/>
              </w:rPr>
              <w:t>2.1. I contenuti della progettazione sono conformi a quanto prescritto?</w:t>
            </w:r>
          </w:p>
        </w:tc>
        <w:tc>
          <w:tcPr>
            <w:tcW w:w="525" w:type="pct"/>
            <w:shd w:val="clear" w:color="auto" w:fill="auto"/>
          </w:tcPr>
          <w:p w14:paraId="6FFA5D0B"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w:t>
            </w:r>
            <w:r w:rsidR="00202D0B">
              <w:rPr>
                <w:rFonts w:ascii="Calibri" w:hAnsi="Calibri" w:cs="Calibri"/>
                <w:bCs/>
                <w:sz w:val="22"/>
                <w:szCs w:val="22"/>
              </w:rPr>
              <w:t xml:space="preserve"> - </w:t>
            </w:r>
            <w:r w:rsidRPr="008A3B30">
              <w:rPr>
                <w:rFonts w:ascii="Calibri" w:hAnsi="Calibri" w:cs="Calibri"/>
                <w:bCs/>
                <w:sz w:val="22"/>
                <w:szCs w:val="22"/>
              </w:rPr>
              <w:t>Allegato I.7</w:t>
            </w:r>
          </w:p>
        </w:tc>
        <w:tc>
          <w:tcPr>
            <w:tcW w:w="526" w:type="pct"/>
            <w:shd w:val="clear" w:color="auto" w:fill="auto"/>
          </w:tcPr>
          <w:p w14:paraId="72D0654E" w14:textId="77777777" w:rsidR="0007517E" w:rsidRPr="008A3B30" w:rsidRDefault="0007517E" w:rsidP="00C70A36">
            <w:pPr>
              <w:rPr>
                <w:rFonts w:ascii="Calibri" w:hAnsi="Calibri" w:cs="Calibri"/>
                <w:b/>
                <w:bCs/>
                <w:sz w:val="22"/>
                <w:szCs w:val="22"/>
              </w:rPr>
            </w:pPr>
          </w:p>
        </w:tc>
        <w:tc>
          <w:tcPr>
            <w:tcW w:w="1747" w:type="pct"/>
            <w:shd w:val="clear" w:color="auto" w:fill="auto"/>
          </w:tcPr>
          <w:p w14:paraId="3FCB5A58"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71D88347" w14:textId="77777777" w:rsidTr="003A6D8B">
        <w:tc>
          <w:tcPr>
            <w:tcW w:w="2201" w:type="pct"/>
            <w:shd w:val="clear" w:color="auto" w:fill="auto"/>
          </w:tcPr>
          <w:p w14:paraId="31182E98" w14:textId="71E41B8C" w:rsidR="0007517E" w:rsidRPr="008A3B30" w:rsidRDefault="0007517E" w:rsidP="00202D0B">
            <w:pPr>
              <w:jc w:val="both"/>
              <w:rPr>
                <w:rFonts w:ascii="Calibri" w:hAnsi="Calibri" w:cs="Calibri"/>
                <w:bCs/>
                <w:sz w:val="22"/>
                <w:szCs w:val="22"/>
              </w:rPr>
            </w:pPr>
            <w:r w:rsidRPr="008A3B30">
              <w:rPr>
                <w:rFonts w:ascii="Calibri" w:hAnsi="Calibri" w:cs="Calibri"/>
                <w:bCs/>
                <w:sz w:val="22"/>
                <w:szCs w:val="22"/>
              </w:rPr>
              <w:t xml:space="preserve">2.2. In caso di lavori, sono stati predisposti il quadro </w:t>
            </w:r>
            <w:proofErr w:type="spellStart"/>
            <w:r w:rsidRPr="008A3B30">
              <w:rPr>
                <w:rFonts w:ascii="Calibri" w:hAnsi="Calibri" w:cs="Calibri"/>
                <w:bCs/>
                <w:sz w:val="22"/>
                <w:szCs w:val="22"/>
              </w:rPr>
              <w:t>esigenziale</w:t>
            </w:r>
            <w:proofErr w:type="spellEnd"/>
            <w:r w:rsidRPr="008A3B30">
              <w:rPr>
                <w:rFonts w:ascii="Calibri" w:hAnsi="Calibri" w:cs="Calibri"/>
                <w:bCs/>
                <w:sz w:val="22"/>
                <w:szCs w:val="22"/>
              </w:rPr>
              <w:t>, il documento di fattibilità delle alternative progettuali (DOCFAP) e</w:t>
            </w:r>
            <w:r w:rsidR="00FC5900">
              <w:rPr>
                <w:rFonts w:ascii="Calibri" w:hAnsi="Calibri" w:cs="Calibri"/>
                <w:bCs/>
                <w:sz w:val="22"/>
                <w:szCs w:val="22"/>
              </w:rPr>
              <w:t>d</w:t>
            </w:r>
            <w:r w:rsidRPr="008A3B30">
              <w:rPr>
                <w:rFonts w:ascii="Calibri" w:hAnsi="Calibri" w:cs="Calibri"/>
                <w:bCs/>
                <w:sz w:val="22"/>
                <w:szCs w:val="22"/>
              </w:rPr>
              <w:t xml:space="preserve"> il documento di indirizzo alla progettazione (DIP)?</w:t>
            </w:r>
          </w:p>
        </w:tc>
        <w:tc>
          <w:tcPr>
            <w:tcW w:w="525" w:type="pct"/>
            <w:shd w:val="clear" w:color="auto" w:fill="auto"/>
          </w:tcPr>
          <w:p w14:paraId="07C049E0"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comma 2</w:t>
            </w:r>
            <w:r w:rsidR="00202D0B">
              <w:rPr>
                <w:rFonts w:ascii="Calibri" w:hAnsi="Calibri" w:cs="Calibri"/>
                <w:bCs/>
                <w:sz w:val="22"/>
                <w:szCs w:val="22"/>
              </w:rPr>
              <w:t xml:space="preserve"> - </w:t>
            </w:r>
            <w:r w:rsidRPr="008A3B30">
              <w:rPr>
                <w:rFonts w:ascii="Calibri" w:hAnsi="Calibri" w:cs="Calibri"/>
                <w:bCs/>
                <w:sz w:val="22"/>
                <w:szCs w:val="22"/>
              </w:rPr>
              <w:t>Allegato I.7</w:t>
            </w:r>
          </w:p>
        </w:tc>
        <w:tc>
          <w:tcPr>
            <w:tcW w:w="526" w:type="pct"/>
            <w:shd w:val="clear" w:color="auto" w:fill="auto"/>
          </w:tcPr>
          <w:p w14:paraId="76DEC2E1" w14:textId="77777777" w:rsidR="0007517E" w:rsidRPr="008A3B30" w:rsidRDefault="0007517E" w:rsidP="00C70A36">
            <w:pPr>
              <w:rPr>
                <w:rFonts w:ascii="Calibri" w:hAnsi="Calibri" w:cs="Calibri"/>
                <w:b/>
                <w:bCs/>
                <w:sz w:val="22"/>
                <w:szCs w:val="22"/>
              </w:rPr>
            </w:pPr>
          </w:p>
        </w:tc>
        <w:tc>
          <w:tcPr>
            <w:tcW w:w="1747" w:type="pct"/>
            <w:shd w:val="clear" w:color="auto" w:fill="auto"/>
          </w:tcPr>
          <w:p w14:paraId="5AE72DE5"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353B3317" w14:textId="77777777" w:rsidTr="003A6D8B">
        <w:tc>
          <w:tcPr>
            <w:tcW w:w="2201" w:type="pct"/>
            <w:shd w:val="clear" w:color="auto" w:fill="auto"/>
          </w:tcPr>
          <w:p w14:paraId="1A3139E0" w14:textId="77777777" w:rsidR="0007517E" w:rsidRPr="008A3B30" w:rsidRDefault="0007517E" w:rsidP="00202D0B">
            <w:pPr>
              <w:jc w:val="both"/>
              <w:rPr>
                <w:rFonts w:ascii="Calibri" w:hAnsi="Calibri" w:cs="Calibri"/>
                <w:bCs/>
                <w:sz w:val="22"/>
                <w:szCs w:val="22"/>
              </w:rPr>
            </w:pPr>
            <w:r w:rsidRPr="008A3B30">
              <w:rPr>
                <w:rFonts w:ascii="Calibri" w:hAnsi="Calibri" w:cs="Calibri"/>
                <w:bCs/>
                <w:sz w:val="22"/>
                <w:szCs w:val="22"/>
              </w:rPr>
              <w:t xml:space="preserve">2.3. Sono inseriti nel quadro economico dell'intervento gli oneri della progettazione, delle indagini, delle ricerche e degli studi connessi, compresi quelli relativi al dibattito pubblico, nonché della direzione dei lavori, della </w:t>
            </w:r>
            <w:r w:rsidRPr="008A3B30">
              <w:rPr>
                <w:rFonts w:ascii="Calibri" w:hAnsi="Calibri" w:cs="Calibri"/>
                <w:bCs/>
                <w:sz w:val="22"/>
                <w:szCs w:val="22"/>
              </w:rPr>
              <w:lastRenderedPageBreak/>
              <w:t xml:space="preserve">vigilanza, dei collaudi, delle prove e dei </w:t>
            </w:r>
            <w:r w:rsidR="008A3B30" w:rsidRPr="008A3B30">
              <w:rPr>
                <w:rFonts w:ascii="Calibri" w:hAnsi="Calibri" w:cs="Calibri"/>
                <w:bCs/>
                <w:sz w:val="22"/>
                <w:szCs w:val="22"/>
              </w:rPr>
              <w:t>controlli sui</w:t>
            </w:r>
            <w:r w:rsidRPr="008A3B30">
              <w:rPr>
                <w:rFonts w:ascii="Calibri" w:hAnsi="Calibri" w:cs="Calibri"/>
                <w:bCs/>
                <w:sz w:val="22"/>
                <w:szCs w:val="22"/>
              </w:rPr>
              <w:t xml:space="preserve"> prodotti e materiali, della redazione dei piani di sicurezza e di coordinamento, delle prestazioni professionali e specialistiche, necessari per la redazione del progetto?</w:t>
            </w:r>
          </w:p>
        </w:tc>
        <w:tc>
          <w:tcPr>
            <w:tcW w:w="525" w:type="pct"/>
            <w:shd w:val="clear" w:color="auto" w:fill="auto"/>
          </w:tcPr>
          <w:p w14:paraId="6D85FC3F"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lastRenderedPageBreak/>
              <w:t>Art. 41, comma 10</w:t>
            </w:r>
          </w:p>
        </w:tc>
        <w:tc>
          <w:tcPr>
            <w:tcW w:w="526" w:type="pct"/>
            <w:shd w:val="clear" w:color="auto" w:fill="auto"/>
          </w:tcPr>
          <w:p w14:paraId="482AEDBB" w14:textId="77777777" w:rsidR="0007517E" w:rsidRPr="008A3B30" w:rsidRDefault="0007517E" w:rsidP="00C70A36">
            <w:pPr>
              <w:rPr>
                <w:rFonts w:ascii="Calibri" w:hAnsi="Calibri" w:cs="Calibri"/>
                <w:b/>
                <w:bCs/>
                <w:sz w:val="22"/>
                <w:szCs w:val="22"/>
              </w:rPr>
            </w:pPr>
          </w:p>
        </w:tc>
        <w:tc>
          <w:tcPr>
            <w:tcW w:w="1747" w:type="pct"/>
            <w:shd w:val="clear" w:color="auto" w:fill="auto"/>
          </w:tcPr>
          <w:p w14:paraId="31EEE7B1"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7059AD41" w14:textId="77777777" w:rsidTr="003A6D8B">
        <w:tc>
          <w:tcPr>
            <w:tcW w:w="2201" w:type="pct"/>
            <w:shd w:val="clear" w:color="auto" w:fill="auto"/>
          </w:tcPr>
          <w:p w14:paraId="3B23BF44" w14:textId="77777777" w:rsidR="0007517E" w:rsidRPr="008A3B30" w:rsidRDefault="0007517E" w:rsidP="00202D0B">
            <w:pPr>
              <w:spacing w:after="0"/>
              <w:rPr>
                <w:rFonts w:ascii="Calibri" w:hAnsi="Calibri" w:cs="Calibri"/>
                <w:b/>
                <w:bCs/>
                <w:sz w:val="22"/>
                <w:szCs w:val="22"/>
              </w:rPr>
            </w:pPr>
            <w:r w:rsidRPr="008A3B30">
              <w:rPr>
                <w:rFonts w:ascii="Calibri" w:hAnsi="Calibri" w:cs="Calibri"/>
                <w:b/>
                <w:bCs/>
                <w:sz w:val="22"/>
                <w:szCs w:val="22"/>
              </w:rPr>
              <w:t>3. Verifica preventiva dell’interesse archeologico</w:t>
            </w:r>
          </w:p>
          <w:p w14:paraId="656D593C" w14:textId="77777777" w:rsidR="0007517E" w:rsidRPr="008A3B30" w:rsidRDefault="0007517E" w:rsidP="00202D0B">
            <w:pPr>
              <w:spacing w:after="0"/>
              <w:rPr>
                <w:rFonts w:ascii="Calibri" w:hAnsi="Calibri" w:cs="Calibri"/>
                <w:bCs/>
                <w:sz w:val="22"/>
                <w:szCs w:val="22"/>
              </w:rPr>
            </w:pPr>
            <w:r w:rsidRPr="008A3B30">
              <w:rPr>
                <w:rFonts w:ascii="Calibri" w:hAnsi="Calibri" w:cs="Calibri"/>
                <w:bCs/>
                <w:sz w:val="22"/>
                <w:szCs w:val="22"/>
              </w:rPr>
              <w:t xml:space="preserve">3.1. Nei casi in cui è prescritta, la verifica preventiva dell’interesse archeologica è stata svolta in conformità alle disposizioni che la disciplinano? </w:t>
            </w:r>
          </w:p>
        </w:tc>
        <w:tc>
          <w:tcPr>
            <w:tcW w:w="525" w:type="pct"/>
            <w:shd w:val="clear" w:color="auto" w:fill="auto"/>
          </w:tcPr>
          <w:p w14:paraId="2F054237"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comma 4</w:t>
            </w:r>
            <w:r w:rsidR="00202D0B">
              <w:rPr>
                <w:rFonts w:ascii="Calibri" w:hAnsi="Calibri" w:cs="Calibri"/>
                <w:bCs/>
                <w:sz w:val="22"/>
                <w:szCs w:val="22"/>
              </w:rPr>
              <w:t xml:space="preserve"> - </w:t>
            </w:r>
            <w:r w:rsidRPr="008A3B30">
              <w:rPr>
                <w:rFonts w:ascii="Calibri" w:hAnsi="Calibri" w:cs="Calibri"/>
                <w:bCs/>
                <w:sz w:val="22"/>
                <w:szCs w:val="22"/>
              </w:rPr>
              <w:t>Allegato I.8</w:t>
            </w:r>
          </w:p>
        </w:tc>
        <w:tc>
          <w:tcPr>
            <w:tcW w:w="526" w:type="pct"/>
            <w:shd w:val="clear" w:color="auto" w:fill="auto"/>
          </w:tcPr>
          <w:p w14:paraId="77CA15A3" w14:textId="77777777" w:rsidR="0007517E" w:rsidRPr="008A3B30" w:rsidRDefault="0007517E" w:rsidP="00C70A36">
            <w:pPr>
              <w:rPr>
                <w:rFonts w:ascii="Calibri" w:hAnsi="Calibri" w:cs="Calibri"/>
                <w:b/>
                <w:bCs/>
                <w:sz w:val="22"/>
                <w:szCs w:val="22"/>
              </w:rPr>
            </w:pPr>
          </w:p>
        </w:tc>
        <w:tc>
          <w:tcPr>
            <w:tcW w:w="1747" w:type="pct"/>
            <w:shd w:val="clear" w:color="auto" w:fill="auto"/>
          </w:tcPr>
          <w:p w14:paraId="1EAD105E"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38C1B157" w14:textId="77777777" w:rsidTr="003A6D8B">
        <w:tc>
          <w:tcPr>
            <w:tcW w:w="2201" w:type="pct"/>
            <w:shd w:val="clear" w:color="auto" w:fill="auto"/>
          </w:tcPr>
          <w:p w14:paraId="3B587EEA" w14:textId="77777777" w:rsidR="0007517E" w:rsidRPr="008A3B30" w:rsidRDefault="0007517E" w:rsidP="00202D0B">
            <w:pPr>
              <w:spacing w:after="0"/>
              <w:rPr>
                <w:rFonts w:ascii="Calibri" w:hAnsi="Calibri" w:cs="Calibri"/>
                <w:b/>
                <w:bCs/>
                <w:sz w:val="22"/>
                <w:szCs w:val="22"/>
              </w:rPr>
            </w:pPr>
            <w:r w:rsidRPr="008A3B30">
              <w:rPr>
                <w:rFonts w:ascii="Calibri" w:hAnsi="Calibri" w:cs="Calibri"/>
                <w:b/>
                <w:bCs/>
                <w:sz w:val="22"/>
                <w:szCs w:val="22"/>
              </w:rPr>
              <w:t>4. Costi e corrispettivi</w:t>
            </w:r>
          </w:p>
          <w:p w14:paraId="4D09AADA" w14:textId="77777777" w:rsidR="0007517E" w:rsidRPr="008A3B30" w:rsidRDefault="0007517E" w:rsidP="00202D0B">
            <w:pPr>
              <w:spacing w:after="0"/>
              <w:rPr>
                <w:rFonts w:ascii="Calibri" w:hAnsi="Calibri" w:cs="Calibri"/>
                <w:bCs/>
                <w:sz w:val="22"/>
                <w:szCs w:val="22"/>
              </w:rPr>
            </w:pPr>
            <w:r w:rsidRPr="008A3B30">
              <w:rPr>
                <w:rFonts w:ascii="Calibri" w:hAnsi="Calibri" w:cs="Calibri"/>
                <w:bCs/>
                <w:sz w:val="22"/>
                <w:szCs w:val="22"/>
              </w:rPr>
              <w:t>4.1. Per i contratti relativi a lavori, servizi e forniture, il costo del lavoro e della manodopera sono determinati in conformità a quanto prescritto?</w:t>
            </w:r>
          </w:p>
        </w:tc>
        <w:tc>
          <w:tcPr>
            <w:tcW w:w="525" w:type="pct"/>
            <w:shd w:val="clear" w:color="auto" w:fill="auto"/>
          </w:tcPr>
          <w:p w14:paraId="06EC50DB"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commi 13 e 14</w:t>
            </w:r>
          </w:p>
        </w:tc>
        <w:tc>
          <w:tcPr>
            <w:tcW w:w="526" w:type="pct"/>
            <w:shd w:val="clear" w:color="auto" w:fill="auto"/>
          </w:tcPr>
          <w:p w14:paraId="32E68500" w14:textId="77777777" w:rsidR="0007517E" w:rsidRPr="008A3B30" w:rsidRDefault="0007517E" w:rsidP="00C70A36">
            <w:pPr>
              <w:rPr>
                <w:rFonts w:ascii="Calibri" w:hAnsi="Calibri" w:cs="Calibri"/>
                <w:b/>
                <w:bCs/>
                <w:sz w:val="22"/>
                <w:szCs w:val="22"/>
              </w:rPr>
            </w:pPr>
          </w:p>
        </w:tc>
        <w:tc>
          <w:tcPr>
            <w:tcW w:w="1747" w:type="pct"/>
            <w:shd w:val="clear" w:color="auto" w:fill="auto"/>
          </w:tcPr>
          <w:p w14:paraId="5089279E"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53840A7D" w14:textId="77777777" w:rsidTr="003A6D8B">
        <w:tc>
          <w:tcPr>
            <w:tcW w:w="2201" w:type="pct"/>
            <w:shd w:val="clear" w:color="auto" w:fill="auto"/>
          </w:tcPr>
          <w:p w14:paraId="79BD2161"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4.2. Per i contratti relativi a lavori, il costo dei prodotti, delle attrezzature e delle lavorazioni è determinato in conformità a quanto prescritto?</w:t>
            </w:r>
          </w:p>
        </w:tc>
        <w:tc>
          <w:tcPr>
            <w:tcW w:w="525" w:type="pct"/>
            <w:shd w:val="clear" w:color="auto" w:fill="auto"/>
          </w:tcPr>
          <w:p w14:paraId="67B69114"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comma 13</w:t>
            </w:r>
            <w:r w:rsidR="00202D0B">
              <w:rPr>
                <w:rFonts w:ascii="Calibri" w:hAnsi="Calibri" w:cs="Calibri"/>
                <w:bCs/>
                <w:sz w:val="22"/>
                <w:szCs w:val="22"/>
              </w:rPr>
              <w:t xml:space="preserve"> - </w:t>
            </w:r>
            <w:r w:rsidRPr="008A3B30">
              <w:rPr>
                <w:rFonts w:ascii="Calibri" w:hAnsi="Calibri" w:cs="Calibri"/>
                <w:bCs/>
                <w:sz w:val="22"/>
                <w:szCs w:val="22"/>
              </w:rPr>
              <w:t>Allegato I.14</w:t>
            </w:r>
          </w:p>
        </w:tc>
        <w:tc>
          <w:tcPr>
            <w:tcW w:w="526" w:type="pct"/>
            <w:shd w:val="clear" w:color="auto" w:fill="auto"/>
          </w:tcPr>
          <w:p w14:paraId="61E89C6E" w14:textId="77777777" w:rsidR="0007517E" w:rsidRPr="008A3B30" w:rsidRDefault="0007517E" w:rsidP="00C70A36">
            <w:pPr>
              <w:rPr>
                <w:rFonts w:ascii="Calibri" w:hAnsi="Calibri" w:cs="Calibri"/>
                <w:b/>
                <w:bCs/>
                <w:sz w:val="22"/>
                <w:szCs w:val="22"/>
              </w:rPr>
            </w:pPr>
          </w:p>
        </w:tc>
        <w:tc>
          <w:tcPr>
            <w:tcW w:w="1747" w:type="pct"/>
            <w:shd w:val="clear" w:color="auto" w:fill="auto"/>
          </w:tcPr>
          <w:p w14:paraId="33C624F1"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72F46328" w14:textId="77777777" w:rsidTr="003A6D8B">
        <w:tc>
          <w:tcPr>
            <w:tcW w:w="2201" w:type="pct"/>
            <w:shd w:val="clear" w:color="auto" w:fill="auto"/>
          </w:tcPr>
          <w:p w14:paraId="0B934E8E"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4.3. Per i servizi di ingegneria e architettura, le modalità di determinazione dei corrispettivi per le fasi progettuali da porre a base degli affidamenti è conforme a quanto prescritto?</w:t>
            </w:r>
          </w:p>
        </w:tc>
        <w:tc>
          <w:tcPr>
            <w:tcW w:w="525" w:type="pct"/>
            <w:shd w:val="clear" w:color="auto" w:fill="auto"/>
          </w:tcPr>
          <w:p w14:paraId="2D395BB4"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41, comma 15</w:t>
            </w:r>
          </w:p>
          <w:p w14:paraId="0C7FD220"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Allegato I.13</w:t>
            </w:r>
          </w:p>
        </w:tc>
        <w:tc>
          <w:tcPr>
            <w:tcW w:w="526" w:type="pct"/>
            <w:shd w:val="clear" w:color="auto" w:fill="auto"/>
          </w:tcPr>
          <w:p w14:paraId="1EACBEEA" w14:textId="77777777" w:rsidR="0007517E" w:rsidRPr="008A3B30" w:rsidRDefault="0007517E" w:rsidP="00C70A36">
            <w:pPr>
              <w:rPr>
                <w:rFonts w:ascii="Calibri" w:hAnsi="Calibri" w:cs="Calibri"/>
                <w:b/>
                <w:bCs/>
                <w:sz w:val="22"/>
                <w:szCs w:val="22"/>
              </w:rPr>
            </w:pPr>
          </w:p>
        </w:tc>
        <w:tc>
          <w:tcPr>
            <w:tcW w:w="1747" w:type="pct"/>
            <w:shd w:val="clear" w:color="auto" w:fill="auto"/>
          </w:tcPr>
          <w:p w14:paraId="6424CDB4"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21DA7BDF" w14:textId="77777777" w:rsidTr="003A6D8B">
        <w:tc>
          <w:tcPr>
            <w:tcW w:w="2201" w:type="pct"/>
            <w:shd w:val="clear" w:color="auto" w:fill="auto"/>
          </w:tcPr>
          <w:p w14:paraId="248CDD89" w14:textId="77777777" w:rsidR="0007517E" w:rsidRPr="008A3B30" w:rsidRDefault="0007517E" w:rsidP="00202D0B">
            <w:pPr>
              <w:spacing w:after="0"/>
              <w:jc w:val="both"/>
              <w:rPr>
                <w:rFonts w:ascii="Calibri" w:hAnsi="Calibri" w:cs="Calibri"/>
                <w:b/>
                <w:bCs/>
                <w:sz w:val="22"/>
                <w:szCs w:val="22"/>
              </w:rPr>
            </w:pPr>
            <w:r w:rsidRPr="008A3B30">
              <w:rPr>
                <w:rFonts w:ascii="Calibri" w:hAnsi="Calibri" w:cs="Calibri"/>
                <w:b/>
                <w:bCs/>
                <w:sz w:val="22"/>
                <w:szCs w:val="22"/>
              </w:rPr>
              <w:t>5. Verifica e validazione</w:t>
            </w:r>
          </w:p>
          <w:p w14:paraId="4B1B88BE" w14:textId="77777777" w:rsidR="0007517E" w:rsidRPr="008A3B30" w:rsidRDefault="0007517E" w:rsidP="00202D0B">
            <w:pPr>
              <w:spacing w:after="0"/>
              <w:jc w:val="both"/>
              <w:rPr>
                <w:rFonts w:ascii="Calibri" w:hAnsi="Calibri" w:cs="Calibri"/>
                <w:bCs/>
                <w:sz w:val="22"/>
                <w:szCs w:val="22"/>
              </w:rPr>
            </w:pPr>
            <w:r w:rsidRPr="008A3B30">
              <w:rPr>
                <w:rFonts w:ascii="Calibri" w:hAnsi="Calibri" w:cs="Calibri"/>
                <w:bCs/>
                <w:sz w:val="22"/>
                <w:szCs w:val="22"/>
              </w:rPr>
              <w:t>5.1. Sono state effettuate la verifica e la validazione del progetto a base di gara?</w:t>
            </w:r>
          </w:p>
        </w:tc>
        <w:tc>
          <w:tcPr>
            <w:tcW w:w="525" w:type="pct"/>
            <w:shd w:val="clear" w:color="auto" w:fill="auto"/>
          </w:tcPr>
          <w:p w14:paraId="7A59AECC"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42</w:t>
            </w:r>
          </w:p>
          <w:p w14:paraId="5D93B6C7"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Allegato I.7</w:t>
            </w:r>
          </w:p>
        </w:tc>
        <w:tc>
          <w:tcPr>
            <w:tcW w:w="526" w:type="pct"/>
            <w:shd w:val="clear" w:color="auto" w:fill="auto"/>
          </w:tcPr>
          <w:p w14:paraId="06D7D513" w14:textId="77777777" w:rsidR="0007517E" w:rsidRPr="008A3B30" w:rsidRDefault="0007517E" w:rsidP="00C70A36">
            <w:pPr>
              <w:rPr>
                <w:rFonts w:ascii="Calibri" w:hAnsi="Calibri" w:cs="Calibri"/>
                <w:b/>
                <w:bCs/>
                <w:sz w:val="22"/>
                <w:szCs w:val="22"/>
              </w:rPr>
            </w:pPr>
          </w:p>
        </w:tc>
        <w:tc>
          <w:tcPr>
            <w:tcW w:w="1747" w:type="pct"/>
            <w:shd w:val="clear" w:color="auto" w:fill="auto"/>
          </w:tcPr>
          <w:p w14:paraId="2115F925"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p w14:paraId="6303BF9B" w14:textId="77777777" w:rsidR="0007517E" w:rsidRPr="008A3B30" w:rsidRDefault="0007517E" w:rsidP="00C70A36">
            <w:pPr>
              <w:rPr>
                <w:rFonts w:ascii="Calibri" w:hAnsi="Calibri" w:cs="Calibri"/>
                <w:b/>
                <w:bCs/>
                <w:sz w:val="22"/>
                <w:szCs w:val="22"/>
              </w:rPr>
            </w:pPr>
          </w:p>
        </w:tc>
      </w:tr>
      <w:tr w:rsidR="00F9178F" w:rsidRPr="00575CFC" w14:paraId="1F0EF5C6" w14:textId="77777777" w:rsidTr="003A6D8B">
        <w:tc>
          <w:tcPr>
            <w:tcW w:w="2201" w:type="pct"/>
            <w:shd w:val="clear" w:color="auto" w:fill="auto"/>
          </w:tcPr>
          <w:p w14:paraId="55CED654" w14:textId="77777777" w:rsidR="0007517E" w:rsidRPr="008A3B30" w:rsidRDefault="0007517E" w:rsidP="00202D0B">
            <w:pPr>
              <w:spacing w:after="0"/>
              <w:jc w:val="both"/>
              <w:rPr>
                <w:rFonts w:ascii="Calibri" w:hAnsi="Calibri" w:cs="Calibri"/>
                <w:b/>
                <w:bCs/>
                <w:sz w:val="22"/>
                <w:szCs w:val="22"/>
              </w:rPr>
            </w:pPr>
            <w:r w:rsidRPr="008A3B30">
              <w:rPr>
                <w:rFonts w:ascii="Calibri" w:hAnsi="Calibri" w:cs="Calibri"/>
                <w:b/>
                <w:bCs/>
                <w:sz w:val="22"/>
                <w:szCs w:val="22"/>
              </w:rPr>
              <w:t>6. Gestione informativa digitale delle costruzioni (a decorrere dal 1° gennaio 2025)</w:t>
            </w:r>
          </w:p>
          <w:p w14:paraId="7B0136D1" w14:textId="77777777" w:rsidR="0007517E" w:rsidRPr="008A3B30" w:rsidRDefault="0007517E" w:rsidP="00202D0B">
            <w:pPr>
              <w:spacing w:after="0"/>
              <w:jc w:val="both"/>
              <w:rPr>
                <w:rFonts w:ascii="Calibri" w:hAnsi="Calibri" w:cs="Calibri"/>
                <w:bCs/>
                <w:sz w:val="22"/>
                <w:szCs w:val="22"/>
              </w:rPr>
            </w:pPr>
            <w:r w:rsidRPr="008A3B30">
              <w:rPr>
                <w:rFonts w:ascii="Calibri" w:hAnsi="Calibri" w:cs="Calibri"/>
                <w:bCs/>
                <w:sz w:val="22"/>
                <w:szCs w:val="22"/>
              </w:rPr>
              <w:t xml:space="preserve">6.1. Sono stati adottati, e sono conformi a quanto prescritto, i metodi e strumenti di gestione informativa digitale delle costruzioni per la progettazione e la realizzazione di opere di nuova costruzione e per gli </w:t>
            </w:r>
            <w:r w:rsidRPr="008A3B30">
              <w:rPr>
                <w:rFonts w:ascii="Calibri" w:hAnsi="Calibri" w:cs="Calibri"/>
                <w:bCs/>
                <w:sz w:val="22"/>
                <w:szCs w:val="22"/>
              </w:rPr>
              <w:lastRenderedPageBreak/>
              <w:t>interventi su costruzioni esistenti per importo a base di gara superiore a 1 milione di euro?</w:t>
            </w:r>
          </w:p>
        </w:tc>
        <w:tc>
          <w:tcPr>
            <w:tcW w:w="525" w:type="pct"/>
            <w:shd w:val="clear" w:color="auto" w:fill="auto"/>
          </w:tcPr>
          <w:p w14:paraId="78A0FC1D"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lastRenderedPageBreak/>
              <w:t>Art. 43</w:t>
            </w:r>
          </w:p>
          <w:p w14:paraId="52F4DF0B"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Allegato I.9</w:t>
            </w:r>
          </w:p>
        </w:tc>
        <w:tc>
          <w:tcPr>
            <w:tcW w:w="526" w:type="pct"/>
            <w:shd w:val="clear" w:color="auto" w:fill="auto"/>
          </w:tcPr>
          <w:p w14:paraId="171D823D" w14:textId="77777777" w:rsidR="0007517E" w:rsidRPr="008A3B30" w:rsidRDefault="0007517E" w:rsidP="00C70A36">
            <w:pPr>
              <w:rPr>
                <w:rFonts w:ascii="Calibri" w:hAnsi="Calibri" w:cs="Calibri"/>
                <w:b/>
                <w:bCs/>
                <w:sz w:val="22"/>
                <w:szCs w:val="22"/>
              </w:rPr>
            </w:pPr>
          </w:p>
        </w:tc>
        <w:tc>
          <w:tcPr>
            <w:tcW w:w="1747" w:type="pct"/>
            <w:shd w:val="clear" w:color="auto" w:fill="auto"/>
          </w:tcPr>
          <w:p w14:paraId="621A1E72"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5E0D2247" w14:textId="77777777" w:rsidTr="003A6D8B">
        <w:tc>
          <w:tcPr>
            <w:tcW w:w="2201" w:type="pct"/>
            <w:shd w:val="clear" w:color="auto" w:fill="auto"/>
          </w:tcPr>
          <w:p w14:paraId="1BF77829" w14:textId="77777777" w:rsidR="0007517E" w:rsidRPr="008A3B30" w:rsidRDefault="0007517E" w:rsidP="00202D0B">
            <w:pPr>
              <w:spacing w:after="0"/>
              <w:jc w:val="both"/>
              <w:rPr>
                <w:rFonts w:ascii="Calibri" w:hAnsi="Calibri" w:cs="Calibri"/>
                <w:b/>
                <w:bCs/>
                <w:sz w:val="22"/>
                <w:szCs w:val="22"/>
              </w:rPr>
            </w:pPr>
            <w:r w:rsidRPr="008A3B30">
              <w:rPr>
                <w:rFonts w:ascii="Calibri" w:hAnsi="Calibri" w:cs="Calibri"/>
                <w:b/>
                <w:bCs/>
                <w:sz w:val="22"/>
                <w:szCs w:val="22"/>
              </w:rPr>
              <w:t>7. Appalto integrato</w:t>
            </w:r>
          </w:p>
          <w:p w14:paraId="7FC97E74" w14:textId="77777777" w:rsidR="0007517E" w:rsidRPr="008A3B30" w:rsidRDefault="0007517E" w:rsidP="00202D0B">
            <w:pPr>
              <w:spacing w:after="0"/>
              <w:jc w:val="both"/>
              <w:rPr>
                <w:rFonts w:ascii="Calibri" w:hAnsi="Calibri" w:cs="Calibri"/>
                <w:bCs/>
                <w:sz w:val="22"/>
                <w:szCs w:val="22"/>
              </w:rPr>
            </w:pPr>
            <w:r w:rsidRPr="008A3B30">
              <w:rPr>
                <w:rFonts w:ascii="Calibri" w:hAnsi="Calibri" w:cs="Calibri"/>
                <w:bCs/>
                <w:sz w:val="22"/>
                <w:szCs w:val="22"/>
              </w:rPr>
              <w:t>7.1. Negli appalti di lavori, il contratto ha per oggetto sia la progettazione esecutiva che l'esecuzione dei lavori (sulla base di un progetto di fattibilità tecnico-economica approvato)?</w:t>
            </w:r>
          </w:p>
        </w:tc>
        <w:tc>
          <w:tcPr>
            <w:tcW w:w="525" w:type="pct"/>
            <w:shd w:val="clear" w:color="auto" w:fill="auto"/>
          </w:tcPr>
          <w:p w14:paraId="700525DE"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44, comma 1</w:t>
            </w:r>
          </w:p>
        </w:tc>
        <w:tc>
          <w:tcPr>
            <w:tcW w:w="526" w:type="pct"/>
            <w:shd w:val="clear" w:color="auto" w:fill="auto"/>
          </w:tcPr>
          <w:p w14:paraId="108AAE10" w14:textId="77777777" w:rsidR="0007517E" w:rsidRPr="008A3B30" w:rsidRDefault="0007517E" w:rsidP="00C70A36">
            <w:pPr>
              <w:rPr>
                <w:rFonts w:ascii="Calibri" w:hAnsi="Calibri" w:cs="Calibri"/>
                <w:b/>
                <w:bCs/>
                <w:sz w:val="22"/>
                <w:szCs w:val="22"/>
              </w:rPr>
            </w:pPr>
          </w:p>
        </w:tc>
        <w:tc>
          <w:tcPr>
            <w:tcW w:w="1747" w:type="pct"/>
            <w:shd w:val="clear" w:color="auto" w:fill="auto"/>
          </w:tcPr>
          <w:p w14:paraId="33444B65"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10%</w:t>
            </w:r>
          </w:p>
        </w:tc>
      </w:tr>
      <w:tr w:rsidR="00F9178F" w:rsidRPr="00575CFC" w14:paraId="62D3648C" w14:textId="77777777" w:rsidTr="003A6D8B">
        <w:tc>
          <w:tcPr>
            <w:tcW w:w="2201" w:type="pct"/>
            <w:shd w:val="clear" w:color="auto" w:fill="auto"/>
          </w:tcPr>
          <w:p w14:paraId="38E8EDA9" w14:textId="3C620A28" w:rsidR="0007517E" w:rsidRPr="008A3B30" w:rsidRDefault="0007517E" w:rsidP="004F4B2F">
            <w:pPr>
              <w:ind w:left="33"/>
              <w:jc w:val="both"/>
              <w:rPr>
                <w:rFonts w:ascii="Calibri" w:hAnsi="Calibri" w:cs="Calibri"/>
                <w:bCs/>
                <w:sz w:val="22"/>
                <w:szCs w:val="22"/>
              </w:rPr>
            </w:pPr>
            <w:r w:rsidRPr="008A3B30">
              <w:rPr>
                <w:rFonts w:ascii="Calibri" w:hAnsi="Calibri" w:cs="Calibri"/>
                <w:bCs/>
                <w:sz w:val="22"/>
                <w:szCs w:val="22"/>
              </w:rPr>
              <w:t xml:space="preserve">7.2. Nel caso di affidamento di un appalto integrato, la stazione appaltante </w:t>
            </w:r>
            <w:r w:rsidR="00FC5900">
              <w:rPr>
                <w:rFonts w:ascii="Calibri" w:hAnsi="Calibri" w:cs="Calibri"/>
                <w:bCs/>
                <w:sz w:val="22"/>
                <w:szCs w:val="22"/>
              </w:rPr>
              <w:t xml:space="preserve">ha </w:t>
            </w:r>
            <w:r w:rsidRPr="008A3B30">
              <w:rPr>
                <w:rFonts w:ascii="Calibri" w:hAnsi="Calibri" w:cs="Calibri"/>
                <w:bCs/>
                <w:sz w:val="22"/>
                <w:szCs w:val="22"/>
              </w:rPr>
              <w:t>motivato la relativa decisione con riferimento alle esigenze tecniche?</w:t>
            </w:r>
          </w:p>
        </w:tc>
        <w:tc>
          <w:tcPr>
            <w:tcW w:w="525" w:type="pct"/>
            <w:shd w:val="clear" w:color="auto" w:fill="auto"/>
          </w:tcPr>
          <w:p w14:paraId="5AF24D80"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44, comma 2</w:t>
            </w:r>
          </w:p>
        </w:tc>
        <w:tc>
          <w:tcPr>
            <w:tcW w:w="526" w:type="pct"/>
            <w:shd w:val="clear" w:color="auto" w:fill="auto"/>
          </w:tcPr>
          <w:p w14:paraId="1C9410ED" w14:textId="77777777" w:rsidR="0007517E" w:rsidRPr="008A3B30" w:rsidRDefault="0007517E" w:rsidP="00C70A36">
            <w:pPr>
              <w:rPr>
                <w:rFonts w:ascii="Calibri" w:hAnsi="Calibri" w:cs="Calibri"/>
                <w:b/>
                <w:bCs/>
                <w:sz w:val="22"/>
                <w:szCs w:val="22"/>
              </w:rPr>
            </w:pPr>
          </w:p>
        </w:tc>
        <w:tc>
          <w:tcPr>
            <w:tcW w:w="1747" w:type="pct"/>
            <w:shd w:val="clear" w:color="auto" w:fill="auto"/>
          </w:tcPr>
          <w:p w14:paraId="775A1D60"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10%</w:t>
            </w:r>
          </w:p>
          <w:p w14:paraId="5725DE70" w14:textId="77777777" w:rsidR="0007517E" w:rsidRPr="008A3B30" w:rsidRDefault="0007517E" w:rsidP="00C70A36">
            <w:pPr>
              <w:rPr>
                <w:rFonts w:ascii="Calibri" w:hAnsi="Calibri" w:cs="Calibri"/>
                <w:b/>
                <w:bCs/>
                <w:sz w:val="22"/>
                <w:szCs w:val="22"/>
              </w:rPr>
            </w:pPr>
          </w:p>
        </w:tc>
      </w:tr>
      <w:tr w:rsidR="00F9178F" w:rsidRPr="00575CFC" w14:paraId="5782A065" w14:textId="77777777" w:rsidTr="003A6D8B">
        <w:tc>
          <w:tcPr>
            <w:tcW w:w="2201" w:type="pct"/>
            <w:shd w:val="clear" w:color="auto" w:fill="auto"/>
          </w:tcPr>
          <w:p w14:paraId="62C54458" w14:textId="77777777" w:rsidR="00E23F52" w:rsidRPr="008A3B30" w:rsidRDefault="0007517E" w:rsidP="00202D0B">
            <w:pPr>
              <w:jc w:val="both"/>
              <w:rPr>
                <w:rFonts w:ascii="Calibri" w:hAnsi="Calibri" w:cs="Calibri"/>
                <w:bCs/>
                <w:sz w:val="22"/>
                <w:szCs w:val="22"/>
              </w:rPr>
            </w:pPr>
            <w:r w:rsidRPr="008A3B30">
              <w:rPr>
                <w:rFonts w:ascii="Calibri" w:hAnsi="Calibri" w:cs="Calibri"/>
                <w:bCs/>
                <w:sz w:val="22"/>
                <w:szCs w:val="22"/>
              </w:rPr>
              <w:t>7.3. Nel caso di affidamento di un appalto integrato, gli operatori economici possiedono i requisiti prescritti per i progettisti, oppure si avvalgono di progettisti qualificati, che hanno indicato nell'offerta, o partecipano in raggruppamento con soggetti qualificati per la progettazione?</w:t>
            </w:r>
          </w:p>
        </w:tc>
        <w:tc>
          <w:tcPr>
            <w:tcW w:w="525" w:type="pct"/>
            <w:shd w:val="clear" w:color="auto" w:fill="auto"/>
          </w:tcPr>
          <w:p w14:paraId="44DBDCFA"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44,</w:t>
            </w:r>
          </w:p>
          <w:p w14:paraId="41B94A12"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comma 3</w:t>
            </w:r>
          </w:p>
        </w:tc>
        <w:tc>
          <w:tcPr>
            <w:tcW w:w="526" w:type="pct"/>
            <w:shd w:val="clear" w:color="auto" w:fill="auto"/>
          </w:tcPr>
          <w:p w14:paraId="7C5B79EA" w14:textId="77777777" w:rsidR="0007517E" w:rsidRPr="008A3B30" w:rsidRDefault="0007517E" w:rsidP="00C70A36">
            <w:pPr>
              <w:rPr>
                <w:rFonts w:ascii="Calibri" w:hAnsi="Calibri" w:cs="Calibri"/>
                <w:b/>
                <w:bCs/>
                <w:sz w:val="22"/>
                <w:szCs w:val="22"/>
              </w:rPr>
            </w:pPr>
          </w:p>
        </w:tc>
        <w:tc>
          <w:tcPr>
            <w:tcW w:w="1747" w:type="pct"/>
            <w:shd w:val="clear" w:color="auto" w:fill="auto"/>
          </w:tcPr>
          <w:p w14:paraId="5C60FCFE"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100% in caso di mancanza dei requisiti</w:t>
            </w:r>
          </w:p>
          <w:p w14:paraId="01C401B8" w14:textId="76BF2EFC"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25% in caso di mancanza parziale</w:t>
            </w:r>
          </w:p>
        </w:tc>
      </w:tr>
      <w:tr w:rsidR="00F9178F" w:rsidRPr="00575CFC" w14:paraId="409A9B83" w14:textId="77777777" w:rsidTr="003A6D8B">
        <w:tc>
          <w:tcPr>
            <w:tcW w:w="2201" w:type="pct"/>
            <w:shd w:val="clear" w:color="auto" w:fill="auto"/>
          </w:tcPr>
          <w:p w14:paraId="49503782" w14:textId="77777777" w:rsidR="0007517E" w:rsidRPr="008A3B30" w:rsidRDefault="0007517E" w:rsidP="00550825">
            <w:pPr>
              <w:jc w:val="both"/>
              <w:rPr>
                <w:rFonts w:ascii="Calibri" w:hAnsi="Calibri" w:cs="Calibri"/>
                <w:bCs/>
                <w:sz w:val="22"/>
                <w:szCs w:val="22"/>
              </w:rPr>
            </w:pPr>
            <w:r w:rsidRPr="008A3B30">
              <w:rPr>
                <w:rFonts w:ascii="Calibri" w:hAnsi="Calibri" w:cs="Calibri"/>
                <w:bCs/>
                <w:sz w:val="22"/>
                <w:szCs w:val="22"/>
              </w:rPr>
              <w:t>7.4. Nel caso di affidamento di un appalto integrato, l’offerta indica distintamente il corrispettivo richiesto per la progettazione e per l'esecuzione dei lavori?</w:t>
            </w:r>
          </w:p>
        </w:tc>
        <w:tc>
          <w:tcPr>
            <w:tcW w:w="525" w:type="pct"/>
            <w:shd w:val="clear" w:color="auto" w:fill="auto"/>
          </w:tcPr>
          <w:p w14:paraId="256E4787"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44, comma 4</w:t>
            </w:r>
          </w:p>
        </w:tc>
        <w:tc>
          <w:tcPr>
            <w:tcW w:w="526" w:type="pct"/>
            <w:shd w:val="clear" w:color="auto" w:fill="auto"/>
          </w:tcPr>
          <w:p w14:paraId="12BABC98" w14:textId="77777777" w:rsidR="0007517E" w:rsidRPr="008A3B30" w:rsidRDefault="0007517E" w:rsidP="00C70A36">
            <w:pPr>
              <w:rPr>
                <w:rFonts w:ascii="Calibri" w:hAnsi="Calibri" w:cs="Calibri"/>
                <w:b/>
                <w:bCs/>
                <w:sz w:val="22"/>
                <w:szCs w:val="22"/>
              </w:rPr>
            </w:pPr>
          </w:p>
        </w:tc>
        <w:tc>
          <w:tcPr>
            <w:tcW w:w="1747" w:type="pct"/>
            <w:shd w:val="clear" w:color="auto" w:fill="auto"/>
          </w:tcPr>
          <w:p w14:paraId="20E1CFB0"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15%</w:t>
            </w:r>
          </w:p>
          <w:p w14:paraId="11E95CD2" w14:textId="77777777" w:rsidR="0007517E" w:rsidRPr="008A3B30" w:rsidRDefault="0007517E" w:rsidP="00C70A36">
            <w:pPr>
              <w:rPr>
                <w:rFonts w:ascii="Calibri" w:hAnsi="Calibri" w:cs="Calibri"/>
                <w:b/>
                <w:bCs/>
                <w:sz w:val="22"/>
                <w:szCs w:val="22"/>
              </w:rPr>
            </w:pPr>
          </w:p>
        </w:tc>
      </w:tr>
      <w:tr w:rsidR="00F9178F" w:rsidRPr="00575CFC" w14:paraId="291CA21C" w14:textId="77777777" w:rsidTr="003A6D8B">
        <w:tc>
          <w:tcPr>
            <w:tcW w:w="2201" w:type="pct"/>
            <w:shd w:val="clear" w:color="auto" w:fill="auto"/>
          </w:tcPr>
          <w:p w14:paraId="064CC56A" w14:textId="77777777" w:rsidR="0007517E" w:rsidRPr="008A3B30" w:rsidRDefault="0007517E" w:rsidP="00550825">
            <w:pPr>
              <w:jc w:val="both"/>
              <w:rPr>
                <w:rFonts w:ascii="Calibri" w:hAnsi="Calibri" w:cs="Calibri"/>
                <w:bCs/>
                <w:sz w:val="22"/>
                <w:szCs w:val="22"/>
              </w:rPr>
            </w:pPr>
            <w:r w:rsidRPr="008A3B30">
              <w:rPr>
                <w:rFonts w:ascii="Calibri" w:hAnsi="Calibri" w:cs="Calibri"/>
                <w:bCs/>
                <w:sz w:val="22"/>
                <w:szCs w:val="22"/>
              </w:rPr>
              <w:t>7.5. Nel caso di affidamento di un appalto integrato, l’offerta è stata valutata con il criterio dell’offerta economicamente più vantaggiosa?</w:t>
            </w:r>
          </w:p>
        </w:tc>
        <w:tc>
          <w:tcPr>
            <w:tcW w:w="525" w:type="pct"/>
            <w:shd w:val="clear" w:color="auto" w:fill="auto"/>
          </w:tcPr>
          <w:p w14:paraId="4A3E184C"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44, comma 4</w:t>
            </w:r>
          </w:p>
        </w:tc>
        <w:tc>
          <w:tcPr>
            <w:tcW w:w="526" w:type="pct"/>
            <w:shd w:val="clear" w:color="auto" w:fill="auto"/>
          </w:tcPr>
          <w:p w14:paraId="4B36FC91" w14:textId="77777777" w:rsidR="0007517E" w:rsidRPr="008A3B30" w:rsidRDefault="0007517E" w:rsidP="00C70A36">
            <w:pPr>
              <w:rPr>
                <w:rFonts w:ascii="Calibri" w:hAnsi="Calibri" w:cs="Calibri"/>
                <w:b/>
                <w:bCs/>
                <w:sz w:val="22"/>
                <w:szCs w:val="22"/>
              </w:rPr>
            </w:pPr>
          </w:p>
        </w:tc>
        <w:tc>
          <w:tcPr>
            <w:tcW w:w="1747" w:type="pct"/>
            <w:shd w:val="clear" w:color="auto" w:fill="auto"/>
          </w:tcPr>
          <w:p w14:paraId="1784222B"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25%</w:t>
            </w:r>
          </w:p>
          <w:p w14:paraId="431F76C8" w14:textId="77777777" w:rsidR="0007517E" w:rsidRPr="008A3B30" w:rsidRDefault="0007517E" w:rsidP="00C70A36">
            <w:pPr>
              <w:rPr>
                <w:rFonts w:ascii="Calibri" w:hAnsi="Calibri" w:cs="Calibri"/>
                <w:b/>
                <w:bCs/>
                <w:sz w:val="22"/>
                <w:szCs w:val="22"/>
              </w:rPr>
            </w:pPr>
          </w:p>
        </w:tc>
      </w:tr>
      <w:tr w:rsidR="00F9178F" w:rsidRPr="00575CFC" w14:paraId="6728708B" w14:textId="77777777" w:rsidTr="003A6D8B">
        <w:tc>
          <w:tcPr>
            <w:tcW w:w="2201" w:type="pct"/>
            <w:shd w:val="clear" w:color="auto" w:fill="auto"/>
          </w:tcPr>
          <w:p w14:paraId="4A83E2A4" w14:textId="77777777" w:rsidR="0007517E" w:rsidRPr="008A3B30" w:rsidRDefault="0007517E" w:rsidP="00550825">
            <w:pPr>
              <w:jc w:val="both"/>
              <w:rPr>
                <w:rFonts w:ascii="Calibri" w:hAnsi="Calibri" w:cs="Calibri"/>
                <w:bCs/>
                <w:sz w:val="22"/>
                <w:szCs w:val="22"/>
              </w:rPr>
            </w:pPr>
            <w:r w:rsidRPr="008A3B30">
              <w:rPr>
                <w:rFonts w:ascii="Calibri" w:hAnsi="Calibri" w:cs="Calibri"/>
                <w:bCs/>
                <w:sz w:val="22"/>
                <w:szCs w:val="22"/>
              </w:rPr>
              <w:t>7.6. La stazione appaltante ha approvato il progetto esecutivo prima dell’inizio dei lavori?</w:t>
            </w:r>
          </w:p>
        </w:tc>
        <w:tc>
          <w:tcPr>
            <w:tcW w:w="525" w:type="pct"/>
            <w:shd w:val="clear" w:color="auto" w:fill="auto"/>
          </w:tcPr>
          <w:p w14:paraId="409A7895"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44, comma 5</w:t>
            </w:r>
          </w:p>
        </w:tc>
        <w:tc>
          <w:tcPr>
            <w:tcW w:w="526" w:type="pct"/>
            <w:shd w:val="clear" w:color="auto" w:fill="auto"/>
          </w:tcPr>
          <w:p w14:paraId="0110BF27" w14:textId="77777777" w:rsidR="0007517E" w:rsidRPr="008A3B30" w:rsidRDefault="0007517E" w:rsidP="00C70A36">
            <w:pPr>
              <w:rPr>
                <w:rFonts w:ascii="Calibri" w:hAnsi="Calibri" w:cs="Calibri"/>
                <w:b/>
                <w:bCs/>
                <w:sz w:val="22"/>
                <w:szCs w:val="22"/>
              </w:rPr>
            </w:pPr>
          </w:p>
        </w:tc>
        <w:tc>
          <w:tcPr>
            <w:tcW w:w="1747" w:type="pct"/>
            <w:shd w:val="clear" w:color="auto" w:fill="auto"/>
          </w:tcPr>
          <w:p w14:paraId="7A81F888"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1F970993" w14:textId="77777777" w:rsidTr="003A6D8B">
        <w:tc>
          <w:tcPr>
            <w:tcW w:w="2201" w:type="pct"/>
            <w:shd w:val="clear" w:color="auto" w:fill="auto"/>
          </w:tcPr>
          <w:p w14:paraId="15726289" w14:textId="77777777" w:rsidR="0007517E" w:rsidRPr="008A3B30" w:rsidRDefault="0007517E" w:rsidP="00E4480D">
            <w:pPr>
              <w:jc w:val="both"/>
              <w:rPr>
                <w:rFonts w:ascii="Calibri" w:hAnsi="Calibri" w:cs="Calibri"/>
                <w:bCs/>
                <w:sz w:val="22"/>
                <w:szCs w:val="22"/>
              </w:rPr>
            </w:pPr>
            <w:r w:rsidRPr="008A3B30">
              <w:rPr>
                <w:rFonts w:ascii="Calibri" w:hAnsi="Calibri" w:cs="Calibri"/>
                <w:bCs/>
                <w:sz w:val="22"/>
                <w:szCs w:val="22"/>
              </w:rPr>
              <w:t xml:space="preserve">7.7. Nei casi in cui l'operatore economico si avvalga di uno o più soggetti qualificati alla redazione del progetto, la stazione appaltante ha indicato nei documenti di gara le modalità per la corresponsione diretta al </w:t>
            </w:r>
            <w:r w:rsidRPr="008A3B30">
              <w:rPr>
                <w:rFonts w:ascii="Calibri" w:hAnsi="Calibri" w:cs="Calibri"/>
                <w:bCs/>
                <w:sz w:val="22"/>
                <w:szCs w:val="22"/>
              </w:rPr>
              <w:lastRenderedPageBreak/>
              <w:t>progettista degli oneri relativi alla progettazione esecutiva indicati in sede di offerta, al netto del ribasso d'asta, previa approvazione del progetto e previa presentazione dei documenti fiscali del progettista?</w:t>
            </w:r>
          </w:p>
        </w:tc>
        <w:tc>
          <w:tcPr>
            <w:tcW w:w="525" w:type="pct"/>
            <w:shd w:val="clear" w:color="auto" w:fill="auto"/>
          </w:tcPr>
          <w:p w14:paraId="603AD3AC"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lastRenderedPageBreak/>
              <w:t>Art. 44, comma 6</w:t>
            </w:r>
          </w:p>
        </w:tc>
        <w:tc>
          <w:tcPr>
            <w:tcW w:w="526" w:type="pct"/>
            <w:shd w:val="clear" w:color="auto" w:fill="auto"/>
          </w:tcPr>
          <w:p w14:paraId="4BD74646" w14:textId="77777777" w:rsidR="0007517E" w:rsidRPr="008A3B30" w:rsidRDefault="0007517E" w:rsidP="00C70A36">
            <w:pPr>
              <w:rPr>
                <w:rFonts w:ascii="Calibri" w:hAnsi="Calibri" w:cs="Calibri"/>
                <w:b/>
                <w:bCs/>
                <w:sz w:val="22"/>
                <w:szCs w:val="22"/>
              </w:rPr>
            </w:pPr>
          </w:p>
        </w:tc>
        <w:tc>
          <w:tcPr>
            <w:tcW w:w="1747" w:type="pct"/>
            <w:shd w:val="clear" w:color="auto" w:fill="auto"/>
          </w:tcPr>
          <w:p w14:paraId="1CAFCEA3"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2F4AD193" w14:textId="77777777" w:rsidTr="003A6D8B">
        <w:tc>
          <w:tcPr>
            <w:tcW w:w="2201" w:type="pct"/>
            <w:shd w:val="clear" w:color="auto" w:fill="auto"/>
          </w:tcPr>
          <w:p w14:paraId="00571563" w14:textId="77777777" w:rsidR="0007517E" w:rsidRPr="008A3B30" w:rsidRDefault="0007517E" w:rsidP="00E4480D">
            <w:pPr>
              <w:spacing w:after="0"/>
              <w:jc w:val="both"/>
              <w:rPr>
                <w:rFonts w:ascii="Calibri" w:hAnsi="Calibri" w:cs="Calibri"/>
                <w:b/>
                <w:bCs/>
                <w:sz w:val="22"/>
                <w:szCs w:val="22"/>
              </w:rPr>
            </w:pPr>
            <w:r w:rsidRPr="008A3B30">
              <w:rPr>
                <w:rFonts w:ascii="Calibri" w:hAnsi="Calibri" w:cs="Calibri"/>
                <w:b/>
                <w:bCs/>
                <w:sz w:val="22"/>
                <w:szCs w:val="22"/>
              </w:rPr>
              <w:t>8. Incentivi per le funzioni tecniche</w:t>
            </w:r>
          </w:p>
          <w:p w14:paraId="27DC274C" w14:textId="77777777" w:rsidR="0007517E" w:rsidRDefault="0007517E" w:rsidP="00E4480D">
            <w:pPr>
              <w:spacing w:after="0"/>
              <w:jc w:val="both"/>
              <w:rPr>
                <w:rFonts w:ascii="Calibri" w:hAnsi="Calibri" w:cs="Calibri"/>
                <w:bCs/>
                <w:sz w:val="22"/>
                <w:szCs w:val="22"/>
              </w:rPr>
            </w:pPr>
            <w:r w:rsidRPr="008A3B30">
              <w:rPr>
                <w:rFonts w:ascii="Calibri" w:hAnsi="Calibri" w:cs="Calibri"/>
                <w:bCs/>
                <w:sz w:val="22"/>
                <w:szCs w:val="22"/>
              </w:rPr>
              <w:t>8.1. Sono stati previsti gli incentivi per le funzioni tecniche?</w:t>
            </w:r>
          </w:p>
          <w:p w14:paraId="43DC4828" w14:textId="77777777" w:rsidR="00472EB5" w:rsidRPr="008A3B30" w:rsidRDefault="00472EB5" w:rsidP="00E4480D">
            <w:pPr>
              <w:spacing w:after="0"/>
              <w:jc w:val="both"/>
              <w:rPr>
                <w:rFonts w:ascii="Calibri" w:hAnsi="Calibri" w:cs="Calibri"/>
                <w:bCs/>
                <w:sz w:val="22"/>
                <w:szCs w:val="22"/>
              </w:rPr>
            </w:pPr>
          </w:p>
        </w:tc>
        <w:tc>
          <w:tcPr>
            <w:tcW w:w="525" w:type="pct"/>
            <w:shd w:val="clear" w:color="auto" w:fill="auto"/>
          </w:tcPr>
          <w:p w14:paraId="74C8FB92" w14:textId="77777777" w:rsidR="0007517E" w:rsidRPr="008A3B30" w:rsidRDefault="0007517E" w:rsidP="00472EB5">
            <w:pPr>
              <w:spacing w:after="0"/>
              <w:rPr>
                <w:rFonts w:ascii="Calibri" w:hAnsi="Calibri" w:cs="Calibri"/>
                <w:bCs/>
                <w:sz w:val="22"/>
                <w:szCs w:val="22"/>
              </w:rPr>
            </w:pPr>
            <w:r w:rsidRPr="008A3B30">
              <w:rPr>
                <w:rFonts w:ascii="Calibri" w:hAnsi="Calibri" w:cs="Calibri"/>
                <w:bCs/>
                <w:sz w:val="22"/>
                <w:szCs w:val="22"/>
              </w:rPr>
              <w:t>Art. 45</w:t>
            </w:r>
          </w:p>
          <w:p w14:paraId="5D681675" w14:textId="77777777" w:rsidR="0007517E" w:rsidRPr="008A3B30" w:rsidRDefault="0007517E" w:rsidP="00472EB5">
            <w:pPr>
              <w:spacing w:after="0"/>
              <w:rPr>
                <w:rFonts w:ascii="Calibri" w:hAnsi="Calibri" w:cs="Calibri"/>
                <w:bCs/>
                <w:sz w:val="22"/>
                <w:szCs w:val="22"/>
              </w:rPr>
            </w:pPr>
            <w:r w:rsidRPr="008A3B30">
              <w:rPr>
                <w:rFonts w:ascii="Calibri" w:hAnsi="Calibri" w:cs="Calibri"/>
                <w:bCs/>
                <w:sz w:val="22"/>
                <w:szCs w:val="22"/>
              </w:rPr>
              <w:t>Allegato I.10</w:t>
            </w:r>
          </w:p>
        </w:tc>
        <w:tc>
          <w:tcPr>
            <w:tcW w:w="526" w:type="pct"/>
            <w:shd w:val="clear" w:color="auto" w:fill="auto"/>
          </w:tcPr>
          <w:p w14:paraId="7D32819C" w14:textId="77777777" w:rsidR="0007517E" w:rsidRPr="008A3B30" w:rsidRDefault="0007517E" w:rsidP="00472EB5">
            <w:pPr>
              <w:spacing w:after="0"/>
              <w:rPr>
                <w:rFonts w:ascii="Calibri" w:hAnsi="Calibri" w:cs="Calibri"/>
                <w:b/>
                <w:bCs/>
                <w:sz w:val="22"/>
                <w:szCs w:val="22"/>
              </w:rPr>
            </w:pPr>
          </w:p>
        </w:tc>
        <w:tc>
          <w:tcPr>
            <w:tcW w:w="1747" w:type="pct"/>
            <w:shd w:val="clear" w:color="auto" w:fill="auto"/>
          </w:tcPr>
          <w:p w14:paraId="15A32839" w14:textId="77777777" w:rsidR="0007517E" w:rsidRPr="008A3B30" w:rsidRDefault="0007517E" w:rsidP="00472EB5">
            <w:pPr>
              <w:spacing w:after="0"/>
              <w:rPr>
                <w:rFonts w:ascii="Calibri" w:hAnsi="Calibri" w:cs="Calibri"/>
                <w:b/>
                <w:bCs/>
                <w:sz w:val="22"/>
                <w:szCs w:val="22"/>
              </w:rPr>
            </w:pPr>
          </w:p>
        </w:tc>
      </w:tr>
      <w:tr w:rsidR="00F9178F" w:rsidRPr="00575CFC" w14:paraId="09E3AA51" w14:textId="77777777" w:rsidTr="003A6D8B">
        <w:tc>
          <w:tcPr>
            <w:tcW w:w="2201" w:type="pct"/>
            <w:shd w:val="clear" w:color="auto" w:fill="auto"/>
          </w:tcPr>
          <w:p w14:paraId="6456B716" w14:textId="77777777" w:rsidR="0007517E" w:rsidRPr="008A3B30" w:rsidRDefault="0007517E" w:rsidP="00E4480D">
            <w:pPr>
              <w:jc w:val="both"/>
              <w:rPr>
                <w:rFonts w:ascii="Calibri" w:hAnsi="Calibri" w:cs="Calibri"/>
                <w:bCs/>
                <w:sz w:val="22"/>
                <w:szCs w:val="22"/>
              </w:rPr>
            </w:pPr>
            <w:r w:rsidRPr="008A3B30">
              <w:rPr>
                <w:rFonts w:ascii="Calibri" w:hAnsi="Calibri" w:cs="Calibri"/>
                <w:bCs/>
                <w:sz w:val="22"/>
                <w:szCs w:val="22"/>
              </w:rPr>
              <w:t>8.2. La determinazione e corresponsione degli incentivi per le funzioni tecniche è conforme a quanto prescritto?</w:t>
            </w:r>
          </w:p>
        </w:tc>
        <w:tc>
          <w:tcPr>
            <w:tcW w:w="525" w:type="pct"/>
            <w:shd w:val="clear" w:color="auto" w:fill="auto"/>
          </w:tcPr>
          <w:p w14:paraId="6DBABA28"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45</w:t>
            </w:r>
          </w:p>
          <w:p w14:paraId="2F847157"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Allegato I.10</w:t>
            </w:r>
          </w:p>
        </w:tc>
        <w:tc>
          <w:tcPr>
            <w:tcW w:w="526" w:type="pct"/>
            <w:shd w:val="clear" w:color="auto" w:fill="auto"/>
          </w:tcPr>
          <w:p w14:paraId="06FCE429" w14:textId="77777777" w:rsidR="0007517E" w:rsidRPr="008A3B30" w:rsidRDefault="0007517E" w:rsidP="00C70A36">
            <w:pPr>
              <w:rPr>
                <w:rFonts w:ascii="Calibri" w:hAnsi="Calibri" w:cs="Calibri"/>
                <w:b/>
                <w:bCs/>
                <w:sz w:val="22"/>
                <w:szCs w:val="22"/>
              </w:rPr>
            </w:pPr>
          </w:p>
        </w:tc>
        <w:tc>
          <w:tcPr>
            <w:tcW w:w="1747" w:type="pct"/>
            <w:shd w:val="clear" w:color="auto" w:fill="auto"/>
          </w:tcPr>
          <w:p w14:paraId="2EC9AC4C"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5%</w:t>
            </w:r>
          </w:p>
        </w:tc>
      </w:tr>
      <w:tr w:rsidR="00F9178F" w:rsidRPr="00575CFC" w14:paraId="0B69457B" w14:textId="77777777" w:rsidTr="003A6D8B">
        <w:tc>
          <w:tcPr>
            <w:tcW w:w="2201" w:type="pct"/>
            <w:shd w:val="clear" w:color="auto" w:fill="auto"/>
          </w:tcPr>
          <w:p w14:paraId="7E099C92" w14:textId="77777777" w:rsidR="0007517E" w:rsidRPr="008A3B30" w:rsidRDefault="0007517E" w:rsidP="00E4480D">
            <w:pPr>
              <w:spacing w:after="0"/>
              <w:jc w:val="both"/>
              <w:rPr>
                <w:rFonts w:ascii="Calibri" w:hAnsi="Calibri" w:cs="Calibri"/>
                <w:b/>
                <w:bCs/>
                <w:sz w:val="22"/>
                <w:szCs w:val="22"/>
              </w:rPr>
            </w:pPr>
            <w:r w:rsidRPr="008A3B30">
              <w:rPr>
                <w:rFonts w:ascii="Calibri" w:hAnsi="Calibri" w:cs="Calibri"/>
                <w:b/>
                <w:bCs/>
                <w:sz w:val="22"/>
                <w:szCs w:val="22"/>
              </w:rPr>
              <w:t>9. Concorsi di progettazione</w:t>
            </w:r>
          </w:p>
          <w:p w14:paraId="51C88141" w14:textId="77777777" w:rsidR="0007517E" w:rsidRPr="008A3B30" w:rsidRDefault="0007517E" w:rsidP="00E4480D">
            <w:pPr>
              <w:spacing w:after="0"/>
              <w:jc w:val="both"/>
              <w:rPr>
                <w:rFonts w:ascii="Calibri" w:hAnsi="Calibri" w:cs="Calibri"/>
                <w:bCs/>
                <w:sz w:val="22"/>
                <w:szCs w:val="22"/>
              </w:rPr>
            </w:pPr>
            <w:r w:rsidRPr="008A3B30">
              <w:rPr>
                <w:rFonts w:ascii="Calibri" w:hAnsi="Calibri" w:cs="Calibri"/>
                <w:bCs/>
                <w:sz w:val="22"/>
                <w:szCs w:val="22"/>
              </w:rPr>
              <w:t>9.1. Si è svolto un concorso di progettazione?</w:t>
            </w:r>
          </w:p>
        </w:tc>
        <w:tc>
          <w:tcPr>
            <w:tcW w:w="525" w:type="pct"/>
            <w:shd w:val="clear" w:color="auto" w:fill="auto"/>
          </w:tcPr>
          <w:p w14:paraId="141369F7"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46</w:t>
            </w:r>
          </w:p>
        </w:tc>
        <w:tc>
          <w:tcPr>
            <w:tcW w:w="526" w:type="pct"/>
            <w:shd w:val="clear" w:color="auto" w:fill="auto"/>
          </w:tcPr>
          <w:p w14:paraId="47D4E9EB" w14:textId="77777777" w:rsidR="0007517E" w:rsidRPr="008A3B30" w:rsidRDefault="0007517E" w:rsidP="00C70A36">
            <w:pPr>
              <w:rPr>
                <w:rFonts w:ascii="Calibri" w:hAnsi="Calibri" w:cs="Calibri"/>
                <w:b/>
                <w:bCs/>
                <w:sz w:val="22"/>
                <w:szCs w:val="22"/>
              </w:rPr>
            </w:pPr>
          </w:p>
        </w:tc>
        <w:tc>
          <w:tcPr>
            <w:tcW w:w="1747" w:type="pct"/>
            <w:shd w:val="clear" w:color="auto" w:fill="auto"/>
          </w:tcPr>
          <w:p w14:paraId="4E1EB742" w14:textId="77777777" w:rsidR="0007517E" w:rsidRPr="008A3B30" w:rsidRDefault="0007517E" w:rsidP="00C70A36">
            <w:pPr>
              <w:rPr>
                <w:rFonts w:ascii="Calibri" w:hAnsi="Calibri" w:cs="Calibri"/>
                <w:b/>
                <w:bCs/>
                <w:sz w:val="22"/>
                <w:szCs w:val="22"/>
              </w:rPr>
            </w:pPr>
          </w:p>
        </w:tc>
      </w:tr>
      <w:tr w:rsidR="00F9178F" w:rsidRPr="00575CFC" w14:paraId="188B3EC3" w14:textId="77777777" w:rsidTr="003A6D8B">
        <w:trPr>
          <w:trHeight w:val="546"/>
        </w:trPr>
        <w:tc>
          <w:tcPr>
            <w:tcW w:w="2201" w:type="pct"/>
            <w:shd w:val="clear" w:color="auto" w:fill="auto"/>
          </w:tcPr>
          <w:p w14:paraId="609B45BD" w14:textId="77777777" w:rsidR="0007517E" w:rsidRPr="008A3B30" w:rsidRDefault="0007517E" w:rsidP="00E4480D">
            <w:pPr>
              <w:jc w:val="both"/>
              <w:rPr>
                <w:rFonts w:ascii="Calibri" w:hAnsi="Calibri" w:cs="Calibri"/>
                <w:bCs/>
                <w:sz w:val="22"/>
                <w:szCs w:val="22"/>
              </w:rPr>
            </w:pPr>
            <w:r w:rsidRPr="008A3B30">
              <w:rPr>
                <w:rFonts w:ascii="Calibri" w:hAnsi="Calibri" w:cs="Calibri"/>
                <w:bCs/>
                <w:sz w:val="22"/>
                <w:szCs w:val="22"/>
              </w:rPr>
              <w:t>9.2. Il concorso di progettazione si è svolto in conformità a quanto prescritto?</w:t>
            </w:r>
          </w:p>
        </w:tc>
        <w:tc>
          <w:tcPr>
            <w:tcW w:w="525" w:type="pct"/>
            <w:shd w:val="clear" w:color="auto" w:fill="auto"/>
          </w:tcPr>
          <w:p w14:paraId="3FCF5D7E" w14:textId="77777777" w:rsidR="0007517E" w:rsidRPr="008A3B30" w:rsidRDefault="0007517E" w:rsidP="00C70A36">
            <w:pPr>
              <w:rPr>
                <w:rFonts w:ascii="Calibri" w:hAnsi="Calibri" w:cs="Calibri"/>
                <w:bCs/>
                <w:sz w:val="22"/>
                <w:szCs w:val="22"/>
              </w:rPr>
            </w:pPr>
            <w:r w:rsidRPr="008A3B30">
              <w:rPr>
                <w:rFonts w:ascii="Calibri" w:hAnsi="Calibri" w:cs="Calibri"/>
                <w:bCs/>
                <w:sz w:val="22"/>
                <w:szCs w:val="22"/>
              </w:rPr>
              <w:t>Art. 46</w:t>
            </w:r>
          </w:p>
        </w:tc>
        <w:tc>
          <w:tcPr>
            <w:tcW w:w="526" w:type="pct"/>
            <w:shd w:val="clear" w:color="auto" w:fill="auto"/>
          </w:tcPr>
          <w:p w14:paraId="114291F4"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 xml:space="preserve"> </w:t>
            </w:r>
          </w:p>
        </w:tc>
        <w:tc>
          <w:tcPr>
            <w:tcW w:w="1747" w:type="pct"/>
            <w:shd w:val="clear" w:color="auto" w:fill="auto"/>
          </w:tcPr>
          <w:p w14:paraId="41E5F5B0" w14:textId="77777777" w:rsidR="0007517E" w:rsidRPr="008A3B30" w:rsidRDefault="0007517E" w:rsidP="00C70A36">
            <w:pPr>
              <w:rPr>
                <w:rFonts w:ascii="Calibri" w:hAnsi="Calibri" w:cs="Calibri"/>
                <w:b/>
                <w:bCs/>
                <w:sz w:val="22"/>
                <w:szCs w:val="22"/>
              </w:rPr>
            </w:pPr>
            <w:r w:rsidRPr="008A3B30">
              <w:rPr>
                <w:rFonts w:ascii="Calibri" w:hAnsi="Calibri" w:cs="Calibri"/>
                <w:b/>
                <w:bCs/>
                <w:sz w:val="22"/>
                <w:szCs w:val="22"/>
              </w:rPr>
              <w:t>10%</w:t>
            </w:r>
          </w:p>
          <w:p w14:paraId="2E0F35AF" w14:textId="77777777" w:rsidR="0007517E" w:rsidRPr="008A3B30" w:rsidRDefault="0007517E" w:rsidP="00C70A36">
            <w:pPr>
              <w:rPr>
                <w:rFonts w:ascii="Calibri" w:hAnsi="Calibri" w:cs="Calibri"/>
                <w:b/>
                <w:bCs/>
                <w:sz w:val="22"/>
                <w:szCs w:val="22"/>
              </w:rPr>
            </w:pPr>
          </w:p>
        </w:tc>
      </w:tr>
    </w:tbl>
    <w:p w14:paraId="30F37D8E" w14:textId="77777777" w:rsidR="0007517E" w:rsidRPr="0007517E" w:rsidRDefault="0007517E" w:rsidP="0007517E">
      <w:pPr>
        <w:rPr>
          <w:bCs/>
          <w:sz w:val="22"/>
          <w:szCs w:val="22"/>
        </w:rPr>
      </w:pPr>
      <w:r w:rsidRPr="0007517E">
        <w:rPr>
          <w:bCs/>
          <w:sz w:val="22"/>
          <w:szCs w:val="22"/>
        </w:rPr>
        <w:br/>
      </w:r>
    </w:p>
    <w:p w14:paraId="08248BB4" w14:textId="77777777" w:rsidR="0007517E" w:rsidRDefault="0007517E" w:rsidP="00CE6FCF">
      <w:pPr>
        <w:rPr>
          <w:bCs/>
          <w:sz w:val="22"/>
          <w:szCs w:val="22"/>
        </w:rPr>
      </w:pPr>
    </w:p>
    <w:p w14:paraId="7D102711" w14:textId="63023D4F" w:rsidR="008F2EDB" w:rsidRDefault="008F2EDB">
      <w:pPr>
        <w:spacing w:after="0"/>
        <w:rPr>
          <w:bCs/>
          <w:sz w:val="22"/>
          <w:szCs w:val="22"/>
        </w:rPr>
      </w:pPr>
      <w:r>
        <w:rPr>
          <w:bCs/>
          <w:sz w:val="22"/>
          <w:szCs w:val="22"/>
        </w:rPr>
        <w:br w:type="page"/>
      </w:r>
    </w:p>
    <w:p w14:paraId="67F6FA5B" w14:textId="77777777" w:rsidR="008A3B30" w:rsidRDefault="008A3B30" w:rsidP="00CE6FCF">
      <w:pPr>
        <w:rPr>
          <w:bCs/>
          <w:sz w:val="22"/>
          <w:szCs w:val="22"/>
        </w:rPr>
      </w:pPr>
    </w:p>
    <w:p w14:paraId="6FB7BD98" w14:textId="77777777" w:rsidR="008A3B30" w:rsidRDefault="008A3B30" w:rsidP="00CE6FCF">
      <w:pPr>
        <w:rPr>
          <w:bCs/>
          <w:sz w:val="22"/>
          <w:szCs w:val="22"/>
        </w:rPr>
      </w:pPr>
    </w:p>
    <w:p w14:paraId="0FC0C9B0" w14:textId="77777777" w:rsidR="008A3B30" w:rsidRDefault="008A3B30" w:rsidP="00CE6FCF">
      <w:pPr>
        <w:rPr>
          <w:bCs/>
          <w:sz w:val="22"/>
          <w:szCs w:val="22"/>
        </w:rPr>
      </w:pPr>
    </w:p>
    <w:p w14:paraId="72060FDE" w14:textId="77777777" w:rsidR="008A3B30" w:rsidRDefault="008A3B30" w:rsidP="00CE6FCF">
      <w:pPr>
        <w:rPr>
          <w:bCs/>
          <w:sz w:val="22"/>
          <w:szCs w:val="22"/>
        </w:rPr>
      </w:pPr>
    </w:p>
    <w:p w14:paraId="6D9BBAEC" w14:textId="77777777" w:rsidR="008A3B30" w:rsidRDefault="008A3B30" w:rsidP="00CE6FCF">
      <w:pPr>
        <w:rPr>
          <w:bCs/>
          <w:sz w:val="22"/>
          <w:szCs w:val="22"/>
        </w:rPr>
      </w:pPr>
    </w:p>
    <w:p w14:paraId="0A5ED292" w14:textId="77777777" w:rsidR="0007517E" w:rsidRDefault="0007517E" w:rsidP="00CE6FCF">
      <w:pPr>
        <w:rPr>
          <w:bCs/>
          <w:sz w:val="22"/>
          <w:szCs w:val="22"/>
        </w:rPr>
      </w:pPr>
    </w:p>
    <w:tbl>
      <w:tblPr>
        <w:tblW w:w="155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3"/>
      </w:tblGrid>
      <w:tr w:rsidR="0007517E" w:rsidRPr="00AB71AC" w14:paraId="001A9122" w14:textId="77777777" w:rsidTr="004F4B2F">
        <w:trPr>
          <w:trHeight w:val="412"/>
        </w:trPr>
        <w:tc>
          <w:tcPr>
            <w:tcW w:w="15593" w:type="dxa"/>
            <w:shd w:val="clear" w:color="auto" w:fill="auto"/>
          </w:tcPr>
          <w:p w14:paraId="72C0CEA1" w14:textId="77777777" w:rsidR="008A3B30" w:rsidRPr="008A3B30" w:rsidRDefault="008A3B30" w:rsidP="008A3B30">
            <w:pPr>
              <w:spacing w:after="0"/>
              <w:jc w:val="center"/>
              <w:rPr>
                <w:rFonts w:ascii="Arial" w:hAnsi="Arial" w:cs="Tahoma"/>
                <w:b/>
                <w:bCs/>
                <w:sz w:val="20"/>
              </w:rPr>
            </w:pPr>
            <w:r w:rsidRPr="008A3B30">
              <w:rPr>
                <w:rFonts w:ascii="Arial" w:hAnsi="Arial" w:cs="Tahoma"/>
                <w:b/>
                <w:bCs/>
                <w:sz w:val="20"/>
              </w:rPr>
              <w:t>AGEA - PROCEDURE DI CONTROLLO PER APPALTI PUBBLICI DI LAVORI, SERVIZI E FORNITURE</w:t>
            </w:r>
          </w:p>
          <w:p w14:paraId="69C3DB0A" w14:textId="77777777" w:rsidR="008A3B30" w:rsidRPr="008A3B30" w:rsidRDefault="008A3B30" w:rsidP="008A3B30">
            <w:pPr>
              <w:spacing w:after="0"/>
              <w:jc w:val="center"/>
              <w:rPr>
                <w:rFonts w:ascii="Arial" w:hAnsi="Arial" w:cs="Tahoma"/>
                <w:b/>
                <w:bCs/>
                <w:sz w:val="20"/>
              </w:rPr>
            </w:pPr>
            <w:r w:rsidRPr="008A3B30">
              <w:rPr>
                <w:rFonts w:ascii="Arial" w:hAnsi="Arial" w:cs="Tahoma"/>
                <w:b/>
                <w:bCs/>
                <w:sz w:val="20"/>
              </w:rPr>
              <w:t>(</w:t>
            </w:r>
            <w:proofErr w:type="spellStart"/>
            <w:r w:rsidRPr="008A3B30">
              <w:rPr>
                <w:rFonts w:ascii="Arial" w:hAnsi="Arial" w:cs="Tahoma"/>
                <w:b/>
                <w:bCs/>
                <w:sz w:val="20"/>
              </w:rPr>
              <w:t>D.Lgs.</w:t>
            </w:r>
            <w:proofErr w:type="spellEnd"/>
            <w:r w:rsidRPr="008A3B30">
              <w:rPr>
                <w:rFonts w:ascii="Arial" w:hAnsi="Arial" w:cs="Tahoma"/>
                <w:b/>
                <w:bCs/>
                <w:sz w:val="20"/>
              </w:rPr>
              <w:t xml:space="preserve"> 31 marzo 2023, n. 36 e </w:t>
            </w:r>
            <w:proofErr w:type="spellStart"/>
            <w:r w:rsidRPr="008A3B30">
              <w:rPr>
                <w:rFonts w:ascii="Arial" w:hAnsi="Arial" w:cs="Tahoma"/>
                <w:b/>
                <w:bCs/>
                <w:sz w:val="20"/>
              </w:rPr>
              <w:t>s.m.i.</w:t>
            </w:r>
            <w:proofErr w:type="spellEnd"/>
            <w:r w:rsidRPr="008A3B30">
              <w:rPr>
                <w:rFonts w:ascii="Arial" w:hAnsi="Arial" w:cs="Tahoma"/>
                <w:b/>
                <w:bCs/>
                <w:sz w:val="20"/>
              </w:rPr>
              <w:t>)</w:t>
            </w:r>
          </w:p>
          <w:p w14:paraId="19B705D9" w14:textId="77777777" w:rsidR="008A3B30" w:rsidRPr="008A3B30" w:rsidRDefault="008A3B30" w:rsidP="008A3B30">
            <w:pPr>
              <w:spacing w:after="0"/>
              <w:jc w:val="center"/>
              <w:rPr>
                <w:rFonts w:ascii="Arial" w:hAnsi="Arial" w:cs="Tahoma"/>
                <w:b/>
                <w:bCs/>
                <w:sz w:val="20"/>
              </w:rPr>
            </w:pPr>
          </w:p>
          <w:p w14:paraId="1D6808F0" w14:textId="77777777" w:rsidR="008A3B30" w:rsidRDefault="008A3B30" w:rsidP="008A3B30">
            <w:pPr>
              <w:spacing w:after="0"/>
              <w:jc w:val="center"/>
              <w:rPr>
                <w:rFonts w:ascii="Arial" w:hAnsi="Arial" w:cs="Tahoma"/>
                <w:sz w:val="20"/>
              </w:rPr>
            </w:pPr>
            <w:r w:rsidRPr="008A3B30">
              <w:rPr>
                <w:rFonts w:ascii="Arial" w:hAnsi="Arial" w:cs="Tahoma"/>
                <w:sz w:val="20"/>
              </w:rPr>
              <w:t>Criteri per l’applicazione delle riduzioni ed esclusioni per mancato rispetto delle regole sugli appalti pubblici (</w:t>
            </w:r>
            <w:proofErr w:type="spellStart"/>
            <w:r w:rsidRPr="008A3B30">
              <w:rPr>
                <w:rFonts w:ascii="Arial" w:hAnsi="Arial" w:cs="Tahoma"/>
                <w:sz w:val="20"/>
              </w:rPr>
              <w:t>D.Lgs.</w:t>
            </w:r>
            <w:proofErr w:type="spellEnd"/>
            <w:r w:rsidRPr="008A3B30">
              <w:rPr>
                <w:rFonts w:ascii="Arial" w:hAnsi="Arial" w:cs="Tahoma"/>
                <w:sz w:val="20"/>
              </w:rPr>
              <w:t xml:space="preserve"> 17 marzo 2023 n. 42, art. 16) in coerenza con le linee guida contenute nell’allegato della decisione C (2019) 3452 </w:t>
            </w:r>
            <w:proofErr w:type="spellStart"/>
            <w:r w:rsidRPr="008A3B30">
              <w:rPr>
                <w:rFonts w:ascii="Arial" w:hAnsi="Arial" w:cs="Tahoma"/>
                <w:i/>
                <w:iCs/>
                <w:sz w:val="20"/>
              </w:rPr>
              <w:t>final</w:t>
            </w:r>
            <w:proofErr w:type="spellEnd"/>
            <w:r w:rsidRPr="008A3B30">
              <w:rPr>
                <w:rFonts w:ascii="Arial" w:hAnsi="Arial" w:cs="Tahoma"/>
                <w:i/>
                <w:iCs/>
                <w:sz w:val="20"/>
              </w:rPr>
              <w:t xml:space="preserve"> </w:t>
            </w:r>
            <w:r w:rsidRPr="008A3B30">
              <w:rPr>
                <w:rFonts w:ascii="Arial" w:hAnsi="Arial" w:cs="Tahoma"/>
                <w:sz w:val="20"/>
              </w:rPr>
              <w:t>del 14 maggio 2019</w:t>
            </w:r>
          </w:p>
          <w:p w14:paraId="3B2B8E05" w14:textId="77777777" w:rsidR="00CF15F8" w:rsidRPr="008A3B30" w:rsidRDefault="00CF15F8" w:rsidP="008A3B30">
            <w:pPr>
              <w:spacing w:after="0"/>
              <w:jc w:val="center"/>
              <w:rPr>
                <w:rFonts w:ascii="Arial" w:hAnsi="Arial" w:cs="Tahoma"/>
                <w:sz w:val="20"/>
              </w:rPr>
            </w:pPr>
          </w:p>
          <w:p w14:paraId="10F41D73" w14:textId="2F0CBD92" w:rsidR="0007517E" w:rsidRPr="00CF15F8" w:rsidRDefault="0007517E" w:rsidP="00CF15F8">
            <w:pPr>
              <w:pStyle w:val="Titolo1"/>
              <w:jc w:val="center"/>
            </w:pPr>
            <w:bookmarkStart w:id="7" w:name="_Toc166171026"/>
            <w:r w:rsidRPr="00CF15F8">
              <w:rPr>
                <w:rFonts w:ascii="Arial" w:eastAsia="Calibri" w:hAnsi="Arial" w:cs="Arial"/>
                <w:b w:val="0"/>
                <w:bCs w:val="0"/>
                <w:color w:val="auto"/>
                <w:sz w:val="24"/>
                <w:szCs w:val="24"/>
                <w:lang w:val="it-IT" w:eastAsia="en-US"/>
              </w:rPr>
              <w:t>CHECK LIST 4</w:t>
            </w:r>
            <w:r w:rsidR="00CF15F8" w:rsidRPr="00CF15F8">
              <w:rPr>
                <w:rFonts w:ascii="Arial" w:eastAsia="Calibri" w:hAnsi="Arial" w:cs="Arial"/>
                <w:b w:val="0"/>
                <w:bCs w:val="0"/>
                <w:color w:val="auto"/>
                <w:sz w:val="24"/>
                <w:szCs w:val="24"/>
                <w:lang w:val="it-IT" w:eastAsia="en-US"/>
              </w:rPr>
              <w:t xml:space="preserve"> </w:t>
            </w:r>
            <w:r w:rsidRPr="00CF15F8">
              <w:rPr>
                <w:rFonts w:ascii="Arial" w:eastAsia="Calibri" w:hAnsi="Arial" w:cs="Arial"/>
                <w:b w:val="0"/>
                <w:bCs w:val="0"/>
                <w:color w:val="auto"/>
                <w:sz w:val="24"/>
                <w:szCs w:val="24"/>
                <w:lang w:val="it-IT" w:eastAsia="en-US"/>
              </w:rPr>
              <w:t>– ESECUZIONE</w:t>
            </w:r>
            <w:bookmarkEnd w:id="7"/>
          </w:p>
        </w:tc>
      </w:tr>
    </w:tbl>
    <w:p w14:paraId="163E7C5A" w14:textId="77777777" w:rsidR="0007517E" w:rsidRDefault="0007517E" w:rsidP="00CE6FCF">
      <w:pPr>
        <w:rPr>
          <w:bCs/>
          <w:sz w:val="22"/>
          <w:szCs w:val="22"/>
        </w:rPr>
      </w:pPr>
    </w:p>
    <w:p w14:paraId="7635489C" w14:textId="77777777" w:rsidR="0007517E" w:rsidRDefault="0007517E" w:rsidP="00CE6FCF">
      <w:pPr>
        <w:rPr>
          <w:bCs/>
          <w:sz w:val="22"/>
          <w:szCs w:val="22"/>
        </w:rPr>
      </w:pPr>
    </w:p>
    <w:p w14:paraId="752F6E8D" w14:textId="77777777" w:rsidR="0007517E" w:rsidRDefault="0007517E" w:rsidP="00CE6FCF">
      <w:pPr>
        <w:rPr>
          <w:bCs/>
          <w:sz w:val="22"/>
          <w:szCs w:val="22"/>
        </w:rPr>
      </w:pPr>
    </w:p>
    <w:p w14:paraId="37B12091" w14:textId="77777777" w:rsidR="004968D6" w:rsidRDefault="004968D6" w:rsidP="00CE6FCF">
      <w:pPr>
        <w:rPr>
          <w:bCs/>
          <w:sz w:val="22"/>
          <w:szCs w:val="22"/>
        </w:rPr>
      </w:pPr>
    </w:p>
    <w:p w14:paraId="213B3292" w14:textId="77777777" w:rsidR="004968D6" w:rsidRDefault="004968D6" w:rsidP="00CE6FCF">
      <w:pPr>
        <w:rPr>
          <w:bCs/>
          <w:sz w:val="22"/>
          <w:szCs w:val="22"/>
        </w:rPr>
      </w:pPr>
    </w:p>
    <w:p w14:paraId="19F84ABE" w14:textId="05927847" w:rsidR="0007517E" w:rsidRPr="0007517E" w:rsidRDefault="008F2EDB" w:rsidP="008F2EDB">
      <w:pPr>
        <w:spacing w:after="0"/>
        <w:rPr>
          <w:bCs/>
          <w:sz w:val="22"/>
          <w:szCs w:val="22"/>
        </w:rPr>
      </w:pPr>
      <w:r>
        <w:rPr>
          <w:bCs/>
          <w:sz w:val="22"/>
          <w:szCs w:val="22"/>
        </w:rPr>
        <w:br w:type="page"/>
      </w:r>
    </w:p>
    <w:tbl>
      <w:tblPr>
        <w:tblpPr w:leftFromText="141" w:rightFromText="141" w:vertAnchor="text" w:tblpY="1"/>
        <w:tblOverlap w:val="never"/>
        <w:tblW w:w="5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1"/>
        <w:gridCol w:w="1245"/>
        <w:gridCol w:w="2762"/>
        <w:gridCol w:w="5031"/>
      </w:tblGrid>
      <w:tr w:rsidR="0007517E" w:rsidRPr="00575CFC" w14:paraId="6EA3606C" w14:textId="77777777" w:rsidTr="00E85CD0">
        <w:trPr>
          <w:trHeight w:val="704"/>
          <w:tblHeader/>
        </w:trPr>
        <w:tc>
          <w:tcPr>
            <w:tcW w:w="2170" w:type="pct"/>
            <w:shd w:val="clear" w:color="auto" w:fill="auto"/>
          </w:tcPr>
          <w:p w14:paraId="65582187"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lastRenderedPageBreak/>
              <w:t>Descrizione</w:t>
            </w:r>
          </w:p>
        </w:tc>
        <w:tc>
          <w:tcPr>
            <w:tcW w:w="85" w:type="pct"/>
            <w:shd w:val="clear" w:color="auto" w:fill="auto"/>
          </w:tcPr>
          <w:p w14:paraId="010B3554"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Riferimenti normativi</w:t>
            </w:r>
          </w:p>
        </w:tc>
        <w:tc>
          <w:tcPr>
            <w:tcW w:w="1004" w:type="pct"/>
            <w:shd w:val="clear" w:color="auto" w:fill="auto"/>
          </w:tcPr>
          <w:p w14:paraId="26097F9B"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Rif. codice irregolarità decisione UE</w:t>
            </w:r>
          </w:p>
        </w:tc>
        <w:tc>
          <w:tcPr>
            <w:tcW w:w="1741" w:type="pct"/>
            <w:shd w:val="clear" w:color="auto" w:fill="auto"/>
          </w:tcPr>
          <w:p w14:paraId="5571179A"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 di riduzione applicabile</w:t>
            </w:r>
          </w:p>
        </w:tc>
      </w:tr>
      <w:tr w:rsidR="0007517E" w:rsidRPr="00575CFC" w14:paraId="759B7185" w14:textId="77777777" w:rsidTr="00E85CD0">
        <w:trPr>
          <w:trHeight w:val="1337"/>
        </w:trPr>
        <w:tc>
          <w:tcPr>
            <w:tcW w:w="2170" w:type="pct"/>
            <w:shd w:val="clear" w:color="auto" w:fill="auto"/>
          </w:tcPr>
          <w:p w14:paraId="0CB6FFEE" w14:textId="77777777" w:rsidR="00550825" w:rsidRDefault="0007517E" w:rsidP="004968D6">
            <w:pPr>
              <w:spacing w:after="0"/>
              <w:jc w:val="both"/>
              <w:rPr>
                <w:rFonts w:ascii="Calibri" w:hAnsi="Calibri" w:cs="Calibri"/>
                <w:b/>
                <w:bCs/>
                <w:sz w:val="22"/>
                <w:szCs w:val="22"/>
              </w:rPr>
            </w:pPr>
            <w:r w:rsidRPr="00550825">
              <w:rPr>
                <w:rFonts w:ascii="Calibri" w:hAnsi="Calibri" w:cs="Calibri"/>
                <w:b/>
                <w:bCs/>
                <w:sz w:val="22"/>
                <w:szCs w:val="22"/>
              </w:rPr>
              <w:t>1. Appalti di lavori</w:t>
            </w:r>
          </w:p>
          <w:p w14:paraId="63850821" w14:textId="77777777" w:rsidR="0007517E" w:rsidRPr="00550825" w:rsidRDefault="0007517E" w:rsidP="004968D6">
            <w:pPr>
              <w:spacing w:after="0"/>
              <w:jc w:val="both"/>
              <w:rPr>
                <w:rFonts w:ascii="Calibri" w:hAnsi="Calibri" w:cs="Calibri"/>
                <w:b/>
                <w:bCs/>
                <w:sz w:val="22"/>
                <w:szCs w:val="22"/>
              </w:rPr>
            </w:pPr>
            <w:r w:rsidRPr="00550825">
              <w:rPr>
                <w:rFonts w:ascii="Calibri" w:hAnsi="Calibri" w:cs="Calibri"/>
                <w:bCs/>
                <w:sz w:val="22"/>
                <w:szCs w:val="22"/>
              </w:rPr>
              <w:t>1.1 È stato nominato il direttore dei lavori con le modalità e secondo i requisiti prescritti?</w:t>
            </w:r>
          </w:p>
        </w:tc>
        <w:tc>
          <w:tcPr>
            <w:tcW w:w="85" w:type="pct"/>
            <w:shd w:val="clear" w:color="auto" w:fill="auto"/>
          </w:tcPr>
          <w:p w14:paraId="0195BC73"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114 commi 2 e 6, Allegato II.14</w:t>
            </w:r>
          </w:p>
        </w:tc>
        <w:tc>
          <w:tcPr>
            <w:tcW w:w="1004" w:type="pct"/>
            <w:shd w:val="clear" w:color="auto" w:fill="auto"/>
          </w:tcPr>
          <w:p w14:paraId="686B2ED0"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72EFD3C0"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w:t>
            </w:r>
          </w:p>
        </w:tc>
      </w:tr>
      <w:tr w:rsidR="0007517E" w:rsidRPr="00575CFC" w14:paraId="55DD8CDD" w14:textId="77777777" w:rsidTr="00E85CD0">
        <w:tc>
          <w:tcPr>
            <w:tcW w:w="2170" w:type="pct"/>
            <w:shd w:val="clear" w:color="auto" w:fill="auto"/>
          </w:tcPr>
          <w:p w14:paraId="675EF66C"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Cs/>
                <w:sz w:val="22"/>
                <w:szCs w:val="22"/>
              </w:rPr>
              <w:t>1.2.  In relazione alla complessità dell'intervento, è stato eventualmente formato un ufficio di direzione dei lavori, costituito da uno o più direttori operativi e da ispettori di cantiere, e dalle figure previste nell'allegato I.9, in possesso dei requisiti prescritti?</w:t>
            </w:r>
          </w:p>
        </w:tc>
        <w:tc>
          <w:tcPr>
            <w:tcW w:w="85" w:type="pct"/>
            <w:shd w:val="clear" w:color="auto" w:fill="auto"/>
          </w:tcPr>
          <w:p w14:paraId="412077DC"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114 comma 2, Allegato II.14</w:t>
            </w:r>
          </w:p>
        </w:tc>
        <w:tc>
          <w:tcPr>
            <w:tcW w:w="1004" w:type="pct"/>
            <w:shd w:val="clear" w:color="auto" w:fill="auto"/>
          </w:tcPr>
          <w:p w14:paraId="15A2F89C"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2828294D"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w:t>
            </w:r>
          </w:p>
          <w:p w14:paraId="27C54465" w14:textId="77777777" w:rsidR="0007517E" w:rsidRPr="00550825" w:rsidRDefault="0007517E" w:rsidP="004968D6">
            <w:pPr>
              <w:spacing w:after="0"/>
              <w:rPr>
                <w:rFonts w:ascii="Calibri" w:hAnsi="Calibri" w:cs="Calibri"/>
                <w:b/>
                <w:bCs/>
                <w:sz w:val="22"/>
                <w:szCs w:val="22"/>
              </w:rPr>
            </w:pPr>
          </w:p>
        </w:tc>
      </w:tr>
      <w:tr w:rsidR="0007517E" w:rsidRPr="00575CFC" w14:paraId="69FD5BE0" w14:textId="77777777" w:rsidTr="00E85CD0">
        <w:tc>
          <w:tcPr>
            <w:tcW w:w="2170" w:type="pct"/>
            <w:shd w:val="clear" w:color="auto" w:fill="auto"/>
          </w:tcPr>
          <w:p w14:paraId="2F71E0A3"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Cs/>
                <w:sz w:val="22"/>
                <w:szCs w:val="22"/>
              </w:rPr>
              <w:t>1.3. È stato nominato il coordinatore in materia di salute e di sicurezza durante l'esecuzione previsto dal decreto legislativo 9 aprile 2008, n. 81?</w:t>
            </w:r>
            <w:r w:rsidR="00550825">
              <w:rPr>
                <w:rFonts w:ascii="Calibri" w:hAnsi="Calibri" w:cs="Calibri"/>
                <w:bCs/>
                <w:sz w:val="22"/>
                <w:szCs w:val="22"/>
              </w:rPr>
              <w:t xml:space="preserve"> </w:t>
            </w:r>
            <w:r w:rsidRPr="00550825">
              <w:rPr>
                <w:rFonts w:ascii="Calibri" w:hAnsi="Calibri" w:cs="Calibri"/>
                <w:bCs/>
                <w:sz w:val="22"/>
                <w:szCs w:val="22"/>
              </w:rPr>
              <w:t>(nel caso di contratti di importo non superiore a 1 milione di euro e comunque in assenza di lavori complessi e di rischi di interferenze, il direttore dei lavori, se in possesso dei requisiti richiesti dalla normativa vigente sulla sicurezza, svolge anche le funzioni di coordinatore per la sicurezza in fase di esecuzione. Se il direttore dei lavori non può svolgere tali funzioni, la stazione appaltante designa almeno un direttore operativo in possesso dei requisiti)</w:t>
            </w:r>
          </w:p>
        </w:tc>
        <w:tc>
          <w:tcPr>
            <w:tcW w:w="85" w:type="pct"/>
            <w:shd w:val="clear" w:color="auto" w:fill="auto"/>
          </w:tcPr>
          <w:p w14:paraId="3EC3ABB3"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114 commi 1 e 4, Allegato II.14</w:t>
            </w:r>
          </w:p>
        </w:tc>
        <w:tc>
          <w:tcPr>
            <w:tcW w:w="1004" w:type="pct"/>
            <w:shd w:val="clear" w:color="auto" w:fill="auto"/>
          </w:tcPr>
          <w:p w14:paraId="739ECDBD"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2E47B217"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w:t>
            </w:r>
          </w:p>
          <w:p w14:paraId="0F87DB86" w14:textId="77777777" w:rsidR="0007517E" w:rsidRPr="00550825" w:rsidRDefault="0007517E" w:rsidP="004968D6">
            <w:pPr>
              <w:spacing w:after="0"/>
              <w:rPr>
                <w:rFonts w:ascii="Calibri" w:hAnsi="Calibri" w:cs="Calibri"/>
                <w:b/>
                <w:bCs/>
                <w:sz w:val="22"/>
                <w:szCs w:val="22"/>
              </w:rPr>
            </w:pPr>
          </w:p>
        </w:tc>
      </w:tr>
      <w:tr w:rsidR="0007517E" w:rsidRPr="00575CFC" w14:paraId="2E7C19B7" w14:textId="77777777" w:rsidTr="00E85CD0">
        <w:tc>
          <w:tcPr>
            <w:tcW w:w="2170" w:type="pct"/>
            <w:shd w:val="clear" w:color="auto" w:fill="auto"/>
          </w:tcPr>
          <w:p w14:paraId="37BA830E"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Cs/>
                <w:sz w:val="22"/>
                <w:szCs w:val="22"/>
              </w:rPr>
              <w:t>1.4. Le modalità con cui il direttore dei lavori effettua l'attività di direzione, controllo e contabilità dei lavori sono conformi a quanto stabilito dall’Allegato II.14?</w:t>
            </w:r>
          </w:p>
        </w:tc>
        <w:tc>
          <w:tcPr>
            <w:tcW w:w="85" w:type="pct"/>
            <w:shd w:val="clear" w:color="auto" w:fill="auto"/>
          </w:tcPr>
          <w:p w14:paraId="09429265"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115, commi 1 e 2</w:t>
            </w:r>
          </w:p>
          <w:p w14:paraId="59F6EC28"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Allegato II.14</w:t>
            </w:r>
          </w:p>
        </w:tc>
        <w:tc>
          <w:tcPr>
            <w:tcW w:w="1004" w:type="pct"/>
            <w:shd w:val="clear" w:color="auto" w:fill="auto"/>
          </w:tcPr>
          <w:p w14:paraId="70CE8E99"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3F417C24"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5 %</w:t>
            </w:r>
          </w:p>
          <w:p w14:paraId="4E4454F5" w14:textId="77777777" w:rsidR="0007517E" w:rsidRPr="00550825" w:rsidRDefault="0007517E" w:rsidP="004968D6">
            <w:pPr>
              <w:spacing w:after="0"/>
              <w:rPr>
                <w:rFonts w:ascii="Calibri" w:hAnsi="Calibri" w:cs="Calibri"/>
                <w:b/>
                <w:bCs/>
                <w:sz w:val="22"/>
                <w:szCs w:val="22"/>
              </w:rPr>
            </w:pPr>
          </w:p>
        </w:tc>
      </w:tr>
      <w:tr w:rsidR="0007517E" w:rsidRPr="00575CFC" w14:paraId="3B5D5B74" w14:textId="77777777" w:rsidTr="00E85CD0">
        <w:tc>
          <w:tcPr>
            <w:tcW w:w="2170" w:type="pct"/>
            <w:shd w:val="clear" w:color="auto" w:fill="auto"/>
          </w:tcPr>
          <w:p w14:paraId="69F34BBB"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Cs/>
                <w:sz w:val="22"/>
                <w:szCs w:val="22"/>
              </w:rPr>
              <w:t xml:space="preserve">1.5. È stato emesso il certificato di collaudo entro </w:t>
            </w:r>
            <w:proofErr w:type="gramStart"/>
            <w:r w:rsidRPr="00550825">
              <w:rPr>
                <w:rFonts w:ascii="Calibri" w:hAnsi="Calibri" w:cs="Calibri"/>
                <w:bCs/>
                <w:sz w:val="22"/>
                <w:szCs w:val="22"/>
              </w:rPr>
              <w:t>6</w:t>
            </w:r>
            <w:proofErr w:type="gramEnd"/>
            <w:r w:rsidRPr="00550825">
              <w:rPr>
                <w:rFonts w:ascii="Calibri" w:hAnsi="Calibri" w:cs="Calibri"/>
                <w:bCs/>
                <w:sz w:val="22"/>
                <w:szCs w:val="22"/>
              </w:rPr>
              <w:t xml:space="preserve"> mesi dall’ultimazione dei lavori?</w:t>
            </w:r>
            <w:r w:rsidR="00550825">
              <w:rPr>
                <w:rFonts w:ascii="Calibri" w:hAnsi="Calibri" w:cs="Calibri"/>
                <w:bCs/>
                <w:sz w:val="22"/>
                <w:szCs w:val="22"/>
              </w:rPr>
              <w:t xml:space="preserve"> </w:t>
            </w:r>
            <w:r w:rsidRPr="00550825">
              <w:rPr>
                <w:rFonts w:ascii="Calibri" w:hAnsi="Calibri" w:cs="Calibri"/>
                <w:bCs/>
                <w:sz w:val="22"/>
                <w:szCs w:val="22"/>
              </w:rPr>
              <w:t>(il termine può essere elevato a un anno in casi di particolare complessità previsti dall’Allegato II.14, oppure ridotto nei casi di limitata</w:t>
            </w:r>
            <w:r w:rsidR="00550825" w:rsidRPr="00550825">
              <w:rPr>
                <w:rFonts w:ascii="Calibri" w:hAnsi="Calibri" w:cs="Calibri"/>
                <w:bCs/>
                <w:sz w:val="22"/>
                <w:szCs w:val="22"/>
              </w:rPr>
              <w:t xml:space="preserve"> </w:t>
            </w:r>
            <w:r w:rsidRPr="00550825">
              <w:rPr>
                <w:rFonts w:ascii="Calibri" w:hAnsi="Calibri" w:cs="Calibri"/>
                <w:bCs/>
                <w:sz w:val="22"/>
                <w:szCs w:val="22"/>
              </w:rPr>
              <w:t>complessità se previsto dalla lettera d’incarico)</w:t>
            </w:r>
          </w:p>
        </w:tc>
        <w:tc>
          <w:tcPr>
            <w:tcW w:w="85" w:type="pct"/>
            <w:shd w:val="clear" w:color="auto" w:fill="auto"/>
          </w:tcPr>
          <w:p w14:paraId="35AD455D"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116, comma 2</w:t>
            </w:r>
          </w:p>
          <w:p w14:paraId="534AC0FF"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Allegato II.14</w:t>
            </w:r>
          </w:p>
        </w:tc>
        <w:tc>
          <w:tcPr>
            <w:tcW w:w="1004" w:type="pct"/>
            <w:shd w:val="clear" w:color="auto" w:fill="auto"/>
          </w:tcPr>
          <w:p w14:paraId="75DAEA06"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6A50DDE4"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w:t>
            </w:r>
          </w:p>
        </w:tc>
      </w:tr>
      <w:tr w:rsidR="0007517E" w:rsidRPr="00575CFC" w14:paraId="5BCBAA83" w14:textId="77777777" w:rsidTr="00E85CD0">
        <w:tc>
          <w:tcPr>
            <w:tcW w:w="2170" w:type="pct"/>
            <w:shd w:val="clear" w:color="auto" w:fill="auto"/>
          </w:tcPr>
          <w:p w14:paraId="078A5300"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Cs/>
                <w:sz w:val="22"/>
                <w:szCs w:val="22"/>
              </w:rPr>
              <w:t>1.6. Sono stati nominati da 1 a 3 collaudatori secondo le modalità e con i requisiti prescritti?</w:t>
            </w:r>
          </w:p>
        </w:tc>
        <w:tc>
          <w:tcPr>
            <w:tcW w:w="85" w:type="pct"/>
            <w:shd w:val="clear" w:color="auto" w:fill="auto"/>
          </w:tcPr>
          <w:p w14:paraId="609EE304"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116, comma 4</w:t>
            </w:r>
          </w:p>
        </w:tc>
        <w:tc>
          <w:tcPr>
            <w:tcW w:w="1004" w:type="pct"/>
            <w:shd w:val="clear" w:color="auto" w:fill="auto"/>
          </w:tcPr>
          <w:p w14:paraId="4A77FD40"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783B5032"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w:t>
            </w:r>
          </w:p>
          <w:p w14:paraId="1680871A" w14:textId="77777777" w:rsidR="0007517E" w:rsidRPr="00550825" w:rsidRDefault="0007517E" w:rsidP="004968D6">
            <w:pPr>
              <w:spacing w:after="0"/>
              <w:rPr>
                <w:rFonts w:ascii="Calibri" w:hAnsi="Calibri" w:cs="Calibri"/>
                <w:b/>
                <w:bCs/>
                <w:sz w:val="22"/>
                <w:szCs w:val="22"/>
              </w:rPr>
            </w:pPr>
          </w:p>
        </w:tc>
      </w:tr>
      <w:tr w:rsidR="0007517E" w:rsidRPr="00575CFC" w14:paraId="20A3D7E3" w14:textId="77777777" w:rsidTr="00572510">
        <w:trPr>
          <w:trHeight w:val="698"/>
        </w:trPr>
        <w:tc>
          <w:tcPr>
            <w:tcW w:w="2170" w:type="pct"/>
            <w:shd w:val="clear" w:color="auto" w:fill="auto"/>
          </w:tcPr>
          <w:p w14:paraId="2F595B07" w14:textId="19030350" w:rsidR="00572510" w:rsidRPr="00572510" w:rsidRDefault="0007517E" w:rsidP="00572510">
            <w:pPr>
              <w:spacing w:after="0"/>
              <w:jc w:val="both"/>
              <w:rPr>
                <w:rFonts w:ascii="Calibri" w:hAnsi="Calibri" w:cs="Calibri"/>
                <w:bCs/>
                <w:sz w:val="22"/>
                <w:szCs w:val="22"/>
              </w:rPr>
            </w:pPr>
            <w:r w:rsidRPr="00550825">
              <w:rPr>
                <w:rFonts w:ascii="Calibri" w:hAnsi="Calibri" w:cs="Calibri"/>
                <w:bCs/>
                <w:sz w:val="22"/>
                <w:szCs w:val="22"/>
              </w:rPr>
              <w:lastRenderedPageBreak/>
              <w:t>1.7. Le modalità tecniche e i tempi di svolgimento del collaudo sono conformi a quanto prescritto?</w:t>
            </w:r>
          </w:p>
        </w:tc>
        <w:tc>
          <w:tcPr>
            <w:tcW w:w="85" w:type="pct"/>
            <w:shd w:val="clear" w:color="auto" w:fill="auto"/>
          </w:tcPr>
          <w:p w14:paraId="1205E38D"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116,</w:t>
            </w:r>
            <w:r w:rsidR="00550825" w:rsidRPr="00550825">
              <w:rPr>
                <w:rFonts w:ascii="Calibri" w:hAnsi="Calibri" w:cs="Calibri"/>
                <w:bCs/>
                <w:sz w:val="22"/>
                <w:szCs w:val="22"/>
              </w:rPr>
              <w:t xml:space="preserve"> </w:t>
            </w:r>
            <w:r w:rsidRPr="00550825">
              <w:rPr>
                <w:rFonts w:ascii="Calibri" w:hAnsi="Calibri" w:cs="Calibri"/>
                <w:bCs/>
                <w:sz w:val="22"/>
                <w:szCs w:val="22"/>
              </w:rPr>
              <w:t>comma 7</w:t>
            </w:r>
            <w:r w:rsidR="00550825" w:rsidRPr="00550825">
              <w:rPr>
                <w:rFonts w:ascii="Calibri" w:hAnsi="Calibri" w:cs="Calibri"/>
                <w:bCs/>
                <w:sz w:val="22"/>
                <w:szCs w:val="22"/>
              </w:rPr>
              <w:t xml:space="preserve"> - </w:t>
            </w:r>
            <w:r w:rsidRPr="00550825">
              <w:rPr>
                <w:rFonts w:ascii="Calibri" w:hAnsi="Calibri" w:cs="Calibri"/>
                <w:bCs/>
                <w:sz w:val="22"/>
                <w:szCs w:val="22"/>
              </w:rPr>
              <w:t>Allegato II.14</w:t>
            </w:r>
          </w:p>
        </w:tc>
        <w:tc>
          <w:tcPr>
            <w:tcW w:w="1004" w:type="pct"/>
            <w:shd w:val="clear" w:color="auto" w:fill="auto"/>
          </w:tcPr>
          <w:p w14:paraId="06F7610F"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5B531ED7"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w:t>
            </w:r>
          </w:p>
          <w:p w14:paraId="1ED30642" w14:textId="77777777" w:rsidR="0007517E" w:rsidRPr="00550825" w:rsidRDefault="0007517E" w:rsidP="004968D6">
            <w:pPr>
              <w:spacing w:after="0"/>
              <w:rPr>
                <w:rFonts w:ascii="Calibri" w:hAnsi="Calibri" w:cs="Calibri"/>
                <w:b/>
                <w:bCs/>
                <w:sz w:val="22"/>
                <w:szCs w:val="22"/>
              </w:rPr>
            </w:pPr>
          </w:p>
        </w:tc>
      </w:tr>
      <w:tr w:rsidR="0007517E" w:rsidRPr="00575CFC" w14:paraId="06F6F76A" w14:textId="77777777" w:rsidTr="008F2EDB">
        <w:trPr>
          <w:trHeight w:val="1301"/>
        </w:trPr>
        <w:tc>
          <w:tcPr>
            <w:tcW w:w="2170" w:type="pct"/>
            <w:shd w:val="clear" w:color="auto" w:fill="auto"/>
          </w:tcPr>
          <w:p w14:paraId="489DE500"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
                <w:bCs/>
                <w:sz w:val="22"/>
                <w:szCs w:val="22"/>
              </w:rPr>
              <w:t>2 Appalti di servizi e forniture</w:t>
            </w:r>
          </w:p>
          <w:p w14:paraId="6C66FA0D"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Cs/>
                <w:sz w:val="22"/>
                <w:szCs w:val="22"/>
              </w:rPr>
              <w:t>2.1. L’affidamento rientra fra i contratti di servizi e forniture di particolare importanza, per qualità o importo delle prestazioni, individuati dall’Allegato II.14, per cui il direttore dell'esecuzione deve essere diverso dal RUP?</w:t>
            </w:r>
          </w:p>
        </w:tc>
        <w:tc>
          <w:tcPr>
            <w:tcW w:w="85" w:type="pct"/>
            <w:shd w:val="clear" w:color="auto" w:fill="auto"/>
          </w:tcPr>
          <w:p w14:paraId="4593C8BF"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114, comma 8,</w:t>
            </w:r>
          </w:p>
          <w:p w14:paraId="51892353"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Allegato II.14</w:t>
            </w:r>
            <w:r w:rsidR="00550825">
              <w:rPr>
                <w:rFonts w:ascii="Calibri" w:hAnsi="Calibri" w:cs="Calibri"/>
                <w:bCs/>
                <w:sz w:val="22"/>
                <w:szCs w:val="22"/>
              </w:rPr>
              <w:t xml:space="preserve">, </w:t>
            </w:r>
            <w:r w:rsidRPr="00550825">
              <w:rPr>
                <w:rFonts w:ascii="Calibri" w:hAnsi="Calibri" w:cs="Calibri"/>
                <w:bCs/>
                <w:sz w:val="22"/>
                <w:szCs w:val="22"/>
              </w:rPr>
              <w:t>comma 1, lett. b)</w:t>
            </w:r>
          </w:p>
        </w:tc>
        <w:tc>
          <w:tcPr>
            <w:tcW w:w="1004" w:type="pct"/>
            <w:shd w:val="clear" w:color="auto" w:fill="auto"/>
          </w:tcPr>
          <w:p w14:paraId="151CFC20"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14010A5B" w14:textId="77777777" w:rsidR="0007517E" w:rsidRPr="00550825" w:rsidRDefault="0007517E" w:rsidP="004968D6">
            <w:pPr>
              <w:spacing w:after="0"/>
              <w:rPr>
                <w:rFonts w:ascii="Calibri" w:hAnsi="Calibri" w:cs="Calibri"/>
                <w:b/>
                <w:bCs/>
                <w:sz w:val="22"/>
                <w:szCs w:val="22"/>
              </w:rPr>
            </w:pPr>
          </w:p>
        </w:tc>
      </w:tr>
      <w:tr w:rsidR="0007517E" w:rsidRPr="00575CFC" w14:paraId="727C95AA" w14:textId="77777777" w:rsidTr="00E85CD0">
        <w:tc>
          <w:tcPr>
            <w:tcW w:w="2170" w:type="pct"/>
            <w:shd w:val="clear" w:color="auto" w:fill="auto"/>
          </w:tcPr>
          <w:p w14:paraId="4B7E5362"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Cs/>
                <w:sz w:val="22"/>
                <w:szCs w:val="22"/>
              </w:rPr>
              <w:t>2.2. Nel caso di contratti di servizi e forniture di particolare importanza, sono stati eventualmente nominati uno o più assistenti con funzioni di direttore operativo per svolgere i compiti e coadiuvare il direttore dell'esecuzione? </w:t>
            </w:r>
          </w:p>
        </w:tc>
        <w:tc>
          <w:tcPr>
            <w:tcW w:w="85" w:type="pct"/>
            <w:shd w:val="clear" w:color="auto" w:fill="auto"/>
          </w:tcPr>
          <w:p w14:paraId="4851A115"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114, comma 10,</w:t>
            </w:r>
          </w:p>
          <w:p w14:paraId="7E9D6B3B"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Allegato II.14</w:t>
            </w:r>
          </w:p>
        </w:tc>
        <w:tc>
          <w:tcPr>
            <w:tcW w:w="1004" w:type="pct"/>
            <w:shd w:val="clear" w:color="auto" w:fill="auto"/>
          </w:tcPr>
          <w:p w14:paraId="7827B702"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26A4BC3E"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w:t>
            </w:r>
          </w:p>
          <w:p w14:paraId="18D65B63" w14:textId="77777777" w:rsidR="0007517E" w:rsidRPr="00550825" w:rsidRDefault="0007517E" w:rsidP="004968D6">
            <w:pPr>
              <w:spacing w:after="0"/>
              <w:rPr>
                <w:rFonts w:ascii="Calibri" w:hAnsi="Calibri" w:cs="Calibri"/>
                <w:b/>
                <w:bCs/>
                <w:sz w:val="22"/>
                <w:szCs w:val="22"/>
              </w:rPr>
            </w:pPr>
          </w:p>
        </w:tc>
      </w:tr>
      <w:tr w:rsidR="0007517E" w:rsidRPr="00575CFC" w14:paraId="112FCCF0" w14:textId="77777777" w:rsidTr="00E85CD0">
        <w:tc>
          <w:tcPr>
            <w:tcW w:w="2170" w:type="pct"/>
            <w:shd w:val="clear" w:color="auto" w:fill="auto"/>
          </w:tcPr>
          <w:p w14:paraId="30869D82"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Cs/>
                <w:sz w:val="22"/>
                <w:szCs w:val="22"/>
              </w:rPr>
              <w:t>2.3. Qualora le stazioni appaltanti non dispongano al loro interno delle competenze o del personale necessario ad espletare l’attività, il direttore dell’esecuzione è stato individuato con le modalità e secondo i requisiti prescritti?</w:t>
            </w:r>
          </w:p>
        </w:tc>
        <w:tc>
          <w:tcPr>
            <w:tcW w:w="85" w:type="pct"/>
            <w:shd w:val="clear" w:color="auto" w:fill="auto"/>
          </w:tcPr>
          <w:p w14:paraId="37555CB8"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114, commi 6 e 9</w:t>
            </w:r>
          </w:p>
        </w:tc>
        <w:tc>
          <w:tcPr>
            <w:tcW w:w="1004" w:type="pct"/>
            <w:shd w:val="clear" w:color="auto" w:fill="auto"/>
          </w:tcPr>
          <w:p w14:paraId="60D2C62C"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11098331"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w:t>
            </w:r>
          </w:p>
          <w:p w14:paraId="34FAB649" w14:textId="77777777" w:rsidR="0007517E" w:rsidRPr="00550825" w:rsidRDefault="0007517E" w:rsidP="004968D6">
            <w:pPr>
              <w:spacing w:after="0"/>
              <w:rPr>
                <w:rFonts w:ascii="Calibri" w:hAnsi="Calibri" w:cs="Calibri"/>
                <w:b/>
                <w:bCs/>
                <w:sz w:val="22"/>
                <w:szCs w:val="22"/>
              </w:rPr>
            </w:pPr>
          </w:p>
        </w:tc>
      </w:tr>
      <w:tr w:rsidR="0007517E" w:rsidRPr="00575CFC" w14:paraId="2BCA3E78" w14:textId="77777777" w:rsidTr="00E85CD0">
        <w:tc>
          <w:tcPr>
            <w:tcW w:w="2170" w:type="pct"/>
            <w:shd w:val="clear" w:color="auto" w:fill="auto"/>
          </w:tcPr>
          <w:p w14:paraId="71D5D26D" w14:textId="77777777" w:rsidR="0007517E" w:rsidRPr="00550825" w:rsidRDefault="0007517E" w:rsidP="004968D6">
            <w:pPr>
              <w:spacing w:after="0"/>
              <w:jc w:val="both"/>
              <w:rPr>
                <w:rFonts w:ascii="Calibri" w:hAnsi="Calibri" w:cs="Calibri"/>
                <w:bCs/>
                <w:sz w:val="22"/>
                <w:szCs w:val="22"/>
              </w:rPr>
            </w:pPr>
            <w:r w:rsidRPr="00550825">
              <w:rPr>
                <w:rFonts w:ascii="Calibri" w:hAnsi="Calibri" w:cs="Calibri"/>
                <w:bCs/>
                <w:sz w:val="22"/>
                <w:szCs w:val="22"/>
              </w:rPr>
              <w:t>2.4. Le modalità con cui il direttore dell’esecuzione effettua l'attività di direzione, controllo e contabilità dell’affidamento sono conformi a quanto stabilito dal capitolato speciale o, in mancanza, dall’Allegato II.14?</w:t>
            </w:r>
          </w:p>
        </w:tc>
        <w:tc>
          <w:tcPr>
            <w:tcW w:w="85" w:type="pct"/>
            <w:shd w:val="clear" w:color="auto" w:fill="auto"/>
          </w:tcPr>
          <w:p w14:paraId="32F68520"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Art. 115, comma 3</w:t>
            </w:r>
          </w:p>
          <w:p w14:paraId="365DFB43" w14:textId="77777777" w:rsidR="0007517E" w:rsidRPr="00550825" w:rsidRDefault="0007517E" w:rsidP="004968D6">
            <w:pPr>
              <w:spacing w:after="0"/>
              <w:rPr>
                <w:rFonts w:ascii="Calibri" w:hAnsi="Calibri" w:cs="Calibri"/>
                <w:bCs/>
                <w:sz w:val="22"/>
                <w:szCs w:val="22"/>
              </w:rPr>
            </w:pPr>
            <w:r w:rsidRPr="00550825">
              <w:rPr>
                <w:rFonts w:ascii="Calibri" w:hAnsi="Calibri" w:cs="Calibri"/>
                <w:bCs/>
                <w:sz w:val="22"/>
                <w:szCs w:val="22"/>
              </w:rPr>
              <w:t>Allegato II.14</w:t>
            </w:r>
          </w:p>
        </w:tc>
        <w:tc>
          <w:tcPr>
            <w:tcW w:w="1004" w:type="pct"/>
            <w:shd w:val="clear" w:color="auto" w:fill="auto"/>
          </w:tcPr>
          <w:p w14:paraId="4E7CFCA0" w14:textId="77777777" w:rsidR="0007517E" w:rsidRPr="00550825" w:rsidRDefault="0007517E" w:rsidP="004968D6">
            <w:pPr>
              <w:spacing w:after="0"/>
              <w:rPr>
                <w:rFonts w:ascii="Calibri" w:hAnsi="Calibri" w:cs="Calibri"/>
                <w:b/>
                <w:bCs/>
                <w:sz w:val="22"/>
                <w:szCs w:val="22"/>
              </w:rPr>
            </w:pPr>
          </w:p>
        </w:tc>
        <w:tc>
          <w:tcPr>
            <w:tcW w:w="1741" w:type="pct"/>
            <w:shd w:val="clear" w:color="auto" w:fill="auto"/>
          </w:tcPr>
          <w:p w14:paraId="2BF46450" w14:textId="77777777" w:rsidR="0007517E" w:rsidRPr="00550825" w:rsidRDefault="0007517E" w:rsidP="004968D6">
            <w:pPr>
              <w:spacing w:after="0"/>
              <w:rPr>
                <w:rFonts w:ascii="Calibri" w:hAnsi="Calibri" w:cs="Calibri"/>
                <w:b/>
                <w:bCs/>
                <w:sz w:val="22"/>
                <w:szCs w:val="22"/>
              </w:rPr>
            </w:pPr>
            <w:r w:rsidRPr="00550825">
              <w:rPr>
                <w:rFonts w:ascii="Calibri" w:hAnsi="Calibri" w:cs="Calibri"/>
                <w:b/>
                <w:bCs/>
                <w:sz w:val="22"/>
                <w:szCs w:val="22"/>
              </w:rPr>
              <w:t>5%</w:t>
            </w:r>
          </w:p>
          <w:p w14:paraId="59B910E6" w14:textId="77777777" w:rsidR="0007517E" w:rsidRPr="00550825" w:rsidRDefault="0007517E" w:rsidP="004968D6">
            <w:pPr>
              <w:spacing w:after="0"/>
              <w:rPr>
                <w:rFonts w:ascii="Calibri" w:hAnsi="Calibri" w:cs="Calibri"/>
                <w:b/>
                <w:bCs/>
                <w:sz w:val="22"/>
                <w:szCs w:val="22"/>
              </w:rPr>
            </w:pPr>
          </w:p>
        </w:tc>
      </w:tr>
      <w:tr w:rsidR="0007517E" w:rsidRPr="00575CFC" w14:paraId="6AA67335" w14:textId="77777777" w:rsidTr="00E85CD0">
        <w:tc>
          <w:tcPr>
            <w:tcW w:w="2170" w:type="pct"/>
            <w:shd w:val="clear" w:color="auto" w:fill="auto"/>
          </w:tcPr>
          <w:p w14:paraId="08CB3F30"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 xml:space="preserve">2.5. È stata effettuata la verifica di conformità entro </w:t>
            </w:r>
            <w:proofErr w:type="gramStart"/>
            <w:r w:rsidRPr="004968D6">
              <w:rPr>
                <w:rFonts w:ascii="Calibri" w:hAnsi="Calibri" w:cs="Calibri"/>
                <w:bCs/>
                <w:sz w:val="22"/>
                <w:szCs w:val="22"/>
              </w:rPr>
              <w:t>6</w:t>
            </w:r>
            <w:proofErr w:type="gramEnd"/>
            <w:r w:rsidRPr="004968D6">
              <w:rPr>
                <w:rFonts w:ascii="Calibri" w:hAnsi="Calibri" w:cs="Calibri"/>
                <w:bCs/>
                <w:sz w:val="22"/>
                <w:szCs w:val="22"/>
              </w:rPr>
              <w:t xml:space="preserve"> mesi dall’ultimazione della prestazione?</w:t>
            </w:r>
            <w:r w:rsidR="004968D6">
              <w:rPr>
                <w:rFonts w:ascii="Calibri" w:hAnsi="Calibri" w:cs="Calibri"/>
                <w:bCs/>
                <w:sz w:val="22"/>
                <w:szCs w:val="22"/>
              </w:rPr>
              <w:t xml:space="preserve">  </w:t>
            </w:r>
            <w:r w:rsidRPr="004968D6">
              <w:rPr>
                <w:rFonts w:ascii="Calibri" w:hAnsi="Calibri" w:cs="Calibri"/>
                <w:bCs/>
                <w:sz w:val="22"/>
                <w:szCs w:val="22"/>
              </w:rPr>
              <w:t>(il termine può essere elevato a un anno in casi di particolare complessità previsti dall’Allegato II.14, oppure ridotto nei casi di limitata complessità se previsto dalla lettera d’incarico)</w:t>
            </w:r>
          </w:p>
        </w:tc>
        <w:tc>
          <w:tcPr>
            <w:tcW w:w="85" w:type="pct"/>
            <w:shd w:val="clear" w:color="auto" w:fill="auto"/>
          </w:tcPr>
          <w:p w14:paraId="7843D3C0" w14:textId="77777777" w:rsidR="0007517E" w:rsidRPr="004968D6" w:rsidRDefault="0007517E" w:rsidP="004968D6">
            <w:pPr>
              <w:spacing w:after="0"/>
              <w:rPr>
                <w:rFonts w:ascii="Calibri" w:hAnsi="Calibri" w:cs="Calibri"/>
                <w:bCs/>
                <w:sz w:val="22"/>
                <w:szCs w:val="22"/>
              </w:rPr>
            </w:pPr>
          </w:p>
        </w:tc>
        <w:tc>
          <w:tcPr>
            <w:tcW w:w="1004" w:type="pct"/>
            <w:shd w:val="clear" w:color="auto" w:fill="auto"/>
          </w:tcPr>
          <w:p w14:paraId="5D1F593F"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16AFA054" w14:textId="77777777" w:rsidR="0007517E" w:rsidRPr="004968D6" w:rsidRDefault="0007517E" w:rsidP="004968D6">
            <w:pPr>
              <w:spacing w:after="0"/>
              <w:rPr>
                <w:rFonts w:ascii="Calibri" w:hAnsi="Calibri" w:cs="Calibri"/>
                <w:b/>
                <w:bCs/>
                <w:sz w:val="22"/>
                <w:szCs w:val="22"/>
              </w:rPr>
            </w:pPr>
            <w:r w:rsidRPr="004968D6">
              <w:rPr>
                <w:rFonts w:ascii="Calibri" w:hAnsi="Calibri" w:cs="Calibri"/>
                <w:b/>
                <w:bCs/>
                <w:sz w:val="22"/>
                <w:szCs w:val="22"/>
              </w:rPr>
              <w:t>5%</w:t>
            </w:r>
          </w:p>
        </w:tc>
      </w:tr>
      <w:tr w:rsidR="0007517E" w:rsidRPr="00575CFC" w14:paraId="210BA285" w14:textId="77777777" w:rsidTr="00E85CD0">
        <w:tc>
          <w:tcPr>
            <w:tcW w:w="2170" w:type="pct"/>
            <w:shd w:val="clear" w:color="auto" w:fill="auto"/>
          </w:tcPr>
          <w:p w14:paraId="0E9E970B"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 xml:space="preserve">2.6. Per servizi e forniture caratterizzati da elevato contenuto tecnologico oppure da elevata complessità o innovazione, le stazioni appaltanti hanno eventualmente nominato uno o più verificatori </w:t>
            </w:r>
            <w:r w:rsidRPr="004968D6">
              <w:rPr>
                <w:rFonts w:ascii="Calibri" w:hAnsi="Calibri" w:cs="Calibri"/>
                <w:bCs/>
                <w:sz w:val="22"/>
                <w:szCs w:val="22"/>
              </w:rPr>
              <w:lastRenderedPageBreak/>
              <w:t>della conformità diversi dal RUP o dal direttore dell'esecuzione del contratto?</w:t>
            </w:r>
          </w:p>
        </w:tc>
        <w:tc>
          <w:tcPr>
            <w:tcW w:w="85" w:type="pct"/>
            <w:shd w:val="clear" w:color="auto" w:fill="auto"/>
          </w:tcPr>
          <w:p w14:paraId="75152BDA"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lastRenderedPageBreak/>
              <w:t>Art. 116, comma 5</w:t>
            </w:r>
          </w:p>
        </w:tc>
        <w:tc>
          <w:tcPr>
            <w:tcW w:w="1004" w:type="pct"/>
            <w:shd w:val="clear" w:color="auto" w:fill="auto"/>
          </w:tcPr>
          <w:p w14:paraId="48404680"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64DD8386" w14:textId="77777777" w:rsidR="0007517E" w:rsidRPr="004968D6" w:rsidRDefault="0007517E" w:rsidP="004968D6">
            <w:pPr>
              <w:spacing w:after="0"/>
              <w:rPr>
                <w:rFonts w:ascii="Calibri" w:hAnsi="Calibri" w:cs="Calibri"/>
                <w:b/>
                <w:bCs/>
                <w:sz w:val="22"/>
                <w:szCs w:val="22"/>
              </w:rPr>
            </w:pPr>
            <w:r w:rsidRPr="004968D6">
              <w:rPr>
                <w:rFonts w:ascii="Calibri" w:hAnsi="Calibri" w:cs="Calibri"/>
                <w:b/>
                <w:bCs/>
                <w:sz w:val="22"/>
                <w:szCs w:val="22"/>
              </w:rPr>
              <w:t>5%</w:t>
            </w:r>
          </w:p>
        </w:tc>
      </w:tr>
      <w:tr w:rsidR="0007517E" w:rsidRPr="00575CFC" w14:paraId="2CE69E03" w14:textId="77777777" w:rsidTr="00E85CD0">
        <w:tc>
          <w:tcPr>
            <w:tcW w:w="2170" w:type="pct"/>
            <w:shd w:val="clear" w:color="auto" w:fill="auto"/>
          </w:tcPr>
          <w:p w14:paraId="56667EF0"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2.7. Le modalità tecniche e i tempi di svolgimento della verifica di conformità sono conformi a quanto prescritto?</w:t>
            </w:r>
          </w:p>
        </w:tc>
        <w:tc>
          <w:tcPr>
            <w:tcW w:w="85" w:type="pct"/>
            <w:shd w:val="clear" w:color="auto" w:fill="auto"/>
          </w:tcPr>
          <w:p w14:paraId="3520A6FD"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Art. 116, commi 8 e 9</w:t>
            </w:r>
          </w:p>
        </w:tc>
        <w:tc>
          <w:tcPr>
            <w:tcW w:w="1004" w:type="pct"/>
            <w:shd w:val="clear" w:color="auto" w:fill="auto"/>
          </w:tcPr>
          <w:p w14:paraId="40B2FDAB"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2DBA6715" w14:textId="77777777" w:rsidR="0007517E" w:rsidRPr="004968D6" w:rsidRDefault="0007517E" w:rsidP="004968D6">
            <w:pPr>
              <w:spacing w:after="0"/>
              <w:rPr>
                <w:rFonts w:ascii="Calibri" w:hAnsi="Calibri" w:cs="Calibri"/>
                <w:b/>
                <w:bCs/>
                <w:sz w:val="22"/>
                <w:szCs w:val="22"/>
              </w:rPr>
            </w:pPr>
            <w:r w:rsidRPr="004968D6">
              <w:rPr>
                <w:rFonts w:ascii="Calibri" w:hAnsi="Calibri" w:cs="Calibri"/>
                <w:b/>
                <w:bCs/>
                <w:sz w:val="22"/>
                <w:szCs w:val="22"/>
              </w:rPr>
              <w:t>5%</w:t>
            </w:r>
          </w:p>
          <w:p w14:paraId="631161ED" w14:textId="77777777" w:rsidR="0007517E" w:rsidRPr="004968D6" w:rsidRDefault="0007517E" w:rsidP="004968D6">
            <w:pPr>
              <w:spacing w:after="0"/>
              <w:rPr>
                <w:rFonts w:ascii="Calibri" w:hAnsi="Calibri" w:cs="Calibri"/>
                <w:b/>
                <w:bCs/>
                <w:sz w:val="22"/>
                <w:szCs w:val="22"/>
              </w:rPr>
            </w:pPr>
          </w:p>
        </w:tc>
      </w:tr>
      <w:tr w:rsidR="0007517E" w:rsidRPr="00575CFC" w14:paraId="613DF017" w14:textId="77777777" w:rsidTr="00E85CD0">
        <w:tc>
          <w:tcPr>
            <w:tcW w:w="2170" w:type="pct"/>
            <w:shd w:val="clear" w:color="auto" w:fill="auto"/>
          </w:tcPr>
          <w:p w14:paraId="2648958F" w14:textId="77777777" w:rsidR="0007517E" w:rsidRP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t>3. Garanzia definitiva</w:t>
            </w:r>
          </w:p>
          <w:p w14:paraId="499E58D4"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3.1. È stata prestata la garanzia definitiva nelle forme e secondo le procedure prescritte?</w:t>
            </w:r>
          </w:p>
        </w:tc>
        <w:tc>
          <w:tcPr>
            <w:tcW w:w="85" w:type="pct"/>
            <w:shd w:val="clear" w:color="auto" w:fill="auto"/>
          </w:tcPr>
          <w:p w14:paraId="5AC29A9A"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Artt. 117 e 118</w:t>
            </w:r>
          </w:p>
        </w:tc>
        <w:tc>
          <w:tcPr>
            <w:tcW w:w="1004" w:type="pct"/>
            <w:shd w:val="clear" w:color="auto" w:fill="auto"/>
          </w:tcPr>
          <w:p w14:paraId="76B1DAC3"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20225C5C" w14:textId="77777777" w:rsidR="0007517E" w:rsidRPr="004968D6" w:rsidRDefault="0007517E" w:rsidP="004968D6">
            <w:pPr>
              <w:spacing w:after="0"/>
              <w:rPr>
                <w:rFonts w:ascii="Calibri" w:hAnsi="Calibri" w:cs="Calibri"/>
                <w:b/>
                <w:bCs/>
                <w:sz w:val="22"/>
                <w:szCs w:val="22"/>
              </w:rPr>
            </w:pPr>
            <w:r w:rsidRPr="004968D6">
              <w:rPr>
                <w:rFonts w:ascii="Calibri" w:hAnsi="Calibri" w:cs="Calibri"/>
                <w:b/>
                <w:bCs/>
                <w:sz w:val="22"/>
                <w:szCs w:val="22"/>
              </w:rPr>
              <w:t>5%</w:t>
            </w:r>
          </w:p>
        </w:tc>
      </w:tr>
      <w:tr w:rsidR="0007517E" w:rsidRPr="00575CFC" w14:paraId="33629F52" w14:textId="77777777" w:rsidTr="00E85CD0">
        <w:tc>
          <w:tcPr>
            <w:tcW w:w="2170" w:type="pct"/>
            <w:shd w:val="clear" w:color="auto" w:fill="auto"/>
          </w:tcPr>
          <w:p w14:paraId="203084D0"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3.2. Sono state stipulate le polizze assicurative prescritte?</w:t>
            </w:r>
          </w:p>
        </w:tc>
        <w:tc>
          <w:tcPr>
            <w:tcW w:w="85" w:type="pct"/>
            <w:shd w:val="clear" w:color="auto" w:fill="auto"/>
          </w:tcPr>
          <w:p w14:paraId="0063ECF8"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Art. 117, commi 10 e 11</w:t>
            </w:r>
          </w:p>
        </w:tc>
        <w:tc>
          <w:tcPr>
            <w:tcW w:w="1004" w:type="pct"/>
            <w:shd w:val="clear" w:color="auto" w:fill="auto"/>
          </w:tcPr>
          <w:p w14:paraId="14868B90"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08A4BFE6" w14:textId="77777777" w:rsidR="0007517E" w:rsidRPr="004968D6" w:rsidRDefault="0007517E" w:rsidP="004968D6">
            <w:pPr>
              <w:spacing w:after="0"/>
              <w:rPr>
                <w:rFonts w:ascii="Calibri" w:hAnsi="Calibri" w:cs="Calibri"/>
                <w:b/>
                <w:bCs/>
                <w:sz w:val="22"/>
                <w:szCs w:val="22"/>
              </w:rPr>
            </w:pPr>
            <w:r w:rsidRPr="004968D6">
              <w:rPr>
                <w:rFonts w:ascii="Calibri" w:hAnsi="Calibri" w:cs="Calibri"/>
                <w:b/>
                <w:bCs/>
                <w:sz w:val="22"/>
                <w:szCs w:val="22"/>
              </w:rPr>
              <w:t>5%</w:t>
            </w:r>
          </w:p>
        </w:tc>
      </w:tr>
      <w:tr w:rsidR="0007517E" w:rsidRPr="00575CFC" w14:paraId="1AC700B7" w14:textId="77777777" w:rsidTr="00E85CD0">
        <w:tc>
          <w:tcPr>
            <w:tcW w:w="2170" w:type="pct"/>
            <w:shd w:val="clear" w:color="auto" w:fill="auto"/>
          </w:tcPr>
          <w:p w14:paraId="6986E4BC" w14:textId="77777777" w:rsidR="0007517E" w:rsidRP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t>4. Subappalto</w:t>
            </w:r>
          </w:p>
          <w:p w14:paraId="7701EB71"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4.1. Vi è stato subappalto?</w:t>
            </w:r>
          </w:p>
          <w:p w14:paraId="1FB24484"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 Sì</w:t>
            </w:r>
          </w:p>
          <w:p w14:paraId="14FB362D"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 No</w:t>
            </w:r>
          </w:p>
        </w:tc>
        <w:tc>
          <w:tcPr>
            <w:tcW w:w="85" w:type="pct"/>
            <w:shd w:val="clear" w:color="auto" w:fill="auto"/>
          </w:tcPr>
          <w:p w14:paraId="045A14FF"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Art. 119</w:t>
            </w:r>
          </w:p>
        </w:tc>
        <w:tc>
          <w:tcPr>
            <w:tcW w:w="1004" w:type="pct"/>
            <w:shd w:val="clear" w:color="auto" w:fill="auto"/>
          </w:tcPr>
          <w:p w14:paraId="0EE43A67"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64A14AFF" w14:textId="77777777" w:rsidR="0007517E" w:rsidRPr="004968D6" w:rsidRDefault="0007517E" w:rsidP="004968D6">
            <w:pPr>
              <w:spacing w:after="0"/>
              <w:rPr>
                <w:rFonts w:ascii="Calibri" w:hAnsi="Calibri" w:cs="Calibri"/>
                <w:b/>
                <w:bCs/>
                <w:sz w:val="22"/>
                <w:szCs w:val="22"/>
              </w:rPr>
            </w:pPr>
          </w:p>
        </w:tc>
      </w:tr>
      <w:tr w:rsidR="0007517E" w:rsidRPr="00575CFC" w14:paraId="790C7381" w14:textId="77777777" w:rsidTr="00E85CD0">
        <w:tc>
          <w:tcPr>
            <w:tcW w:w="2170" w:type="pct"/>
            <w:shd w:val="clear" w:color="auto" w:fill="auto"/>
          </w:tcPr>
          <w:p w14:paraId="5F732B6B"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4.2. Qualora la stazione appaltante, previa adeguata motivazione, abbia indicato nei documenti di gara le prestazioni o lavorazioni oggetto del contratto da eseguire a cura dell'aggiudicatario, tale indicazione è stata rispettata?</w:t>
            </w:r>
          </w:p>
        </w:tc>
        <w:tc>
          <w:tcPr>
            <w:tcW w:w="85" w:type="pct"/>
            <w:shd w:val="clear" w:color="auto" w:fill="auto"/>
          </w:tcPr>
          <w:p w14:paraId="605597E3"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Art. 119, comma 2</w:t>
            </w:r>
          </w:p>
        </w:tc>
        <w:tc>
          <w:tcPr>
            <w:tcW w:w="1004" w:type="pct"/>
            <w:shd w:val="clear" w:color="auto" w:fill="auto"/>
          </w:tcPr>
          <w:p w14:paraId="4EB0CE82"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6FEF3268" w14:textId="77777777" w:rsidR="0007517E" w:rsidRPr="004968D6" w:rsidRDefault="0007517E" w:rsidP="004968D6">
            <w:pPr>
              <w:spacing w:after="0"/>
              <w:rPr>
                <w:rFonts w:ascii="Calibri" w:hAnsi="Calibri" w:cs="Calibri"/>
                <w:b/>
                <w:bCs/>
                <w:sz w:val="22"/>
                <w:szCs w:val="22"/>
              </w:rPr>
            </w:pPr>
            <w:r w:rsidRPr="004968D6">
              <w:rPr>
                <w:rFonts w:ascii="Calibri" w:hAnsi="Calibri" w:cs="Calibri"/>
                <w:b/>
                <w:bCs/>
                <w:sz w:val="22"/>
                <w:szCs w:val="22"/>
              </w:rPr>
              <w:t>10% in caso di violazione</w:t>
            </w:r>
          </w:p>
          <w:p w14:paraId="466DB02C" w14:textId="77777777" w:rsidR="0007517E" w:rsidRPr="004968D6" w:rsidRDefault="0007517E" w:rsidP="004968D6">
            <w:pPr>
              <w:spacing w:after="0"/>
              <w:rPr>
                <w:rFonts w:ascii="Calibri" w:hAnsi="Calibri" w:cs="Calibri"/>
                <w:b/>
                <w:bCs/>
                <w:sz w:val="22"/>
                <w:szCs w:val="22"/>
              </w:rPr>
            </w:pPr>
          </w:p>
        </w:tc>
      </w:tr>
      <w:tr w:rsidR="0007517E" w:rsidRPr="00575CFC" w14:paraId="493831B6" w14:textId="77777777" w:rsidTr="00E85CD0">
        <w:tc>
          <w:tcPr>
            <w:tcW w:w="2170" w:type="pct"/>
            <w:shd w:val="clear" w:color="auto" w:fill="auto"/>
          </w:tcPr>
          <w:p w14:paraId="6DB80ECD"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4.3. La stazione appaltante ha autorizzato il subappalto?</w:t>
            </w:r>
          </w:p>
        </w:tc>
        <w:tc>
          <w:tcPr>
            <w:tcW w:w="85" w:type="pct"/>
            <w:shd w:val="clear" w:color="auto" w:fill="auto"/>
          </w:tcPr>
          <w:p w14:paraId="491CC0E3"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Art. 119, comma 4</w:t>
            </w:r>
          </w:p>
        </w:tc>
        <w:tc>
          <w:tcPr>
            <w:tcW w:w="1004" w:type="pct"/>
            <w:shd w:val="clear" w:color="auto" w:fill="auto"/>
          </w:tcPr>
          <w:p w14:paraId="6F20AC63"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53824FB2" w14:textId="77777777" w:rsidR="0007517E" w:rsidRPr="004968D6" w:rsidRDefault="0007517E" w:rsidP="004968D6">
            <w:pPr>
              <w:spacing w:after="0"/>
              <w:rPr>
                <w:rFonts w:ascii="Calibri" w:hAnsi="Calibri" w:cs="Calibri"/>
                <w:b/>
                <w:bCs/>
                <w:sz w:val="22"/>
                <w:szCs w:val="22"/>
              </w:rPr>
            </w:pPr>
          </w:p>
        </w:tc>
      </w:tr>
      <w:tr w:rsidR="0007517E" w:rsidRPr="00575CFC" w14:paraId="1EE6CF26" w14:textId="77777777" w:rsidTr="00E85CD0">
        <w:tc>
          <w:tcPr>
            <w:tcW w:w="2170" w:type="pct"/>
            <w:shd w:val="clear" w:color="auto" w:fill="auto"/>
          </w:tcPr>
          <w:p w14:paraId="0BD7E8FD"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4.4. Esistono tutte le condizioni prescritte per l’autorizzazione del subappalto?</w:t>
            </w:r>
          </w:p>
          <w:p w14:paraId="7511EB87"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a) il subappaltatore sia qualificato per le lavorazioni o le prestazioni da eseguire;</w:t>
            </w:r>
          </w:p>
          <w:p w14:paraId="4B858E08"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 Sì</w:t>
            </w:r>
          </w:p>
          <w:p w14:paraId="5DA6A9A3"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 No</w:t>
            </w:r>
          </w:p>
          <w:p w14:paraId="5DC6BF29"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b) non sussistano a suo carico le cause di esclusione di cui al Capo II del Titolo IV della Parte V del Libro II;</w:t>
            </w:r>
          </w:p>
          <w:p w14:paraId="2CA065C8"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 Sì</w:t>
            </w:r>
          </w:p>
          <w:p w14:paraId="206D73FD"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lastRenderedPageBreak/>
              <w:t>□ No</w:t>
            </w:r>
          </w:p>
          <w:p w14:paraId="22076B95"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c) all'atto dell'offerta siano stati indicati i lavori o le parti di opere ovvero i servizi e le forniture o parti di servizi e forniture che si intende subappaltare</w:t>
            </w:r>
          </w:p>
          <w:p w14:paraId="11B6EF39"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 Sì</w:t>
            </w:r>
          </w:p>
          <w:p w14:paraId="32042B1C"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 No</w:t>
            </w:r>
          </w:p>
        </w:tc>
        <w:tc>
          <w:tcPr>
            <w:tcW w:w="85" w:type="pct"/>
            <w:shd w:val="clear" w:color="auto" w:fill="auto"/>
          </w:tcPr>
          <w:p w14:paraId="64F69CFF"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lastRenderedPageBreak/>
              <w:t>Art. 119, comma 4</w:t>
            </w:r>
          </w:p>
        </w:tc>
        <w:tc>
          <w:tcPr>
            <w:tcW w:w="1004" w:type="pct"/>
            <w:shd w:val="clear" w:color="auto" w:fill="auto"/>
          </w:tcPr>
          <w:p w14:paraId="63F1DBF2"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508FAFAD" w14:textId="77777777" w:rsidR="0007517E" w:rsidRPr="004968D6" w:rsidRDefault="0007517E" w:rsidP="004F4B2F">
            <w:pPr>
              <w:spacing w:after="0"/>
              <w:rPr>
                <w:rFonts w:ascii="Calibri" w:hAnsi="Calibri" w:cs="Calibri"/>
                <w:b/>
                <w:bCs/>
                <w:sz w:val="22"/>
                <w:szCs w:val="22"/>
              </w:rPr>
            </w:pPr>
            <w:r w:rsidRPr="004968D6">
              <w:rPr>
                <w:rFonts w:ascii="Calibri" w:hAnsi="Calibri" w:cs="Calibri"/>
                <w:b/>
                <w:bCs/>
                <w:sz w:val="22"/>
                <w:szCs w:val="22"/>
              </w:rPr>
              <w:t>100% in caso di mancanza dei requisiti del subappaltatore</w:t>
            </w:r>
          </w:p>
          <w:p w14:paraId="335354BE" w14:textId="77777777" w:rsidR="0007517E" w:rsidRPr="004968D6" w:rsidRDefault="0007517E" w:rsidP="00A2794A">
            <w:pPr>
              <w:spacing w:after="0"/>
              <w:jc w:val="both"/>
              <w:rPr>
                <w:rFonts w:ascii="Calibri" w:hAnsi="Calibri" w:cs="Calibri"/>
                <w:b/>
                <w:bCs/>
                <w:sz w:val="22"/>
                <w:szCs w:val="22"/>
              </w:rPr>
            </w:pPr>
            <w:r w:rsidRPr="004968D6">
              <w:rPr>
                <w:rFonts w:ascii="Calibri" w:hAnsi="Calibri" w:cs="Calibri"/>
                <w:b/>
                <w:bCs/>
                <w:sz w:val="22"/>
                <w:szCs w:val="22"/>
              </w:rPr>
              <w:t xml:space="preserve">25% in caso di vizio non determinante </w:t>
            </w:r>
          </w:p>
        </w:tc>
      </w:tr>
      <w:tr w:rsidR="0007517E" w:rsidRPr="00575CFC" w14:paraId="04EC403E" w14:textId="77777777" w:rsidTr="00E85CD0">
        <w:tc>
          <w:tcPr>
            <w:tcW w:w="2170" w:type="pct"/>
            <w:shd w:val="clear" w:color="auto" w:fill="auto"/>
          </w:tcPr>
          <w:p w14:paraId="17A59B48" w14:textId="77777777" w:rsidR="0007517E" w:rsidRPr="004968D6" w:rsidRDefault="0007517E" w:rsidP="004968D6">
            <w:pPr>
              <w:jc w:val="both"/>
              <w:rPr>
                <w:rFonts w:ascii="Calibri" w:hAnsi="Calibri" w:cs="Calibri"/>
                <w:bCs/>
                <w:sz w:val="22"/>
                <w:szCs w:val="22"/>
              </w:rPr>
            </w:pPr>
            <w:r w:rsidRPr="004968D6">
              <w:rPr>
                <w:rFonts w:ascii="Calibri" w:hAnsi="Calibri" w:cs="Calibri"/>
                <w:bCs/>
                <w:sz w:val="22"/>
                <w:szCs w:val="22"/>
              </w:rPr>
              <w:t>4.5. L'affidatario ha trasmesso il contratto di subappalto alla stazione appaltante almeno 20 giorni prima della data di effettivo inizio dell'esecuzione delle relative prestazioni?</w:t>
            </w:r>
          </w:p>
        </w:tc>
        <w:tc>
          <w:tcPr>
            <w:tcW w:w="85" w:type="pct"/>
            <w:shd w:val="clear" w:color="auto" w:fill="auto"/>
          </w:tcPr>
          <w:p w14:paraId="4742CEA8"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119, comma 5</w:t>
            </w:r>
          </w:p>
        </w:tc>
        <w:tc>
          <w:tcPr>
            <w:tcW w:w="1004" w:type="pct"/>
            <w:shd w:val="clear" w:color="auto" w:fill="auto"/>
          </w:tcPr>
          <w:p w14:paraId="68FED108" w14:textId="77777777" w:rsidR="0007517E" w:rsidRPr="004968D6" w:rsidRDefault="0007517E" w:rsidP="00575CFC">
            <w:pPr>
              <w:rPr>
                <w:rFonts w:ascii="Calibri" w:hAnsi="Calibri" w:cs="Calibri"/>
                <w:b/>
                <w:bCs/>
                <w:sz w:val="22"/>
                <w:szCs w:val="22"/>
              </w:rPr>
            </w:pPr>
          </w:p>
        </w:tc>
        <w:tc>
          <w:tcPr>
            <w:tcW w:w="1741" w:type="pct"/>
            <w:shd w:val="clear" w:color="auto" w:fill="auto"/>
          </w:tcPr>
          <w:p w14:paraId="12A5FD1F" w14:textId="77777777" w:rsidR="0007517E" w:rsidRPr="004968D6" w:rsidRDefault="0007517E" w:rsidP="00575CFC">
            <w:pPr>
              <w:rPr>
                <w:rFonts w:ascii="Calibri" w:hAnsi="Calibri" w:cs="Calibri"/>
                <w:b/>
                <w:bCs/>
                <w:sz w:val="22"/>
                <w:szCs w:val="22"/>
              </w:rPr>
            </w:pPr>
          </w:p>
        </w:tc>
      </w:tr>
      <w:tr w:rsidR="0007517E" w:rsidRPr="00575CFC" w14:paraId="5E1ACCBD" w14:textId="77777777" w:rsidTr="00E85CD0">
        <w:tc>
          <w:tcPr>
            <w:tcW w:w="2170" w:type="pct"/>
            <w:shd w:val="clear" w:color="auto" w:fill="auto"/>
          </w:tcPr>
          <w:p w14:paraId="766943EA" w14:textId="77777777" w:rsidR="0007517E" w:rsidRPr="004968D6" w:rsidRDefault="0007517E" w:rsidP="004968D6">
            <w:pPr>
              <w:jc w:val="both"/>
              <w:rPr>
                <w:rFonts w:ascii="Calibri" w:hAnsi="Calibri" w:cs="Calibri"/>
                <w:bCs/>
                <w:sz w:val="22"/>
                <w:szCs w:val="22"/>
              </w:rPr>
            </w:pPr>
            <w:r w:rsidRPr="004968D6">
              <w:rPr>
                <w:rFonts w:ascii="Calibri" w:hAnsi="Calibri" w:cs="Calibri"/>
                <w:bCs/>
                <w:sz w:val="22"/>
                <w:szCs w:val="22"/>
              </w:rPr>
              <w:t>4.6. L'affidatario ha trasmesso alla stazione appaltante almeno 20 giorni prima della data di effettivo inizio dell'esecuzione delle relative prestazioni la dichiarazione del subappaltatore attestante l'assenza delle cause di esclusione e il possesso dei requisiti?</w:t>
            </w:r>
          </w:p>
        </w:tc>
        <w:tc>
          <w:tcPr>
            <w:tcW w:w="85" w:type="pct"/>
            <w:shd w:val="clear" w:color="auto" w:fill="auto"/>
          </w:tcPr>
          <w:p w14:paraId="3F5F6D75"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119, comma 5</w:t>
            </w:r>
          </w:p>
        </w:tc>
        <w:tc>
          <w:tcPr>
            <w:tcW w:w="1004" w:type="pct"/>
            <w:shd w:val="clear" w:color="auto" w:fill="auto"/>
          </w:tcPr>
          <w:p w14:paraId="4AF6E850" w14:textId="77777777" w:rsidR="0007517E" w:rsidRPr="004968D6" w:rsidRDefault="0007517E" w:rsidP="00575CFC">
            <w:pPr>
              <w:rPr>
                <w:rFonts w:ascii="Calibri" w:hAnsi="Calibri" w:cs="Calibri"/>
                <w:b/>
                <w:bCs/>
                <w:sz w:val="22"/>
                <w:szCs w:val="22"/>
              </w:rPr>
            </w:pPr>
          </w:p>
        </w:tc>
        <w:tc>
          <w:tcPr>
            <w:tcW w:w="1741" w:type="pct"/>
            <w:shd w:val="clear" w:color="auto" w:fill="auto"/>
          </w:tcPr>
          <w:p w14:paraId="7D3B117C" w14:textId="77777777" w:rsidR="0007517E" w:rsidRPr="004968D6" w:rsidRDefault="0007517E" w:rsidP="00575CFC">
            <w:pPr>
              <w:rPr>
                <w:rFonts w:ascii="Calibri" w:hAnsi="Calibri" w:cs="Calibri"/>
                <w:b/>
                <w:bCs/>
                <w:sz w:val="22"/>
                <w:szCs w:val="22"/>
              </w:rPr>
            </w:pPr>
          </w:p>
        </w:tc>
      </w:tr>
      <w:tr w:rsidR="0007517E" w:rsidRPr="00575CFC" w14:paraId="2D4DE824" w14:textId="77777777" w:rsidTr="00E85CD0">
        <w:tc>
          <w:tcPr>
            <w:tcW w:w="2170" w:type="pct"/>
            <w:shd w:val="clear" w:color="auto" w:fill="auto"/>
          </w:tcPr>
          <w:p w14:paraId="452D50E4" w14:textId="77777777" w:rsidR="0007517E" w:rsidRPr="004968D6" w:rsidRDefault="0007517E" w:rsidP="004968D6">
            <w:pPr>
              <w:jc w:val="both"/>
              <w:rPr>
                <w:rFonts w:ascii="Calibri" w:hAnsi="Calibri" w:cs="Calibri"/>
                <w:bCs/>
                <w:sz w:val="22"/>
                <w:szCs w:val="22"/>
              </w:rPr>
            </w:pPr>
            <w:r w:rsidRPr="004968D6">
              <w:rPr>
                <w:rFonts w:ascii="Calibri" w:hAnsi="Calibri" w:cs="Calibri"/>
                <w:bCs/>
                <w:sz w:val="22"/>
                <w:szCs w:val="22"/>
              </w:rPr>
              <w:t>4.7. La stazione appaltante ha verificato la dichiarazione del subappaltatore attestante l'assenza delle cause di esclusione e il possesso dei requisiti?</w:t>
            </w:r>
          </w:p>
        </w:tc>
        <w:tc>
          <w:tcPr>
            <w:tcW w:w="85" w:type="pct"/>
            <w:shd w:val="clear" w:color="auto" w:fill="auto"/>
          </w:tcPr>
          <w:p w14:paraId="768519AF"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119,</w:t>
            </w:r>
          </w:p>
          <w:p w14:paraId="6B374D20"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comma 5</w:t>
            </w:r>
          </w:p>
        </w:tc>
        <w:tc>
          <w:tcPr>
            <w:tcW w:w="1004" w:type="pct"/>
            <w:shd w:val="clear" w:color="auto" w:fill="auto"/>
          </w:tcPr>
          <w:p w14:paraId="4396BCE3" w14:textId="77777777" w:rsidR="0007517E" w:rsidRPr="004968D6" w:rsidRDefault="0007517E" w:rsidP="00575CFC">
            <w:pPr>
              <w:rPr>
                <w:rFonts w:ascii="Calibri" w:hAnsi="Calibri" w:cs="Calibri"/>
                <w:b/>
                <w:bCs/>
                <w:sz w:val="22"/>
                <w:szCs w:val="22"/>
              </w:rPr>
            </w:pPr>
          </w:p>
        </w:tc>
        <w:tc>
          <w:tcPr>
            <w:tcW w:w="1741" w:type="pct"/>
            <w:shd w:val="clear" w:color="auto" w:fill="auto"/>
          </w:tcPr>
          <w:p w14:paraId="08D9187A" w14:textId="77777777" w:rsidR="00A2794A" w:rsidRDefault="0007517E" w:rsidP="00575CFC">
            <w:pPr>
              <w:rPr>
                <w:rFonts w:ascii="Calibri" w:hAnsi="Calibri" w:cs="Calibri"/>
                <w:b/>
                <w:bCs/>
                <w:sz w:val="22"/>
                <w:szCs w:val="22"/>
              </w:rPr>
            </w:pPr>
            <w:r w:rsidRPr="004968D6">
              <w:rPr>
                <w:rFonts w:ascii="Calibri" w:hAnsi="Calibri" w:cs="Calibri"/>
                <w:b/>
                <w:bCs/>
                <w:sz w:val="22"/>
                <w:szCs w:val="22"/>
              </w:rPr>
              <w:t>100% in caso di mancata verifica</w:t>
            </w:r>
          </w:p>
          <w:p w14:paraId="0B8CA2CA"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25% in caso di mancata verifica parziale</w:t>
            </w:r>
          </w:p>
        </w:tc>
      </w:tr>
      <w:tr w:rsidR="0007517E" w:rsidRPr="00575CFC" w14:paraId="743BF41A" w14:textId="77777777" w:rsidTr="00E85CD0">
        <w:tc>
          <w:tcPr>
            <w:tcW w:w="2170" w:type="pct"/>
            <w:shd w:val="clear" w:color="auto" w:fill="auto"/>
          </w:tcPr>
          <w:p w14:paraId="20CF6EDE" w14:textId="13A124FA" w:rsidR="0007517E" w:rsidRPr="004968D6" w:rsidRDefault="0007517E" w:rsidP="004968D6">
            <w:pPr>
              <w:jc w:val="both"/>
              <w:rPr>
                <w:rFonts w:ascii="Calibri" w:hAnsi="Calibri" w:cs="Calibri"/>
                <w:bCs/>
                <w:sz w:val="22"/>
                <w:szCs w:val="22"/>
              </w:rPr>
            </w:pPr>
            <w:r w:rsidRPr="004968D6">
              <w:rPr>
                <w:rFonts w:ascii="Calibri" w:hAnsi="Calibri" w:cs="Calibri"/>
                <w:bCs/>
                <w:sz w:val="22"/>
                <w:szCs w:val="22"/>
              </w:rPr>
              <w:t xml:space="preserve">4.8. L'affidatario che si avvale del subappalto o del cottimo ha allegato alla copia autentica del contratto la dichiarazione circa la sussistenza o meno di eventuali forme di controllo o di collegamento a </w:t>
            </w:r>
            <w:proofErr w:type="gramStart"/>
            <w:r w:rsidRPr="004968D6">
              <w:rPr>
                <w:rFonts w:ascii="Calibri" w:hAnsi="Calibri" w:cs="Calibri"/>
                <w:bCs/>
                <w:sz w:val="22"/>
                <w:szCs w:val="22"/>
              </w:rPr>
              <w:t xml:space="preserve">norma </w:t>
            </w:r>
            <w:r w:rsidR="007064CA">
              <w:t xml:space="preserve"> </w:t>
            </w:r>
            <w:r w:rsidR="007064CA" w:rsidRPr="007064CA">
              <w:rPr>
                <w:rFonts w:ascii="Calibri" w:hAnsi="Calibri" w:cs="Calibri"/>
                <w:bCs/>
                <w:sz w:val="22"/>
                <w:szCs w:val="22"/>
              </w:rPr>
              <w:t>dell'articolo</w:t>
            </w:r>
            <w:proofErr w:type="gramEnd"/>
            <w:r w:rsidR="007064CA" w:rsidRPr="007064CA">
              <w:rPr>
                <w:rFonts w:ascii="Calibri" w:hAnsi="Calibri" w:cs="Calibri"/>
                <w:bCs/>
                <w:sz w:val="22"/>
                <w:szCs w:val="22"/>
              </w:rPr>
              <w:t xml:space="preserve"> 2359 del codice civile </w:t>
            </w:r>
            <w:r w:rsidRPr="004968D6">
              <w:rPr>
                <w:rFonts w:ascii="Calibri" w:hAnsi="Calibri" w:cs="Calibri"/>
                <w:bCs/>
                <w:sz w:val="22"/>
                <w:szCs w:val="22"/>
              </w:rPr>
              <w:t xml:space="preserve">con il titolare del subappalto o del cottimo? </w:t>
            </w:r>
          </w:p>
        </w:tc>
        <w:tc>
          <w:tcPr>
            <w:tcW w:w="85" w:type="pct"/>
            <w:shd w:val="clear" w:color="auto" w:fill="auto"/>
          </w:tcPr>
          <w:p w14:paraId="50DD008E"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119, comma 16</w:t>
            </w:r>
          </w:p>
        </w:tc>
        <w:tc>
          <w:tcPr>
            <w:tcW w:w="1004" w:type="pct"/>
            <w:shd w:val="clear" w:color="auto" w:fill="auto"/>
          </w:tcPr>
          <w:p w14:paraId="496B337C" w14:textId="77777777" w:rsidR="0007517E" w:rsidRPr="004968D6" w:rsidRDefault="0007517E" w:rsidP="00575CFC">
            <w:pPr>
              <w:rPr>
                <w:rFonts w:ascii="Calibri" w:hAnsi="Calibri" w:cs="Calibri"/>
                <w:b/>
                <w:bCs/>
                <w:sz w:val="22"/>
                <w:szCs w:val="22"/>
              </w:rPr>
            </w:pPr>
          </w:p>
        </w:tc>
        <w:tc>
          <w:tcPr>
            <w:tcW w:w="1741" w:type="pct"/>
            <w:shd w:val="clear" w:color="auto" w:fill="auto"/>
          </w:tcPr>
          <w:p w14:paraId="30A2E51A" w14:textId="77777777" w:rsidR="0007517E" w:rsidRPr="004968D6" w:rsidRDefault="0007517E" w:rsidP="00575CFC">
            <w:pPr>
              <w:rPr>
                <w:rFonts w:ascii="Calibri" w:hAnsi="Calibri" w:cs="Calibri"/>
                <w:b/>
                <w:bCs/>
                <w:sz w:val="22"/>
                <w:szCs w:val="22"/>
              </w:rPr>
            </w:pPr>
          </w:p>
        </w:tc>
      </w:tr>
      <w:tr w:rsidR="0007517E" w:rsidRPr="00575CFC" w14:paraId="4798A905" w14:textId="77777777" w:rsidTr="00E85CD0">
        <w:tc>
          <w:tcPr>
            <w:tcW w:w="2170" w:type="pct"/>
            <w:shd w:val="clear" w:color="auto" w:fill="auto"/>
          </w:tcPr>
          <w:p w14:paraId="3B108B99" w14:textId="77777777" w:rsidR="0007517E" w:rsidRPr="004968D6" w:rsidRDefault="0007517E" w:rsidP="004968D6">
            <w:pPr>
              <w:jc w:val="both"/>
              <w:rPr>
                <w:rFonts w:ascii="Calibri" w:hAnsi="Calibri" w:cs="Calibri"/>
                <w:bCs/>
                <w:sz w:val="22"/>
                <w:szCs w:val="22"/>
              </w:rPr>
            </w:pPr>
            <w:r w:rsidRPr="004968D6">
              <w:rPr>
                <w:rFonts w:ascii="Calibri" w:hAnsi="Calibri" w:cs="Calibri"/>
                <w:bCs/>
                <w:sz w:val="22"/>
                <w:szCs w:val="22"/>
              </w:rPr>
              <w:t>4.9. Il subappaltatore, per le prestazioni affidate in subappalto, garantisce gli stessi standard qualitativi e prestazionali previsti nel contratto di appalto e riconosce ai lavoratori un trattamento economico e normativo non inferiore a quello che avrebbe garantito il contraente principale?</w:t>
            </w:r>
          </w:p>
        </w:tc>
        <w:tc>
          <w:tcPr>
            <w:tcW w:w="85" w:type="pct"/>
            <w:shd w:val="clear" w:color="auto" w:fill="auto"/>
          </w:tcPr>
          <w:p w14:paraId="04C833B1"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119, comma 12</w:t>
            </w:r>
          </w:p>
        </w:tc>
        <w:tc>
          <w:tcPr>
            <w:tcW w:w="1004" w:type="pct"/>
            <w:shd w:val="clear" w:color="auto" w:fill="auto"/>
          </w:tcPr>
          <w:p w14:paraId="0F73CF3E" w14:textId="77777777" w:rsidR="0007517E" w:rsidRPr="004968D6" w:rsidRDefault="0007517E" w:rsidP="00575CFC">
            <w:pPr>
              <w:rPr>
                <w:rFonts w:ascii="Calibri" w:hAnsi="Calibri" w:cs="Calibri"/>
                <w:b/>
                <w:bCs/>
                <w:sz w:val="22"/>
                <w:szCs w:val="22"/>
              </w:rPr>
            </w:pPr>
          </w:p>
        </w:tc>
        <w:tc>
          <w:tcPr>
            <w:tcW w:w="1741" w:type="pct"/>
            <w:shd w:val="clear" w:color="auto" w:fill="auto"/>
          </w:tcPr>
          <w:p w14:paraId="68E22B01" w14:textId="77777777" w:rsidR="0007517E" w:rsidRPr="004968D6" w:rsidRDefault="0007517E" w:rsidP="00575CFC">
            <w:pPr>
              <w:rPr>
                <w:rFonts w:ascii="Calibri" w:hAnsi="Calibri" w:cs="Calibri"/>
                <w:b/>
                <w:bCs/>
                <w:sz w:val="22"/>
                <w:szCs w:val="22"/>
              </w:rPr>
            </w:pPr>
          </w:p>
        </w:tc>
      </w:tr>
      <w:tr w:rsidR="0007517E" w:rsidRPr="00575CFC" w14:paraId="2CE815CD" w14:textId="77777777" w:rsidTr="00E85CD0">
        <w:tc>
          <w:tcPr>
            <w:tcW w:w="2170" w:type="pct"/>
            <w:shd w:val="clear" w:color="auto" w:fill="auto"/>
          </w:tcPr>
          <w:p w14:paraId="4698EE9F" w14:textId="79C072C1" w:rsidR="0007517E" w:rsidRPr="004968D6" w:rsidRDefault="0007517E" w:rsidP="004968D6">
            <w:pPr>
              <w:jc w:val="both"/>
              <w:rPr>
                <w:rFonts w:ascii="Calibri" w:hAnsi="Calibri" w:cs="Calibri"/>
                <w:bCs/>
                <w:sz w:val="22"/>
                <w:szCs w:val="22"/>
              </w:rPr>
            </w:pPr>
            <w:r w:rsidRPr="004968D6">
              <w:rPr>
                <w:rFonts w:ascii="Calibri" w:hAnsi="Calibri" w:cs="Calibri"/>
                <w:bCs/>
                <w:sz w:val="22"/>
                <w:szCs w:val="22"/>
              </w:rPr>
              <w:lastRenderedPageBreak/>
              <w:t xml:space="preserve">4.10. Qualora la stazione appaltante abbia indicato nei documenti di gara le prestazioni o lavorazioni oggetto del contratto di appalto </w:t>
            </w:r>
            <w:r w:rsidR="00E85CD0" w:rsidRPr="004968D6">
              <w:rPr>
                <w:rFonts w:ascii="Calibri" w:hAnsi="Calibri" w:cs="Calibri"/>
                <w:bCs/>
                <w:sz w:val="22"/>
                <w:szCs w:val="22"/>
              </w:rPr>
              <w:t>che, pur</w:t>
            </w:r>
            <w:r w:rsidRPr="004968D6">
              <w:rPr>
                <w:rFonts w:ascii="Calibri" w:hAnsi="Calibri" w:cs="Calibri"/>
                <w:bCs/>
                <w:sz w:val="22"/>
                <w:szCs w:val="22"/>
              </w:rPr>
              <w:t xml:space="preserve"> subappaltabili, non possono formare oggetto di ulteriore subappalto (sub-subappalto), tale indicazione è stata rispettata?</w:t>
            </w:r>
          </w:p>
        </w:tc>
        <w:tc>
          <w:tcPr>
            <w:tcW w:w="85" w:type="pct"/>
            <w:shd w:val="clear" w:color="auto" w:fill="auto"/>
          </w:tcPr>
          <w:p w14:paraId="74072060"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119, comma 17</w:t>
            </w:r>
          </w:p>
        </w:tc>
        <w:tc>
          <w:tcPr>
            <w:tcW w:w="1004" w:type="pct"/>
            <w:shd w:val="clear" w:color="auto" w:fill="auto"/>
          </w:tcPr>
          <w:p w14:paraId="5072022D"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13</w:t>
            </w:r>
          </w:p>
        </w:tc>
        <w:tc>
          <w:tcPr>
            <w:tcW w:w="1741" w:type="pct"/>
            <w:shd w:val="clear" w:color="auto" w:fill="auto"/>
          </w:tcPr>
          <w:p w14:paraId="40CA6991"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25% in caso di violazione</w:t>
            </w:r>
          </w:p>
          <w:p w14:paraId="3040A4C3"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5% in caso di limitazione ingiustificata del subappalto</w:t>
            </w:r>
          </w:p>
          <w:p w14:paraId="3AFD9273" w14:textId="77777777" w:rsidR="0007517E" w:rsidRPr="004968D6" w:rsidRDefault="0007517E" w:rsidP="00575CFC">
            <w:pPr>
              <w:rPr>
                <w:rFonts w:ascii="Calibri" w:hAnsi="Calibri" w:cs="Calibri"/>
                <w:b/>
                <w:bCs/>
                <w:sz w:val="22"/>
                <w:szCs w:val="22"/>
              </w:rPr>
            </w:pPr>
          </w:p>
        </w:tc>
      </w:tr>
      <w:tr w:rsidR="0007517E" w:rsidRPr="00575CFC" w14:paraId="4EB51D74" w14:textId="77777777" w:rsidTr="004F4B2F">
        <w:trPr>
          <w:trHeight w:val="1455"/>
        </w:trPr>
        <w:tc>
          <w:tcPr>
            <w:tcW w:w="2170" w:type="pct"/>
            <w:shd w:val="clear" w:color="auto" w:fill="auto"/>
          </w:tcPr>
          <w:p w14:paraId="5E993303" w14:textId="77777777" w:rsidR="0007517E" w:rsidRP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t>5. Modifica del contratto in corso di esecuzione</w:t>
            </w:r>
          </w:p>
          <w:p w14:paraId="3646D641"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5.1. Vi è stata una modificazione del contratto in corso di esecuzione senza una nuova procedura di affidamento?</w:t>
            </w:r>
          </w:p>
          <w:p w14:paraId="56963F1F"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 Sì</w:t>
            </w:r>
          </w:p>
          <w:p w14:paraId="01A62A72" w14:textId="04295C7E"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 No</w:t>
            </w:r>
          </w:p>
        </w:tc>
        <w:tc>
          <w:tcPr>
            <w:tcW w:w="85" w:type="pct"/>
            <w:shd w:val="clear" w:color="auto" w:fill="auto"/>
          </w:tcPr>
          <w:p w14:paraId="5EB70A97"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Art. 120</w:t>
            </w:r>
          </w:p>
        </w:tc>
        <w:tc>
          <w:tcPr>
            <w:tcW w:w="1004" w:type="pct"/>
            <w:shd w:val="clear" w:color="auto" w:fill="auto"/>
          </w:tcPr>
          <w:p w14:paraId="2F1E1F05" w14:textId="77777777" w:rsidR="0007517E" w:rsidRPr="004968D6" w:rsidRDefault="0007517E" w:rsidP="004968D6">
            <w:pPr>
              <w:spacing w:after="0"/>
              <w:rPr>
                <w:rFonts w:ascii="Calibri" w:hAnsi="Calibri" w:cs="Calibri"/>
                <w:b/>
                <w:bCs/>
                <w:sz w:val="22"/>
                <w:szCs w:val="22"/>
              </w:rPr>
            </w:pPr>
          </w:p>
        </w:tc>
        <w:tc>
          <w:tcPr>
            <w:tcW w:w="1741" w:type="pct"/>
            <w:shd w:val="clear" w:color="auto" w:fill="auto"/>
          </w:tcPr>
          <w:p w14:paraId="3198D1CB" w14:textId="77777777" w:rsidR="0007517E" w:rsidRPr="004968D6" w:rsidRDefault="0007517E" w:rsidP="004968D6">
            <w:pPr>
              <w:spacing w:after="0"/>
              <w:rPr>
                <w:rFonts w:ascii="Calibri" w:hAnsi="Calibri" w:cs="Calibri"/>
                <w:b/>
                <w:bCs/>
                <w:sz w:val="22"/>
                <w:szCs w:val="22"/>
              </w:rPr>
            </w:pPr>
          </w:p>
        </w:tc>
      </w:tr>
      <w:tr w:rsidR="0007517E" w:rsidRPr="00575CFC" w14:paraId="0F269682" w14:textId="77777777" w:rsidTr="00E85CD0">
        <w:tc>
          <w:tcPr>
            <w:tcW w:w="2170" w:type="pct"/>
            <w:shd w:val="clear" w:color="auto" w:fill="auto"/>
          </w:tcPr>
          <w:p w14:paraId="1537DAA3" w14:textId="42FF0A43"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5.2. Indicare</w:t>
            </w:r>
            <w:r w:rsidR="00E85CD0">
              <w:rPr>
                <w:rFonts w:ascii="Calibri" w:hAnsi="Calibri" w:cs="Calibri"/>
                <w:bCs/>
                <w:sz w:val="22"/>
                <w:szCs w:val="22"/>
              </w:rPr>
              <w:t>,</w:t>
            </w:r>
            <w:r w:rsidRPr="004968D6">
              <w:rPr>
                <w:rFonts w:ascii="Calibri" w:hAnsi="Calibri" w:cs="Calibri"/>
                <w:bCs/>
                <w:sz w:val="22"/>
                <w:szCs w:val="22"/>
              </w:rPr>
              <w:t xml:space="preserve"> fra le seguenti, l’ipotesi in cui si rientra:</w:t>
            </w:r>
          </w:p>
          <w:p w14:paraId="1ACB5D7C" w14:textId="77777777" w:rsidR="0007517E" w:rsidRPr="004968D6" w:rsidRDefault="0007517E" w:rsidP="004968D6">
            <w:pPr>
              <w:spacing w:after="0"/>
              <w:jc w:val="both"/>
              <w:rPr>
                <w:rFonts w:ascii="Calibri" w:hAnsi="Calibri" w:cs="Calibri"/>
                <w:bCs/>
                <w:sz w:val="22"/>
                <w:szCs w:val="22"/>
              </w:rPr>
            </w:pPr>
          </w:p>
          <w:p w14:paraId="2A2FB71B" w14:textId="2457E300" w:rsidR="0007517E" w:rsidRP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t xml:space="preserve">a) </w:t>
            </w:r>
            <w:r w:rsidRPr="004968D6">
              <w:rPr>
                <w:rFonts w:ascii="Calibri" w:hAnsi="Calibri" w:cs="Calibri"/>
                <w:bCs/>
                <w:sz w:val="22"/>
                <w:szCs w:val="22"/>
              </w:rPr>
              <w:t xml:space="preserve">se le modifiche, a prescindere dal loro valore monetario, sono state previste in clausole chiare, precise e inequivocabili dei documenti di gara iniziali, che possono consistere anche in clausole di opzione; per i contratti relativi a servizi o forniture stipulati dai soggetti aggregatori restano ferme le disposizioni di </w:t>
            </w:r>
            <w:r w:rsidR="007064CA" w:rsidRPr="007064CA">
              <w:rPr>
                <w:rFonts w:ascii="Calibri" w:hAnsi="Calibri" w:cs="Calibri"/>
                <w:bCs/>
                <w:sz w:val="22"/>
                <w:szCs w:val="22"/>
              </w:rPr>
              <w:t>cui all'articolo 1, comma 511, della legge 28 dicembre 2015, n. 208;</w:t>
            </w:r>
          </w:p>
          <w:p w14:paraId="03903E42" w14:textId="1B93E00E" w:rsidR="0007517E" w:rsidRPr="004968D6" w:rsidRDefault="0007517E" w:rsidP="004968D6">
            <w:pPr>
              <w:spacing w:after="0"/>
              <w:jc w:val="both"/>
              <w:rPr>
                <w:rFonts w:ascii="Calibri" w:hAnsi="Calibri" w:cs="Calibri"/>
                <w:bCs/>
                <w:sz w:val="22"/>
                <w:szCs w:val="22"/>
              </w:rPr>
            </w:pPr>
            <w:r w:rsidRPr="00C77F69">
              <w:rPr>
                <w:rFonts w:ascii="Calibri" w:hAnsi="Calibri" w:cs="Calibri"/>
                <w:b/>
                <w:bCs/>
                <w:sz w:val="22"/>
                <w:szCs w:val="22"/>
              </w:rPr>
              <w:t>b)</w:t>
            </w:r>
            <w:r w:rsidRPr="004968D6">
              <w:rPr>
                <w:rFonts w:ascii="Calibri" w:hAnsi="Calibri" w:cs="Calibri"/>
                <w:bCs/>
                <w:sz w:val="22"/>
                <w:szCs w:val="22"/>
              </w:rPr>
              <w:t xml:space="preserve">  sempreché l'eventuale aumento di prezzo non ecceda il 50 per cento del valore del contratto iniziale, per la sopravvenuta necessità di lavori, servizi o forniture supplementari, non previsti nell'appalto iniziale, ove un cambiamento del contraente </w:t>
            </w:r>
            <w:proofErr w:type="gramStart"/>
            <w:r w:rsidRPr="004968D6">
              <w:rPr>
                <w:rFonts w:ascii="Calibri" w:hAnsi="Calibri" w:cs="Calibri"/>
                <w:bCs/>
                <w:sz w:val="22"/>
                <w:szCs w:val="22"/>
              </w:rPr>
              <w:t>nel contempo</w:t>
            </w:r>
            <w:proofErr w:type="gramEnd"/>
            <w:r w:rsidRPr="004968D6">
              <w:rPr>
                <w:rFonts w:ascii="Calibri" w:hAnsi="Calibri" w:cs="Calibri"/>
                <w:bCs/>
                <w:sz w:val="22"/>
                <w:szCs w:val="22"/>
              </w:rPr>
              <w:t>:</w:t>
            </w:r>
          </w:p>
          <w:p w14:paraId="4FB12D56" w14:textId="77777777" w:rsidR="0007517E" w:rsidRPr="00C77F69" w:rsidRDefault="0007517E" w:rsidP="004968D6">
            <w:pPr>
              <w:spacing w:after="0"/>
              <w:jc w:val="both"/>
              <w:rPr>
                <w:rFonts w:ascii="Calibri" w:hAnsi="Calibri" w:cs="Calibri"/>
                <w:bCs/>
                <w:sz w:val="22"/>
                <w:szCs w:val="22"/>
              </w:rPr>
            </w:pPr>
            <w:r w:rsidRPr="00C77F69">
              <w:rPr>
                <w:rFonts w:ascii="Calibri" w:hAnsi="Calibri" w:cs="Calibri"/>
                <w:bCs/>
                <w:sz w:val="22"/>
                <w:szCs w:val="22"/>
              </w:rPr>
              <w:t>1) risulti impraticabile per motivi economici o tecnici;</w:t>
            </w:r>
          </w:p>
          <w:p w14:paraId="5B252165" w14:textId="77777777" w:rsidR="0007517E" w:rsidRPr="004968D6" w:rsidRDefault="0007517E" w:rsidP="004968D6">
            <w:pPr>
              <w:spacing w:after="0"/>
              <w:jc w:val="both"/>
              <w:rPr>
                <w:rFonts w:ascii="Calibri" w:hAnsi="Calibri" w:cs="Calibri"/>
                <w:bCs/>
                <w:sz w:val="22"/>
                <w:szCs w:val="22"/>
              </w:rPr>
            </w:pPr>
            <w:r w:rsidRPr="00C77F69">
              <w:rPr>
                <w:rFonts w:ascii="Calibri" w:hAnsi="Calibri" w:cs="Calibri"/>
                <w:bCs/>
                <w:sz w:val="22"/>
                <w:szCs w:val="22"/>
              </w:rPr>
              <w:t>2</w:t>
            </w:r>
            <w:r w:rsidRPr="004968D6">
              <w:rPr>
                <w:rFonts w:ascii="Calibri" w:hAnsi="Calibri" w:cs="Calibri"/>
                <w:bCs/>
                <w:sz w:val="22"/>
                <w:szCs w:val="22"/>
              </w:rPr>
              <w:t>) comporti per la stazione appaltante notevoli disagi o un sostanziale incremento dei costi;</w:t>
            </w:r>
          </w:p>
          <w:p w14:paraId="3A7F01C6" w14:textId="77777777" w:rsidR="0007517E" w:rsidRPr="004968D6" w:rsidRDefault="0007517E" w:rsidP="004968D6">
            <w:pPr>
              <w:spacing w:after="0"/>
              <w:jc w:val="both"/>
              <w:rPr>
                <w:rFonts w:ascii="Calibri" w:hAnsi="Calibri" w:cs="Calibri"/>
                <w:bCs/>
                <w:sz w:val="22"/>
                <w:szCs w:val="22"/>
              </w:rPr>
            </w:pPr>
          </w:p>
          <w:p w14:paraId="3573D9DA" w14:textId="77777777" w:rsidR="0007517E" w:rsidRPr="004968D6" w:rsidRDefault="0007517E" w:rsidP="004968D6">
            <w:pPr>
              <w:spacing w:after="0"/>
              <w:jc w:val="both"/>
              <w:rPr>
                <w:rFonts w:ascii="Calibri" w:hAnsi="Calibri" w:cs="Calibri"/>
                <w:bCs/>
                <w:sz w:val="22"/>
                <w:szCs w:val="22"/>
              </w:rPr>
            </w:pPr>
            <w:r w:rsidRPr="00C77F69">
              <w:rPr>
                <w:rFonts w:ascii="Calibri" w:hAnsi="Calibri" w:cs="Calibri"/>
                <w:b/>
                <w:bCs/>
                <w:sz w:val="22"/>
                <w:szCs w:val="22"/>
              </w:rPr>
              <w:t>c)</w:t>
            </w:r>
            <w:r w:rsidRPr="004968D6">
              <w:rPr>
                <w:rFonts w:ascii="Calibri" w:hAnsi="Calibri" w:cs="Calibri"/>
                <w:bCs/>
                <w:sz w:val="22"/>
                <w:szCs w:val="22"/>
              </w:rPr>
              <w:t xml:space="preserve">  sempreché l'eventuale aumento di prezzo non ecceda il 50 per cento del valore del contratto iniziale, per le varianti in corso d'opera, </w:t>
            </w:r>
            <w:r w:rsidRPr="004968D6">
              <w:rPr>
                <w:rFonts w:ascii="Calibri" w:hAnsi="Calibri" w:cs="Calibri"/>
                <w:bCs/>
                <w:sz w:val="22"/>
                <w:szCs w:val="22"/>
              </w:rPr>
              <w:lastRenderedPageBreak/>
              <w:t>da intendersi come modifiche resesi necessarie in corso di esecuzione dell'appalto per effetto di circostanze imprevedibili da parte della stazione appaltante. Rientrano in tali circostanze nuove disposizioni legislative o regolamentari o provvedimenti sopravvenuti di autorità o enti preposti alla tutela di interessi rilevanti;</w:t>
            </w:r>
          </w:p>
          <w:p w14:paraId="387960A1" w14:textId="77777777" w:rsidR="0007517E" w:rsidRPr="004968D6" w:rsidRDefault="0007517E" w:rsidP="004968D6">
            <w:pPr>
              <w:spacing w:after="0"/>
              <w:jc w:val="both"/>
              <w:rPr>
                <w:rFonts w:ascii="Calibri" w:hAnsi="Calibri" w:cs="Calibri"/>
                <w:bCs/>
                <w:sz w:val="22"/>
                <w:szCs w:val="22"/>
              </w:rPr>
            </w:pPr>
          </w:p>
          <w:p w14:paraId="237CD190"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
                <w:bCs/>
                <w:sz w:val="22"/>
                <w:szCs w:val="22"/>
              </w:rPr>
              <w:t>d)</w:t>
            </w:r>
            <w:r w:rsidRPr="004968D6">
              <w:rPr>
                <w:rFonts w:ascii="Calibri" w:hAnsi="Calibri" w:cs="Calibri"/>
                <w:bCs/>
                <w:sz w:val="22"/>
                <w:szCs w:val="22"/>
              </w:rPr>
              <w:t xml:space="preserve"> se un nuovo contraente sostituisce l'aggiudicatario a causa di una delle seguenti circostanze:</w:t>
            </w:r>
          </w:p>
          <w:p w14:paraId="06804953" w14:textId="77777777" w:rsidR="004968D6" w:rsidRPr="004968D6" w:rsidRDefault="004968D6" w:rsidP="004968D6">
            <w:pPr>
              <w:spacing w:after="0"/>
              <w:jc w:val="both"/>
              <w:rPr>
                <w:rFonts w:ascii="Calibri" w:hAnsi="Calibri" w:cs="Calibri"/>
                <w:bCs/>
                <w:sz w:val="22"/>
                <w:szCs w:val="22"/>
              </w:rPr>
            </w:pPr>
          </w:p>
          <w:p w14:paraId="028997A0" w14:textId="77777777" w:rsidR="0007517E" w:rsidRPr="00C77F69" w:rsidRDefault="0007517E" w:rsidP="004968D6">
            <w:pPr>
              <w:spacing w:after="0"/>
              <w:jc w:val="both"/>
              <w:rPr>
                <w:rFonts w:ascii="Calibri" w:hAnsi="Calibri" w:cs="Calibri"/>
                <w:bCs/>
                <w:sz w:val="22"/>
                <w:szCs w:val="22"/>
              </w:rPr>
            </w:pPr>
            <w:r w:rsidRPr="00C77F69">
              <w:rPr>
                <w:rFonts w:ascii="Calibri" w:hAnsi="Calibri" w:cs="Calibri"/>
                <w:bCs/>
                <w:sz w:val="22"/>
                <w:szCs w:val="22"/>
              </w:rPr>
              <w:t>1) le modifiche soggettive implicanti la sostituzione del contraente originario sono previste in clausole chiare, precise e inequivocabili dei documenti di gara;</w:t>
            </w:r>
          </w:p>
          <w:p w14:paraId="738A7784" w14:textId="77777777" w:rsidR="0007517E" w:rsidRPr="004968D6" w:rsidRDefault="0007517E" w:rsidP="004968D6">
            <w:pPr>
              <w:spacing w:after="0"/>
              <w:jc w:val="both"/>
              <w:rPr>
                <w:rFonts w:ascii="Calibri" w:hAnsi="Calibri" w:cs="Calibri"/>
                <w:bCs/>
                <w:sz w:val="22"/>
                <w:szCs w:val="22"/>
              </w:rPr>
            </w:pPr>
            <w:r w:rsidRPr="00C77F69">
              <w:rPr>
                <w:rFonts w:ascii="Calibri" w:hAnsi="Calibri" w:cs="Calibri"/>
                <w:bCs/>
                <w:sz w:val="22"/>
                <w:szCs w:val="22"/>
              </w:rPr>
              <w:t>2)</w:t>
            </w:r>
            <w:r w:rsidRPr="004968D6">
              <w:rPr>
                <w:rFonts w:ascii="Calibri" w:hAnsi="Calibri" w:cs="Calibri"/>
                <w:bCs/>
                <w:sz w:val="22"/>
                <w:szCs w:val="22"/>
              </w:rPr>
              <w:t xml:space="preserve"> all'aggiudicatario succede, per causa di morte 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p>
          <w:p w14:paraId="2217EB1C" w14:textId="77777777" w:rsidR="0007517E" w:rsidRPr="004968D6" w:rsidRDefault="0007517E" w:rsidP="004968D6">
            <w:pPr>
              <w:spacing w:after="0"/>
              <w:jc w:val="both"/>
              <w:rPr>
                <w:rFonts w:ascii="Calibri" w:hAnsi="Calibri" w:cs="Calibri"/>
                <w:bCs/>
                <w:sz w:val="22"/>
                <w:szCs w:val="22"/>
              </w:rPr>
            </w:pPr>
            <w:r w:rsidRPr="00C77F69">
              <w:rPr>
                <w:rFonts w:ascii="Calibri" w:hAnsi="Calibri" w:cs="Calibri"/>
                <w:bCs/>
                <w:sz w:val="22"/>
                <w:szCs w:val="22"/>
              </w:rPr>
              <w:t>3</w:t>
            </w:r>
            <w:r w:rsidRPr="004968D6">
              <w:rPr>
                <w:rFonts w:ascii="Calibri" w:hAnsi="Calibri" w:cs="Calibri"/>
                <w:bCs/>
                <w:sz w:val="22"/>
                <w:szCs w:val="22"/>
              </w:rPr>
              <w:t>) nel caso in cui la stazione appaltante assume gli obblighi del contraente principale nei confronti dei suoi subappaltatori.</w:t>
            </w:r>
          </w:p>
          <w:p w14:paraId="0AA347CC" w14:textId="77777777" w:rsidR="0007517E" w:rsidRPr="004968D6" w:rsidRDefault="0007517E" w:rsidP="004968D6">
            <w:pPr>
              <w:spacing w:after="0"/>
              <w:jc w:val="both"/>
              <w:rPr>
                <w:rFonts w:ascii="Calibri" w:hAnsi="Calibri" w:cs="Calibri"/>
                <w:bCs/>
                <w:sz w:val="22"/>
                <w:szCs w:val="22"/>
              </w:rPr>
            </w:pPr>
          </w:p>
          <w:p w14:paraId="3506208C"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
                <w:bCs/>
                <w:sz w:val="22"/>
                <w:szCs w:val="22"/>
              </w:rPr>
              <w:t>e)</w:t>
            </w:r>
            <w:r w:rsidRPr="004968D6">
              <w:rPr>
                <w:rFonts w:ascii="Calibri" w:hAnsi="Calibri" w:cs="Calibri"/>
                <w:bCs/>
                <w:sz w:val="22"/>
                <w:szCs w:val="22"/>
              </w:rPr>
              <w:t xml:space="preserve"> sempreché nonostante le modifiche, la struttura del contratto o dell'accordo quadro e l'operazione economica sottesa possano ritenersi inalterate, se il valore della modifica è al di sotto di entrambi i seguenti valori:</w:t>
            </w:r>
          </w:p>
          <w:p w14:paraId="471B609E"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
                <w:sz w:val="22"/>
                <w:szCs w:val="22"/>
              </w:rPr>
              <w:t>i</w:t>
            </w:r>
            <w:r w:rsidRPr="004968D6">
              <w:rPr>
                <w:rFonts w:ascii="Calibri" w:hAnsi="Calibri" w:cs="Calibri"/>
                <w:bCs/>
                <w:sz w:val="22"/>
                <w:szCs w:val="22"/>
              </w:rPr>
              <w:t>) le soglie fissate all'articolo 14;</w:t>
            </w:r>
          </w:p>
          <w:p w14:paraId="00566B5D" w14:textId="6D4554B7" w:rsidR="0007517E" w:rsidRPr="004968D6" w:rsidRDefault="0007517E" w:rsidP="004968D6">
            <w:pPr>
              <w:spacing w:after="0"/>
              <w:jc w:val="both"/>
              <w:rPr>
                <w:rFonts w:ascii="Calibri" w:hAnsi="Calibri" w:cs="Calibri"/>
                <w:bCs/>
                <w:sz w:val="22"/>
                <w:szCs w:val="22"/>
              </w:rPr>
            </w:pPr>
            <w:r w:rsidRPr="004968D6">
              <w:rPr>
                <w:rFonts w:ascii="Calibri" w:hAnsi="Calibri" w:cs="Calibri"/>
                <w:b/>
                <w:sz w:val="22"/>
                <w:szCs w:val="22"/>
              </w:rPr>
              <w:t>ii)</w:t>
            </w:r>
            <w:r w:rsidRPr="004968D6">
              <w:rPr>
                <w:rFonts w:ascii="Calibri" w:hAnsi="Calibri" w:cs="Calibri"/>
                <w:bCs/>
                <w:sz w:val="22"/>
                <w:szCs w:val="22"/>
              </w:rPr>
              <w:t xml:space="preserve"> il 10 per cento del valore iniziale del contratto per i contratti di servizi e forniture; il 15 per cento del valore iniziale del contratto per i contratti di lavori</w:t>
            </w:r>
          </w:p>
          <w:p w14:paraId="0E6179B9" w14:textId="77777777" w:rsidR="0007517E" w:rsidRPr="004968D6" w:rsidRDefault="0007517E" w:rsidP="004968D6">
            <w:pPr>
              <w:spacing w:after="0"/>
              <w:jc w:val="both"/>
              <w:rPr>
                <w:rFonts w:ascii="Calibri" w:hAnsi="Calibri" w:cs="Calibri"/>
                <w:bCs/>
                <w:sz w:val="22"/>
                <w:szCs w:val="22"/>
              </w:rPr>
            </w:pPr>
          </w:p>
          <w:p w14:paraId="4C8764C1" w14:textId="39DA184F" w:rsidR="0007517E" w:rsidRPr="004968D6" w:rsidRDefault="0007517E" w:rsidP="004968D6">
            <w:pPr>
              <w:spacing w:after="0"/>
              <w:jc w:val="both"/>
              <w:rPr>
                <w:rFonts w:ascii="Calibri" w:hAnsi="Calibri" w:cs="Calibri"/>
                <w:bCs/>
                <w:sz w:val="22"/>
                <w:szCs w:val="22"/>
              </w:rPr>
            </w:pPr>
            <w:r w:rsidRPr="004968D6">
              <w:rPr>
                <w:rFonts w:ascii="Calibri" w:hAnsi="Calibri" w:cs="Calibri"/>
                <w:b/>
                <w:bCs/>
                <w:sz w:val="22"/>
                <w:szCs w:val="22"/>
              </w:rPr>
              <w:lastRenderedPageBreak/>
              <w:t>f)</w:t>
            </w:r>
            <w:r w:rsidRPr="004968D6">
              <w:rPr>
                <w:rFonts w:ascii="Calibri" w:hAnsi="Calibri" w:cs="Calibri"/>
                <w:bCs/>
                <w:sz w:val="22"/>
                <w:szCs w:val="22"/>
              </w:rPr>
              <w:t xml:space="preserve"> in tutti i casi in cui si tratti di modifiche non sostanziali ai sensi del Codice</w:t>
            </w:r>
          </w:p>
          <w:p w14:paraId="01313151" w14:textId="77777777" w:rsidR="0007517E" w:rsidRPr="004968D6" w:rsidRDefault="0007517E" w:rsidP="004968D6">
            <w:pPr>
              <w:spacing w:after="0"/>
              <w:jc w:val="both"/>
              <w:rPr>
                <w:rFonts w:ascii="Calibri" w:hAnsi="Calibri" w:cs="Calibri"/>
                <w:bCs/>
                <w:sz w:val="22"/>
                <w:szCs w:val="22"/>
              </w:rPr>
            </w:pPr>
          </w:p>
          <w:p w14:paraId="573D9703"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
                <w:bCs/>
                <w:sz w:val="22"/>
                <w:szCs w:val="22"/>
              </w:rPr>
              <w:t>g)</w:t>
            </w:r>
            <w:r w:rsidRPr="004968D6">
              <w:rPr>
                <w:rFonts w:ascii="Calibri" w:hAnsi="Calibri" w:cs="Calibri"/>
                <w:bCs/>
                <w:sz w:val="22"/>
                <w:szCs w:val="22"/>
              </w:rPr>
              <w:t xml:space="preserve"> nei casi in cui sia necessario preservare l’equilibrio contrattuale ai sensi dell’art. 9 del Codice e nel rispetto delle eventuali clausole di rinegoziazione all’interno del contratto</w:t>
            </w:r>
          </w:p>
          <w:p w14:paraId="70D73CD5" w14:textId="77777777" w:rsidR="0007517E" w:rsidRPr="004968D6" w:rsidRDefault="0007517E" w:rsidP="004968D6">
            <w:pPr>
              <w:spacing w:after="0"/>
              <w:jc w:val="both"/>
              <w:rPr>
                <w:rFonts w:ascii="Calibri" w:hAnsi="Calibri" w:cs="Calibri"/>
                <w:bCs/>
                <w:sz w:val="22"/>
                <w:szCs w:val="22"/>
              </w:rPr>
            </w:pPr>
          </w:p>
          <w:p w14:paraId="0C45AE85"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
                <w:bCs/>
                <w:sz w:val="22"/>
                <w:szCs w:val="22"/>
              </w:rPr>
              <w:t>h)</w:t>
            </w:r>
            <w:r w:rsidRPr="004968D6">
              <w:rPr>
                <w:rFonts w:ascii="Calibri" w:hAnsi="Calibri" w:cs="Calibri"/>
                <w:bCs/>
                <w:sz w:val="22"/>
                <w:szCs w:val="22"/>
              </w:rPr>
              <w:t xml:space="preserve"> si rientra nella fattispecie del “quinto d’obbligo”, qualora previsto nei documenti di gara iniziali</w:t>
            </w:r>
          </w:p>
          <w:p w14:paraId="6844D099" w14:textId="77777777" w:rsidR="0007517E" w:rsidRPr="004968D6" w:rsidRDefault="0007517E" w:rsidP="004968D6">
            <w:pPr>
              <w:spacing w:after="0"/>
              <w:jc w:val="both"/>
              <w:rPr>
                <w:rFonts w:ascii="Calibri" w:hAnsi="Calibri" w:cs="Calibri"/>
                <w:bCs/>
                <w:sz w:val="22"/>
                <w:szCs w:val="22"/>
              </w:rPr>
            </w:pPr>
          </w:p>
          <w:p w14:paraId="330364D6"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
                <w:bCs/>
                <w:sz w:val="22"/>
                <w:szCs w:val="22"/>
              </w:rPr>
              <w:t>i)</w:t>
            </w:r>
            <w:r w:rsidRPr="004968D6">
              <w:rPr>
                <w:rFonts w:ascii="Calibri" w:hAnsi="Calibri" w:cs="Calibri"/>
                <w:bCs/>
                <w:sz w:val="22"/>
                <w:szCs w:val="22"/>
              </w:rPr>
              <w:t xml:space="preserve"> sono previste opzioni di proroga o si rientra in ipotesi di </w:t>
            </w:r>
            <w:r w:rsidR="004968D6" w:rsidRPr="004968D6">
              <w:rPr>
                <w:rFonts w:ascii="Calibri" w:hAnsi="Calibri" w:cs="Calibri"/>
                <w:bCs/>
                <w:sz w:val="22"/>
                <w:szCs w:val="22"/>
              </w:rPr>
              <w:t>proroga dovuta</w:t>
            </w:r>
            <w:r w:rsidRPr="004968D6">
              <w:rPr>
                <w:rFonts w:ascii="Calibri" w:hAnsi="Calibri" w:cs="Calibri"/>
                <w:bCs/>
                <w:sz w:val="22"/>
                <w:szCs w:val="22"/>
              </w:rPr>
              <w:t xml:space="preserve"> a esigenze eccezionali</w:t>
            </w:r>
          </w:p>
          <w:p w14:paraId="244024C2" w14:textId="77777777" w:rsidR="0007517E" w:rsidRPr="004968D6" w:rsidRDefault="0007517E" w:rsidP="004968D6">
            <w:pPr>
              <w:spacing w:after="0"/>
              <w:jc w:val="both"/>
              <w:rPr>
                <w:rFonts w:ascii="Calibri" w:hAnsi="Calibri" w:cs="Calibri"/>
                <w:bCs/>
                <w:sz w:val="22"/>
                <w:szCs w:val="22"/>
              </w:rPr>
            </w:pPr>
          </w:p>
        </w:tc>
        <w:tc>
          <w:tcPr>
            <w:tcW w:w="85" w:type="pct"/>
            <w:shd w:val="clear" w:color="auto" w:fill="auto"/>
          </w:tcPr>
          <w:p w14:paraId="4BCEF719"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lastRenderedPageBreak/>
              <w:t xml:space="preserve">Art. 120 </w:t>
            </w:r>
          </w:p>
          <w:p w14:paraId="5DEA6501" w14:textId="77777777" w:rsidR="0007517E" w:rsidRPr="004968D6" w:rsidRDefault="0007517E" w:rsidP="004968D6">
            <w:pPr>
              <w:spacing w:after="0"/>
              <w:rPr>
                <w:rFonts w:ascii="Calibri" w:hAnsi="Calibri" w:cs="Calibri"/>
                <w:bCs/>
                <w:sz w:val="22"/>
                <w:szCs w:val="22"/>
              </w:rPr>
            </w:pPr>
            <w:r w:rsidRPr="004968D6">
              <w:rPr>
                <w:rFonts w:ascii="Calibri" w:hAnsi="Calibri" w:cs="Calibri"/>
                <w:bCs/>
                <w:sz w:val="22"/>
                <w:szCs w:val="22"/>
              </w:rPr>
              <w:t>Art. 9</w:t>
            </w:r>
          </w:p>
        </w:tc>
        <w:tc>
          <w:tcPr>
            <w:tcW w:w="1004" w:type="pct"/>
            <w:shd w:val="clear" w:color="auto" w:fill="auto"/>
          </w:tcPr>
          <w:p w14:paraId="0431B8ED" w14:textId="77777777" w:rsidR="0007517E" w:rsidRPr="004968D6" w:rsidRDefault="0007517E" w:rsidP="004968D6">
            <w:pPr>
              <w:spacing w:after="0"/>
              <w:rPr>
                <w:rFonts w:ascii="Calibri" w:hAnsi="Calibri" w:cs="Calibri"/>
                <w:b/>
                <w:bCs/>
                <w:sz w:val="22"/>
                <w:szCs w:val="22"/>
              </w:rPr>
            </w:pPr>
            <w:r w:rsidRPr="004968D6">
              <w:rPr>
                <w:rFonts w:ascii="Calibri" w:hAnsi="Calibri" w:cs="Calibri"/>
                <w:b/>
                <w:bCs/>
                <w:sz w:val="22"/>
                <w:szCs w:val="22"/>
              </w:rPr>
              <w:t>23</w:t>
            </w:r>
          </w:p>
        </w:tc>
        <w:tc>
          <w:tcPr>
            <w:tcW w:w="1741" w:type="pct"/>
            <w:shd w:val="clear" w:color="auto" w:fill="auto"/>
          </w:tcPr>
          <w:p w14:paraId="028FFC3F" w14:textId="1BFFE3D0" w:rsidR="0007517E" w:rsidRPr="004968D6" w:rsidRDefault="0007517E" w:rsidP="004968D6">
            <w:pPr>
              <w:spacing w:after="0"/>
              <w:rPr>
                <w:rFonts w:ascii="Calibri" w:hAnsi="Calibri" w:cs="Calibri"/>
                <w:b/>
                <w:bCs/>
                <w:sz w:val="22"/>
                <w:szCs w:val="22"/>
              </w:rPr>
            </w:pPr>
            <w:r w:rsidRPr="004968D6">
              <w:rPr>
                <w:rFonts w:ascii="Calibri" w:hAnsi="Calibri" w:cs="Calibri"/>
                <w:b/>
                <w:bCs/>
                <w:sz w:val="22"/>
                <w:szCs w:val="22"/>
              </w:rPr>
              <w:t xml:space="preserve">25% del contratto iniziale e </w:t>
            </w:r>
            <w:r w:rsidR="007064CA">
              <w:rPr>
                <w:rFonts w:ascii="Calibri" w:hAnsi="Calibri" w:cs="Calibri"/>
                <w:b/>
                <w:bCs/>
                <w:sz w:val="22"/>
                <w:szCs w:val="22"/>
              </w:rPr>
              <w:t>de</w:t>
            </w:r>
            <w:r w:rsidRPr="004968D6">
              <w:rPr>
                <w:rFonts w:ascii="Calibri" w:hAnsi="Calibri" w:cs="Calibri"/>
                <w:b/>
                <w:bCs/>
                <w:sz w:val="22"/>
                <w:szCs w:val="22"/>
              </w:rPr>
              <w:t xml:space="preserve">gli importi relativi ai nuovi lavori/ forniture/ servizi </w:t>
            </w:r>
          </w:p>
          <w:p w14:paraId="68CCAD70" w14:textId="77777777" w:rsidR="0007517E" w:rsidRPr="004968D6" w:rsidRDefault="0007517E" w:rsidP="004968D6">
            <w:pPr>
              <w:spacing w:after="0"/>
              <w:rPr>
                <w:rFonts w:ascii="Calibri" w:hAnsi="Calibri" w:cs="Calibri"/>
                <w:b/>
                <w:bCs/>
                <w:sz w:val="22"/>
                <w:szCs w:val="22"/>
              </w:rPr>
            </w:pPr>
          </w:p>
        </w:tc>
      </w:tr>
      <w:tr w:rsidR="0007517E" w:rsidRPr="00575CFC" w14:paraId="13E63C50" w14:textId="77777777" w:rsidTr="00E85CD0">
        <w:tc>
          <w:tcPr>
            <w:tcW w:w="2170" w:type="pct"/>
            <w:shd w:val="clear" w:color="auto" w:fill="auto"/>
          </w:tcPr>
          <w:p w14:paraId="5668A429" w14:textId="77777777" w:rsidR="0007517E" w:rsidRPr="004968D6" w:rsidRDefault="0007517E" w:rsidP="004968D6">
            <w:pPr>
              <w:jc w:val="both"/>
              <w:rPr>
                <w:rFonts w:ascii="Calibri" w:hAnsi="Calibri" w:cs="Calibri"/>
                <w:bCs/>
                <w:sz w:val="22"/>
                <w:szCs w:val="22"/>
              </w:rPr>
            </w:pPr>
            <w:r w:rsidRPr="004968D6">
              <w:rPr>
                <w:rFonts w:ascii="Calibri" w:hAnsi="Calibri" w:cs="Calibri"/>
                <w:bCs/>
                <w:sz w:val="22"/>
                <w:szCs w:val="22"/>
              </w:rPr>
              <w:lastRenderedPageBreak/>
              <w:t>5.3. Le modifiche e le varianti sono state autorizzate dal RUP?</w:t>
            </w:r>
          </w:p>
        </w:tc>
        <w:tc>
          <w:tcPr>
            <w:tcW w:w="85" w:type="pct"/>
            <w:shd w:val="clear" w:color="auto" w:fill="auto"/>
          </w:tcPr>
          <w:p w14:paraId="076E95CF"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120, comma 13</w:t>
            </w:r>
          </w:p>
        </w:tc>
        <w:tc>
          <w:tcPr>
            <w:tcW w:w="1004" w:type="pct"/>
            <w:shd w:val="clear" w:color="auto" w:fill="auto"/>
          </w:tcPr>
          <w:p w14:paraId="3875E2AB" w14:textId="77777777" w:rsidR="0007517E" w:rsidRPr="004968D6" w:rsidRDefault="0007517E" w:rsidP="00575CFC">
            <w:pPr>
              <w:rPr>
                <w:rFonts w:ascii="Calibri" w:hAnsi="Calibri" w:cs="Calibri"/>
                <w:b/>
                <w:bCs/>
                <w:sz w:val="22"/>
                <w:szCs w:val="22"/>
              </w:rPr>
            </w:pPr>
          </w:p>
        </w:tc>
        <w:tc>
          <w:tcPr>
            <w:tcW w:w="1741" w:type="pct"/>
            <w:shd w:val="clear" w:color="auto" w:fill="auto"/>
          </w:tcPr>
          <w:p w14:paraId="1D858401"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10%</w:t>
            </w:r>
          </w:p>
          <w:p w14:paraId="2625D196" w14:textId="77777777" w:rsidR="0007517E" w:rsidRPr="004968D6" w:rsidRDefault="0007517E" w:rsidP="00575CFC">
            <w:pPr>
              <w:rPr>
                <w:rFonts w:ascii="Calibri" w:hAnsi="Calibri" w:cs="Calibri"/>
                <w:b/>
                <w:bCs/>
                <w:sz w:val="22"/>
                <w:szCs w:val="22"/>
              </w:rPr>
            </w:pPr>
          </w:p>
        </w:tc>
      </w:tr>
      <w:tr w:rsidR="0007517E" w:rsidRPr="00575CFC" w14:paraId="6EF5D242" w14:textId="77777777" w:rsidTr="00E85CD0">
        <w:tc>
          <w:tcPr>
            <w:tcW w:w="2170" w:type="pct"/>
            <w:shd w:val="clear" w:color="auto" w:fill="auto"/>
          </w:tcPr>
          <w:p w14:paraId="02A49438" w14:textId="77777777" w:rsidR="0007517E" w:rsidRPr="004968D6" w:rsidRDefault="0007517E" w:rsidP="004968D6">
            <w:pPr>
              <w:jc w:val="both"/>
              <w:rPr>
                <w:rFonts w:ascii="Calibri" w:hAnsi="Calibri" w:cs="Calibri"/>
                <w:bCs/>
                <w:sz w:val="22"/>
                <w:szCs w:val="22"/>
              </w:rPr>
            </w:pPr>
            <w:r w:rsidRPr="004968D6">
              <w:rPr>
                <w:rFonts w:ascii="Calibri" w:hAnsi="Calibri" w:cs="Calibri"/>
                <w:bCs/>
                <w:sz w:val="22"/>
                <w:szCs w:val="22"/>
              </w:rPr>
              <w:t>5.4. Sono stati assolti gli obblighi di pubblicità e comunicazione della variante?</w:t>
            </w:r>
          </w:p>
        </w:tc>
        <w:tc>
          <w:tcPr>
            <w:tcW w:w="85" w:type="pct"/>
            <w:shd w:val="clear" w:color="auto" w:fill="auto"/>
          </w:tcPr>
          <w:p w14:paraId="7ED6E2EF"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120, commi 14 e 15</w:t>
            </w:r>
            <w:r w:rsidR="004968D6">
              <w:rPr>
                <w:rFonts w:ascii="Calibri" w:hAnsi="Calibri" w:cs="Calibri"/>
                <w:bCs/>
                <w:sz w:val="22"/>
                <w:szCs w:val="22"/>
              </w:rPr>
              <w:t xml:space="preserve">- </w:t>
            </w:r>
            <w:r w:rsidRPr="004968D6">
              <w:rPr>
                <w:rFonts w:ascii="Calibri" w:hAnsi="Calibri" w:cs="Calibri"/>
                <w:bCs/>
                <w:sz w:val="22"/>
                <w:szCs w:val="22"/>
              </w:rPr>
              <w:t>Allegato II.16</w:t>
            </w:r>
          </w:p>
        </w:tc>
        <w:tc>
          <w:tcPr>
            <w:tcW w:w="1004" w:type="pct"/>
            <w:shd w:val="clear" w:color="auto" w:fill="auto"/>
          </w:tcPr>
          <w:p w14:paraId="14CCECAE" w14:textId="77777777" w:rsidR="0007517E" w:rsidRPr="004968D6" w:rsidRDefault="0007517E" w:rsidP="00575CFC">
            <w:pPr>
              <w:rPr>
                <w:rFonts w:ascii="Calibri" w:hAnsi="Calibri" w:cs="Calibri"/>
                <w:b/>
                <w:bCs/>
                <w:sz w:val="22"/>
                <w:szCs w:val="22"/>
              </w:rPr>
            </w:pPr>
          </w:p>
        </w:tc>
        <w:tc>
          <w:tcPr>
            <w:tcW w:w="1741" w:type="pct"/>
            <w:shd w:val="clear" w:color="auto" w:fill="auto"/>
          </w:tcPr>
          <w:p w14:paraId="14A09160"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5%</w:t>
            </w:r>
          </w:p>
        </w:tc>
      </w:tr>
      <w:tr w:rsidR="0007517E" w:rsidRPr="00575CFC" w14:paraId="03F7A879" w14:textId="77777777" w:rsidTr="00E85CD0">
        <w:tc>
          <w:tcPr>
            <w:tcW w:w="2170" w:type="pct"/>
            <w:shd w:val="clear" w:color="auto" w:fill="auto"/>
          </w:tcPr>
          <w:p w14:paraId="67902BA1" w14:textId="77777777" w:rsid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t>6. Sospensione dell’esecuzione</w:t>
            </w:r>
          </w:p>
          <w:p w14:paraId="20E6B0DB" w14:textId="77777777" w:rsidR="0007517E" w:rsidRPr="004968D6" w:rsidRDefault="0007517E" w:rsidP="004968D6">
            <w:pPr>
              <w:spacing w:after="0"/>
              <w:jc w:val="both"/>
              <w:rPr>
                <w:rFonts w:ascii="Calibri" w:hAnsi="Calibri" w:cs="Calibri"/>
                <w:b/>
                <w:bCs/>
                <w:sz w:val="22"/>
                <w:szCs w:val="22"/>
              </w:rPr>
            </w:pPr>
            <w:r w:rsidRPr="004968D6">
              <w:rPr>
                <w:rFonts w:ascii="Calibri" w:hAnsi="Calibri" w:cs="Calibri"/>
                <w:bCs/>
                <w:sz w:val="22"/>
                <w:szCs w:val="22"/>
              </w:rPr>
              <w:t>6.1. Qualora sia intervenuta una sospensione dell’esecuzione, questa è avvenuta in conformità ai requisiti prescritti?</w:t>
            </w:r>
          </w:p>
        </w:tc>
        <w:tc>
          <w:tcPr>
            <w:tcW w:w="85" w:type="pct"/>
            <w:shd w:val="clear" w:color="auto" w:fill="auto"/>
          </w:tcPr>
          <w:p w14:paraId="4D1B9494"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121</w:t>
            </w:r>
          </w:p>
        </w:tc>
        <w:tc>
          <w:tcPr>
            <w:tcW w:w="1004" w:type="pct"/>
            <w:shd w:val="clear" w:color="auto" w:fill="auto"/>
          </w:tcPr>
          <w:p w14:paraId="361FD57F" w14:textId="77777777" w:rsidR="0007517E" w:rsidRPr="004968D6" w:rsidRDefault="0007517E" w:rsidP="00575CFC">
            <w:pPr>
              <w:rPr>
                <w:rFonts w:ascii="Calibri" w:hAnsi="Calibri" w:cs="Calibri"/>
                <w:b/>
                <w:bCs/>
                <w:sz w:val="22"/>
                <w:szCs w:val="22"/>
              </w:rPr>
            </w:pPr>
          </w:p>
        </w:tc>
        <w:tc>
          <w:tcPr>
            <w:tcW w:w="1741" w:type="pct"/>
            <w:shd w:val="clear" w:color="auto" w:fill="auto"/>
          </w:tcPr>
          <w:p w14:paraId="7E4E39E8"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5%</w:t>
            </w:r>
          </w:p>
          <w:p w14:paraId="1A107225" w14:textId="77777777" w:rsidR="0007517E" w:rsidRPr="004968D6" w:rsidRDefault="0007517E" w:rsidP="00575CFC">
            <w:pPr>
              <w:rPr>
                <w:rFonts w:ascii="Calibri" w:hAnsi="Calibri" w:cs="Calibri"/>
                <w:b/>
                <w:bCs/>
                <w:sz w:val="22"/>
                <w:szCs w:val="22"/>
              </w:rPr>
            </w:pPr>
          </w:p>
        </w:tc>
      </w:tr>
      <w:tr w:rsidR="0007517E" w:rsidRPr="00575CFC" w14:paraId="6BDBF644" w14:textId="77777777" w:rsidTr="00E85CD0">
        <w:tc>
          <w:tcPr>
            <w:tcW w:w="2170" w:type="pct"/>
            <w:shd w:val="clear" w:color="auto" w:fill="auto"/>
          </w:tcPr>
          <w:p w14:paraId="4F06D1D1" w14:textId="77777777" w:rsidR="0007517E" w:rsidRP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t>7. Risoluzione del contratto</w:t>
            </w:r>
          </w:p>
          <w:p w14:paraId="53AC310A"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7.1. Qualora sia intervenuta la risoluzione del contratto, questa è avvenuta in conformità ai requisiti prescritti?</w:t>
            </w:r>
          </w:p>
        </w:tc>
        <w:tc>
          <w:tcPr>
            <w:tcW w:w="85" w:type="pct"/>
            <w:shd w:val="clear" w:color="auto" w:fill="auto"/>
          </w:tcPr>
          <w:p w14:paraId="0FE23EFA"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122</w:t>
            </w:r>
          </w:p>
        </w:tc>
        <w:tc>
          <w:tcPr>
            <w:tcW w:w="1004" w:type="pct"/>
            <w:shd w:val="clear" w:color="auto" w:fill="auto"/>
          </w:tcPr>
          <w:p w14:paraId="7596B756" w14:textId="77777777" w:rsidR="0007517E" w:rsidRPr="004968D6" w:rsidRDefault="0007517E" w:rsidP="00575CFC">
            <w:pPr>
              <w:rPr>
                <w:rFonts w:ascii="Calibri" w:hAnsi="Calibri" w:cs="Calibri"/>
                <w:b/>
                <w:bCs/>
                <w:sz w:val="22"/>
                <w:szCs w:val="22"/>
              </w:rPr>
            </w:pPr>
          </w:p>
        </w:tc>
        <w:tc>
          <w:tcPr>
            <w:tcW w:w="1741" w:type="pct"/>
            <w:shd w:val="clear" w:color="auto" w:fill="auto"/>
          </w:tcPr>
          <w:p w14:paraId="32045920"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5%</w:t>
            </w:r>
          </w:p>
        </w:tc>
      </w:tr>
      <w:tr w:rsidR="0007517E" w:rsidRPr="00575CFC" w14:paraId="75EC8E0C" w14:textId="77777777" w:rsidTr="00E85CD0">
        <w:tc>
          <w:tcPr>
            <w:tcW w:w="2170" w:type="pct"/>
            <w:shd w:val="clear" w:color="auto" w:fill="auto"/>
          </w:tcPr>
          <w:p w14:paraId="70838024" w14:textId="77777777" w:rsidR="0007517E" w:rsidRP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lastRenderedPageBreak/>
              <w:t>8. Recesso</w:t>
            </w:r>
          </w:p>
          <w:p w14:paraId="7FD7E594"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8.1. Qualora sia intervenuto il recesso della stazione appaltante, questo è avvenuto in conformità ai requisiti prescritti?</w:t>
            </w:r>
          </w:p>
        </w:tc>
        <w:tc>
          <w:tcPr>
            <w:tcW w:w="85" w:type="pct"/>
            <w:shd w:val="clear" w:color="auto" w:fill="auto"/>
          </w:tcPr>
          <w:p w14:paraId="188F4C63"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123</w:t>
            </w:r>
          </w:p>
        </w:tc>
        <w:tc>
          <w:tcPr>
            <w:tcW w:w="1004" w:type="pct"/>
            <w:shd w:val="clear" w:color="auto" w:fill="auto"/>
          </w:tcPr>
          <w:p w14:paraId="4C7241EA" w14:textId="77777777" w:rsidR="0007517E" w:rsidRPr="004968D6" w:rsidRDefault="0007517E" w:rsidP="00575CFC">
            <w:pPr>
              <w:rPr>
                <w:rFonts w:ascii="Calibri" w:hAnsi="Calibri" w:cs="Calibri"/>
                <w:b/>
                <w:bCs/>
                <w:sz w:val="22"/>
                <w:szCs w:val="22"/>
              </w:rPr>
            </w:pPr>
          </w:p>
        </w:tc>
        <w:tc>
          <w:tcPr>
            <w:tcW w:w="1741" w:type="pct"/>
            <w:shd w:val="clear" w:color="auto" w:fill="auto"/>
          </w:tcPr>
          <w:p w14:paraId="56578094"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5%</w:t>
            </w:r>
          </w:p>
        </w:tc>
      </w:tr>
      <w:tr w:rsidR="0007517E" w:rsidRPr="004968D6" w14:paraId="2E99C3AB" w14:textId="77777777" w:rsidTr="00E85CD0">
        <w:tc>
          <w:tcPr>
            <w:tcW w:w="2170" w:type="pct"/>
            <w:shd w:val="clear" w:color="auto" w:fill="auto"/>
          </w:tcPr>
          <w:p w14:paraId="0F124BDD" w14:textId="77777777" w:rsidR="0007517E" w:rsidRP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t>9. Esecuzione o completamento dei lavori, servizi o forniture nel caso di procedura di insolvenza o di impedimento alla prosecuzione dell'affidamento con l'esecutore designato</w:t>
            </w:r>
          </w:p>
          <w:p w14:paraId="4BF5072B"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9.1. Qualora sia intervenuta l’esecuzione o il completamento dei lavori, servizi o forniture nel caso di procedura di insolvenza o di impedimento alla prosecuzione dell'affidamento con l'esecutore designato, ciò è avvenuto in conformità ai requisiti prescritti?</w:t>
            </w:r>
          </w:p>
        </w:tc>
        <w:tc>
          <w:tcPr>
            <w:tcW w:w="85" w:type="pct"/>
            <w:shd w:val="clear" w:color="auto" w:fill="auto"/>
          </w:tcPr>
          <w:p w14:paraId="1220EB12"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124</w:t>
            </w:r>
          </w:p>
        </w:tc>
        <w:tc>
          <w:tcPr>
            <w:tcW w:w="1004" w:type="pct"/>
            <w:shd w:val="clear" w:color="auto" w:fill="auto"/>
          </w:tcPr>
          <w:p w14:paraId="13E6BAFA" w14:textId="77777777" w:rsidR="0007517E" w:rsidRPr="004968D6" w:rsidRDefault="0007517E" w:rsidP="00575CFC">
            <w:pPr>
              <w:rPr>
                <w:rFonts w:ascii="Calibri" w:hAnsi="Calibri" w:cs="Calibri"/>
                <w:b/>
                <w:bCs/>
                <w:sz w:val="22"/>
                <w:szCs w:val="22"/>
              </w:rPr>
            </w:pPr>
          </w:p>
        </w:tc>
        <w:tc>
          <w:tcPr>
            <w:tcW w:w="1741" w:type="pct"/>
            <w:shd w:val="clear" w:color="auto" w:fill="auto"/>
          </w:tcPr>
          <w:p w14:paraId="159FCD75" w14:textId="77777777" w:rsidR="0007517E" w:rsidRPr="004968D6" w:rsidRDefault="0007517E" w:rsidP="00575CFC">
            <w:pPr>
              <w:rPr>
                <w:rFonts w:ascii="Calibri" w:hAnsi="Calibri" w:cs="Calibri"/>
                <w:b/>
                <w:bCs/>
                <w:sz w:val="22"/>
                <w:szCs w:val="22"/>
              </w:rPr>
            </w:pPr>
            <w:r w:rsidRPr="004968D6">
              <w:rPr>
                <w:rFonts w:ascii="Calibri" w:hAnsi="Calibri" w:cs="Calibri"/>
                <w:b/>
                <w:bCs/>
                <w:sz w:val="22"/>
                <w:szCs w:val="22"/>
              </w:rPr>
              <w:t>5%</w:t>
            </w:r>
          </w:p>
        </w:tc>
      </w:tr>
      <w:tr w:rsidR="0007517E" w:rsidRPr="004968D6" w14:paraId="622BC307" w14:textId="77777777" w:rsidTr="00E85CD0">
        <w:tc>
          <w:tcPr>
            <w:tcW w:w="2170" w:type="pct"/>
            <w:shd w:val="clear" w:color="auto" w:fill="auto"/>
          </w:tcPr>
          <w:p w14:paraId="5BF43982" w14:textId="77777777" w:rsidR="0007517E" w:rsidRP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t>10. Anticipazione, modalità e termini di pagamento del corrispettivo</w:t>
            </w:r>
          </w:p>
          <w:p w14:paraId="434F0785"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10.1. Sono state rispettate le prescrizioni in materia di modalità e termini di pagamento del corrispettivo?</w:t>
            </w:r>
          </w:p>
        </w:tc>
        <w:tc>
          <w:tcPr>
            <w:tcW w:w="85" w:type="pct"/>
            <w:shd w:val="clear" w:color="auto" w:fill="auto"/>
          </w:tcPr>
          <w:p w14:paraId="49E0443F"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125</w:t>
            </w:r>
          </w:p>
        </w:tc>
        <w:tc>
          <w:tcPr>
            <w:tcW w:w="1004" w:type="pct"/>
            <w:shd w:val="clear" w:color="auto" w:fill="auto"/>
          </w:tcPr>
          <w:p w14:paraId="3BA6F0F1" w14:textId="77777777" w:rsidR="0007517E" w:rsidRPr="004968D6" w:rsidRDefault="0007517E" w:rsidP="00575CFC">
            <w:pPr>
              <w:rPr>
                <w:rFonts w:ascii="Calibri" w:hAnsi="Calibri" w:cs="Calibri"/>
                <w:b/>
                <w:bCs/>
                <w:sz w:val="22"/>
                <w:szCs w:val="22"/>
              </w:rPr>
            </w:pPr>
          </w:p>
        </w:tc>
        <w:tc>
          <w:tcPr>
            <w:tcW w:w="1741" w:type="pct"/>
            <w:shd w:val="clear" w:color="auto" w:fill="auto"/>
          </w:tcPr>
          <w:p w14:paraId="0E760F0B" w14:textId="77777777" w:rsidR="0007517E" w:rsidRPr="004968D6" w:rsidRDefault="0007517E" w:rsidP="00575CFC">
            <w:pPr>
              <w:rPr>
                <w:rFonts w:ascii="Calibri" w:hAnsi="Calibri" w:cs="Calibri"/>
                <w:b/>
                <w:bCs/>
                <w:sz w:val="22"/>
                <w:szCs w:val="22"/>
              </w:rPr>
            </w:pPr>
          </w:p>
        </w:tc>
      </w:tr>
      <w:tr w:rsidR="0007517E" w:rsidRPr="004968D6" w14:paraId="6AE2BC99" w14:textId="77777777" w:rsidTr="00E85CD0">
        <w:tc>
          <w:tcPr>
            <w:tcW w:w="2170" w:type="pct"/>
            <w:shd w:val="clear" w:color="auto" w:fill="auto"/>
          </w:tcPr>
          <w:p w14:paraId="43E5DFED" w14:textId="77777777" w:rsidR="0007517E" w:rsidRPr="004968D6" w:rsidRDefault="0007517E" w:rsidP="004968D6">
            <w:pPr>
              <w:spacing w:after="0"/>
              <w:jc w:val="both"/>
              <w:rPr>
                <w:rFonts w:ascii="Calibri" w:hAnsi="Calibri" w:cs="Calibri"/>
                <w:b/>
                <w:bCs/>
                <w:sz w:val="22"/>
                <w:szCs w:val="22"/>
              </w:rPr>
            </w:pPr>
            <w:r w:rsidRPr="004968D6">
              <w:rPr>
                <w:rFonts w:ascii="Calibri" w:hAnsi="Calibri" w:cs="Calibri"/>
                <w:b/>
                <w:bCs/>
                <w:sz w:val="22"/>
                <w:szCs w:val="22"/>
              </w:rPr>
              <w:t>11. Penali e premi di accelerazione</w:t>
            </w:r>
          </w:p>
          <w:p w14:paraId="64CC4EA7" w14:textId="77777777" w:rsidR="0007517E" w:rsidRPr="004968D6" w:rsidRDefault="0007517E" w:rsidP="004968D6">
            <w:pPr>
              <w:spacing w:after="0"/>
              <w:jc w:val="both"/>
              <w:rPr>
                <w:rFonts w:ascii="Calibri" w:hAnsi="Calibri" w:cs="Calibri"/>
                <w:bCs/>
                <w:sz w:val="22"/>
                <w:szCs w:val="22"/>
              </w:rPr>
            </w:pPr>
            <w:r w:rsidRPr="004968D6">
              <w:rPr>
                <w:rFonts w:ascii="Calibri" w:hAnsi="Calibri" w:cs="Calibri"/>
                <w:bCs/>
                <w:sz w:val="22"/>
                <w:szCs w:val="22"/>
              </w:rPr>
              <w:t>11.1. Sono state eventualmente previste e correttamente applicate penali e premi di accelerazione?</w:t>
            </w:r>
          </w:p>
        </w:tc>
        <w:tc>
          <w:tcPr>
            <w:tcW w:w="85" w:type="pct"/>
            <w:shd w:val="clear" w:color="auto" w:fill="auto"/>
          </w:tcPr>
          <w:p w14:paraId="0CF2486B" w14:textId="77777777" w:rsidR="0007517E" w:rsidRPr="004968D6" w:rsidRDefault="0007517E" w:rsidP="00575CFC">
            <w:pPr>
              <w:rPr>
                <w:rFonts w:ascii="Calibri" w:hAnsi="Calibri" w:cs="Calibri"/>
                <w:bCs/>
                <w:sz w:val="22"/>
                <w:szCs w:val="22"/>
              </w:rPr>
            </w:pPr>
            <w:r w:rsidRPr="004968D6">
              <w:rPr>
                <w:rFonts w:ascii="Calibri" w:hAnsi="Calibri" w:cs="Calibri"/>
                <w:bCs/>
                <w:sz w:val="22"/>
                <w:szCs w:val="22"/>
              </w:rPr>
              <w:t>Art. 126</w:t>
            </w:r>
          </w:p>
        </w:tc>
        <w:tc>
          <w:tcPr>
            <w:tcW w:w="1004" w:type="pct"/>
            <w:shd w:val="clear" w:color="auto" w:fill="auto"/>
          </w:tcPr>
          <w:p w14:paraId="45D0EBFD" w14:textId="77777777" w:rsidR="0007517E" w:rsidRPr="004968D6" w:rsidRDefault="0007517E" w:rsidP="00575CFC">
            <w:pPr>
              <w:rPr>
                <w:rFonts w:ascii="Calibri" w:hAnsi="Calibri" w:cs="Calibri"/>
                <w:b/>
                <w:bCs/>
                <w:sz w:val="22"/>
                <w:szCs w:val="22"/>
              </w:rPr>
            </w:pPr>
          </w:p>
        </w:tc>
        <w:tc>
          <w:tcPr>
            <w:tcW w:w="1741" w:type="pct"/>
            <w:shd w:val="clear" w:color="auto" w:fill="auto"/>
          </w:tcPr>
          <w:p w14:paraId="7AFA2ECF" w14:textId="77777777" w:rsidR="0007517E" w:rsidRPr="004968D6" w:rsidRDefault="0007517E" w:rsidP="00575CFC">
            <w:pPr>
              <w:rPr>
                <w:rFonts w:ascii="Calibri" w:hAnsi="Calibri" w:cs="Calibri"/>
                <w:b/>
                <w:bCs/>
                <w:sz w:val="22"/>
                <w:szCs w:val="22"/>
              </w:rPr>
            </w:pPr>
          </w:p>
        </w:tc>
      </w:tr>
    </w:tbl>
    <w:p w14:paraId="176A2E19" w14:textId="77777777" w:rsidR="0007517E" w:rsidRPr="004968D6" w:rsidRDefault="0007517E" w:rsidP="0007517E">
      <w:pPr>
        <w:rPr>
          <w:rFonts w:ascii="Calibri" w:hAnsi="Calibri" w:cs="Calibri"/>
          <w:bCs/>
          <w:sz w:val="22"/>
          <w:szCs w:val="22"/>
        </w:rPr>
      </w:pPr>
      <w:r w:rsidRPr="004968D6">
        <w:rPr>
          <w:rFonts w:ascii="Calibri" w:hAnsi="Calibri" w:cs="Calibri"/>
          <w:bCs/>
          <w:sz w:val="22"/>
          <w:szCs w:val="22"/>
        </w:rPr>
        <w:br/>
      </w:r>
    </w:p>
    <w:p w14:paraId="5F7739F1" w14:textId="77777777" w:rsidR="00F729EC" w:rsidRPr="004968D6" w:rsidRDefault="00F729EC" w:rsidP="00CE6FCF">
      <w:pPr>
        <w:rPr>
          <w:rFonts w:ascii="Calibri" w:hAnsi="Calibri" w:cs="Calibri"/>
          <w:bCs/>
          <w:sz w:val="22"/>
          <w:szCs w:val="22"/>
        </w:rPr>
      </w:pPr>
    </w:p>
    <w:p w14:paraId="7BF6A99D" w14:textId="77777777" w:rsidR="0007517E" w:rsidRPr="004968D6" w:rsidRDefault="00F729EC" w:rsidP="00CE6FCF">
      <w:pPr>
        <w:rPr>
          <w:rFonts w:ascii="Calibri" w:hAnsi="Calibri" w:cs="Calibri"/>
          <w:bCs/>
          <w:sz w:val="22"/>
          <w:szCs w:val="22"/>
        </w:rPr>
      </w:pPr>
      <w:r w:rsidRPr="004968D6">
        <w:rPr>
          <w:rFonts w:ascii="Calibri" w:hAnsi="Calibri" w:cs="Calibri"/>
          <w:bCs/>
          <w:sz w:val="22"/>
          <w:szCs w:val="22"/>
        </w:rPr>
        <w:br w:type="page"/>
      </w:r>
    </w:p>
    <w:p w14:paraId="40D5EEC9" w14:textId="77777777" w:rsidR="00F729EC" w:rsidRPr="004968D6" w:rsidRDefault="00F729EC" w:rsidP="00CE6FCF">
      <w:pPr>
        <w:rPr>
          <w:rFonts w:ascii="Calibri" w:hAnsi="Calibri" w:cs="Calibri"/>
          <w:bCs/>
          <w:sz w:val="22"/>
          <w:szCs w:val="22"/>
        </w:rPr>
      </w:pPr>
    </w:p>
    <w:p w14:paraId="63CFA23F" w14:textId="77777777" w:rsidR="00F729EC" w:rsidRDefault="00F729EC" w:rsidP="00CE6FCF">
      <w:pPr>
        <w:rPr>
          <w:bCs/>
          <w:sz w:val="22"/>
          <w:szCs w:val="22"/>
        </w:rPr>
      </w:pPr>
    </w:p>
    <w:p w14:paraId="6EE08C32" w14:textId="77777777" w:rsidR="00C511DA" w:rsidRDefault="00C511DA" w:rsidP="00CE6FCF">
      <w:pPr>
        <w:rPr>
          <w:bCs/>
          <w:sz w:val="22"/>
          <w:szCs w:val="22"/>
        </w:rPr>
      </w:pPr>
    </w:p>
    <w:p w14:paraId="2E75D4A0" w14:textId="77777777" w:rsidR="00C511DA" w:rsidRDefault="00C511DA" w:rsidP="00CE6FCF">
      <w:pPr>
        <w:rPr>
          <w:bCs/>
          <w:sz w:val="22"/>
          <w:szCs w:val="22"/>
        </w:rPr>
      </w:pPr>
    </w:p>
    <w:p w14:paraId="12EBF068" w14:textId="77777777" w:rsidR="00C511DA" w:rsidRDefault="00C511DA" w:rsidP="00CE6FCF">
      <w:pPr>
        <w:rPr>
          <w:bCs/>
          <w:sz w:val="22"/>
          <w:szCs w:val="22"/>
        </w:rPr>
      </w:pPr>
    </w:p>
    <w:p w14:paraId="2F902FAB" w14:textId="77777777" w:rsidR="00F729EC" w:rsidRDefault="00F729EC" w:rsidP="00CE6FCF">
      <w:pPr>
        <w:rPr>
          <w:bCs/>
          <w:sz w:val="22"/>
          <w:szCs w:val="22"/>
        </w:rPr>
      </w:pPr>
    </w:p>
    <w:p w14:paraId="4981725C" w14:textId="77777777" w:rsidR="00F729EC" w:rsidRDefault="00F729EC" w:rsidP="00CE6FCF">
      <w:pPr>
        <w:rPr>
          <w:bCs/>
          <w:sz w:val="22"/>
          <w:szCs w:val="22"/>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6"/>
      </w:tblGrid>
      <w:tr w:rsidR="00F729EC" w:rsidRPr="00AB71AC" w14:paraId="2653DC09" w14:textId="77777777" w:rsidTr="004F4B2F">
        <w:trPr>
          <w:trHeight w:val="412"/>
        </w:trPr>
        <w:tc>
          <w:tcPr>
            <w:tcW w:w="15446" w:type="dxa"/>
            <w:shd w:val="clear" w:color="auto" w:fill="auto"/>
          </w:tcPr>
          <w:p w14:paraId="060D18F4" w14:textId="77777777" w:rsidR="004968D6" w:rsidRPr="00C47979" w:rsidRDefault="004968D6" w:rsidP="004968D6">
            <w:pPr>
              <w:spacing w:after="0"/>
              <w:jc w:val="center"/>
              <w:rPr>
                <w:rFonts w:ascii="Arial" w:hAnsi="Arial" w:cs="Tahoma"/>
                <w:b/>
                <w:bCs/>
                <w:sz w:val="20"/>
              </w:rPr>
            </w:pPr>
            <w:r w:rsidRPr="00C47979">
              <w:rPr>
                <w:rFonts w:ascii="Arial" w:hAnsi="Arial" w:cs="Tahoma"/>
                <w:b/>
                <w:bCs/>
                <w:sz w:val="20"/>
              </w:rPr>
              <w:t>AGEA - PROCEDURE DI CONTROLLO PER APPALTI PUBBLICI DI LAVORI, SERVIZI E FORNITURE</w:t>
            </w:r>
          </w:p>
          <w:p w14:paraId="3F8300D6" w14:textId="77777777" w:rsidR="004968D6" w:rsidRPr="00C47979" w:rsidRDefault="004968D6" w:rsidP="004968D6">
            <w:pPr>
              <w:spacing w:after="0"/>
              <w:jc w:val="center"/>
              <w:rPr>
                <w:rFonts w:ascii="Arial" w:hAnsi="Arial" w:cs="Tahoma"/>
                <w:b/>
                <w:bCs/>
                <w:sz w:val="20"/>
              </w:rPr>
            </w:pPr>
            <w:r w:rsidRPr="00C47979">
              <w:rPr>
                <w:rFonts w:ascii="Arial" w:hAnsi="Arial" w:cs="Tahoma"/>
                <w:b/>
                <w:bCs/>
                <w:sz w:val="20"/>
              </w:rPr>
              <w:t>(</w:t>
            </w:r>
            <w:proofErr w:type="spellStart"/>
            <w:r w:rsidRPr="00C47979">
              <w:rPr>
                <w:rFonts w:ascii="Arial" w:hAnsi="Arial" w:cs="Tahoma"/>
                <w:b/>
                <w:bCs/>
                <w:sz w:val="20"/>
              </w:rPr>
              <w:t>D.Lgs.</w:t>
            </w:r>
            <w:proofErr w:type="spellEnd"/>
            <w:r w:rsidRPr="00C47979">
              <w:rPr>
                <w:rFonts w:ascii="Arial" w:hAnsi="Arial" w:cs="Tahoma"/>
                <w:b/>
                <w:bCs/>
                <w:sz w:val="20"/>
              </w:rPr>
              <w:t xml:space="preserve"> 31 marzo 2023, n. 36 e </w:t>
            </w:r>
            <w:proofErr w:type="spellStart"/>
            <w:r w:rsidRPr="00C47979">
              <w:rPr>
                <w:rFonts w:ascii="Arial" w:hAnsi="Arial" w:cs="Tahoma"/>
                <w:b/>
                <w:bCs/>
                <w:sz w:val="20"/>
              </w:rPr>
              <w:t>s.m.i.</w:t>
            </w:r>
            <w:proofErr w:type="spellEnd"/>
            <w:r w:rsidRPr="00C47979">
              <w:rPr>
                <w:rFonts w:ascii="Arial" w:hAnsi="Arial" w:cs="Tahoma"/>
                <w:b/>
                <w:bCs/>
                <w:sz w:val="20"/>
              </w:rPr>
              <w:t>)</w:t>
            </w:r>
          </w:p>
          <w:p w14:paraId="1FC3F46D" w14:textId="77777777" w:rsidR="004968D6" w:rsidRPr="00C47979" w:rsidRDefault="004968D6" w:rsidP="004968D6">
            <w:pPr>
              <w:spacing w:after="0"/>
              <w:jc w:val="center"/>
              <w:rPr>
                <w:rFonts w:ascii="Arial" w:hAnsi="Arial" w:cs="Tahoma"/>
                <w:b/>
                <w:bCs/>
                <w:sz w:val="20"/>
              </w:rPr>
            </w:pPr>
          </w:p>
          <w:p w14:paraId="3B84B58A" w14:textId="77777777" w:rsidR="004968D6" w:rsidRPr="00C47979" w:rsidRDefault="004968D6" w:rsidP="004968D6">
            <w:pPr>
              <w:spacing w:after="0"/>
              <w:jc w:val="center"/>
              <w:rPr>
                <w:rFonts w:ascii="Arial" w:hAnsi="Arial" w:cs="Tahoma"/>
                <w:sz w:val="20"/>
              </w:rPr>
            </w:pPr>
            <w:r w:rsidRPr="00C47979">
              <w:rPr>
                <w:rFonts w:ascii="Arial" w:hAnsi="Arial" w:cs="Tahoma"/>
                <w:sz w:val="20"/>
              </w:rPr>
              <w:t>Criteri per l’applicazione delle riduzioni ed esclusioni per mancato rispetto delle regole sugli appalti pubblici (</w:t>
            </w:r>
            <w:proofErr w:type="spellStart"/>
            <w:r w:rsidRPr="00C47979">
              <w:rPr>
                <w:rFonts w:ascii="Arial" w:hAnsi="Arial" w:cs="Tahoma"/>
                <w:sz w:val="20"/>
              </w:rPr>
              <w:t>D.Lgs.</w:t>
            </w:r>
            <w:proofErr w:type="spellEnd"/>
            <w:r w:rsidRPr="00C47979">
              <w:rPr>
                <w:rFonts w:ascii="Arial" w:hAnsi="Arial" w:cs="Tahoma"/>
                <w:sz w:val="20"/>
              </w:rPr>
              <w:t xml:space="preserve"> 17 marzo 2023 n. 42, art. 16) in coerenza con le linee guida contenute nell’allegato della decisione C (2019) 3452 </w:t>
            </w:r>
            <w:proofErr w:type="spellStart"/>
            <w:r w:rsidRPr="00C47979">
              <w:rPr>
                <w:rFonts w:ascii="Arial" w:hAnsi="Arial" w:cs="Tahoma"/>
                <w:i/>
                <w:iCs/>
                <w:sz w:val="20"/>
              </w:rPr>
              <w:t>final</w:t>
            </w:r>
            <w:proofErr w:type="spellEnd"/>
            <w:r w:rsidRPr="00C47979">
              <w:rPr>
                <w:rFonts w:ascii="Arial" w:hAnsi="Arial" w:cs="Tahoma"/>
                <w:i/>
                <w:iCs/>
                <w:sz w:val="20"/>
              </w:rPr>
              <w:t xml:space="preserve"> </w:t>
            </w:r>
            <w:r w:rsidRPr="00C47979">
              <w:rPr>
                <w:rFonts w:ascii="Arial" w:hAnsi="Arial" w:cs="Tahoma"/>
                <w:sz w:val="20"/>
              </w:rPr>
              <w:t>del 14 maggio 2019</w:t>
            </w:r>
          </w:p>
          <w:p w14:paraId="6D3554F5" w14:textId="77777777" w:rsidR="004968D6" w:rsidRPr="00C47979" w:rsidRDefault="004968D6" w:rsidP="004968D6">
            <w:pPr>
              <w:spacing w:after="0"/>
              <w:jc w:val="center"/>
              <w:rPr>
                <w:rFonts w:ascii="Arial" w:hAnsi="Arial" w:cs="Tahoma"/>
                <w:sz w:val="20"/>
              </w:rPr>
            </w:pPr>
          </w:p>
          <w:p w14:paraId="32093570" w14:textId="60BD22B5" w:rsidR="00F729EC" w:rsidRPr="00AB71AC" w:rsidRDefault="00F729EC" w:rsidP="004968D6">
            <w:pPr>
              <w:pStyle w:val="Titolo1"/>
              <w:jc w:val="center"/>
            </w:pPr>
            <w:bookmarkStart w:id="8" w:name="_Toc166171027"/>
            <w:r w:rsidRPr="00C47979">
              <w:rPr>
                <w:rFonts w:ascii="Arial" w:eastAsia="Cambria" w:hAnsi="Arial" w:cs="Tahoma"/>
                <w:b w:val="0"/>
                <w:bCs w:val="0"/>
                <w:color w:val="auto"/>
                <w:sz w:val="24"/>
                <w:lang w:val="it-IT" w:eastAsia="en-US"/>
              </w:rPr>
              <w:t>CHECK LIST 5</w:t>
            </w:r>
            <w:r w:rsidR="004968D6" w:rsidRPr="00C47979">
              <w:rPr>
                <w:rFonts w:ascii="Arial" w:eastAsia="Cambria" w:hAnsi="Arial" w:cs="Tahoma"/>
                <w:b w:val="0"/>
                <w:bCs w:val="0"/>
                <w:color w:val="auto"/>
                <w:sz w:val="24"/>
                <w:lang w:val="it-IT" w:eastAsia="en-US"/>
              </w:rPr>
              <w:t xml:space="preserve"> </w:t>
            </w:r>
            <w:r w:rsidRPr="00C47979">
              <w:rPr>
                <w:rFonts w:ascii="Arial" w:eastAsia="Cambria" w:hAnsi="Arial" w:cs="Tahoma"/>
                <w:b w:val="0"/>
                <w:bCs w:val="0"/>
                <w:color w:val="auto"/>
                <w:sz w:val="24"/>
                <w:lang w:val="it-IT" w:eastAsia="en-US"/>
              </w:rPr>
              <w:t>– AFFIDAMENTI SOTTO SOGLIA</w:t>
            </w:r>
            <w:bookmarkEnd w:id="8"/>
          </w:p>
        </w:tc>
      </w:tr>
    </w:tbl>
    <w:p w14:paraId="7A2D10A5" w14:textId="77777777" w:rsidR="00F729EC" w:rsidRDefault="00F729EC" w:rsidP="00CE6FCF">
      <w:pPr>
        <w:rPr>
          <w:bCs/>
          <w:sz w:val="22"/>
          <w:szCs w:val="22"/>
        </w:rPr>
      </w:pPr>
    </w:p>
    <w:p w14:paraId="2DE47FCE" w14:textId="77777777" w:rsidR="00F729EC" w:rsidRDefault="00F729EC" w:rsidP="00CE6FCF">
      <w:pPr>
        <w:rPr>
          <w:bCs/>
          <w:sz w:val="22"/>
          <w:szCs w:val="22"/>
        </w:rPr>
      </w:pPr>
    </w:p>
    <w:p w14:paraId="3207D109" w14:textId="77777777" w:rsidR="00F729EC" w:rsidRDefault="00F729EC" w:rsidP="00CE6FCF">
      <w:pPr>
        <w:rPr>
          <w:bCs/>
          <w:sz w:val="22"/>
          <w:szCs w:val="22"/>
        </w:rPr>
      </w:pPr>
    </w:p>
    <w:p w14:paraId="70EB1FE2" w14:textId="77777777" w:rsidR="00F729EC" w:rsidRDefault="00F729EC" w:rsidP="00CE6FCF">
      <w:pPr>
        <w:rPr>
          <w:bCs/>
          <w:sz w:val="22"/>
          <w:szCs w:val="22"/>
        </w:rPr>
      </w:pPr>
    </w:p>
    <w:p w14:paraId="0733043C" w14:textId="77777777" w:rsidR="00F729EC" w:rsidRDefault="00F729EC" w:rsidP="00CE6FCF">
      <w:pPr>
        <w:rPr>
          <w:bCs/>
          <w:sz w:val="22"/>
          <w:szCs w:val="22"/>
        </w:rPr>
      </w:pPr>
    </w:p>
    <w:p w14:paraId="4B363143" w14:textId="77777777" w:rsidR="00F729EC" w:rsidRDefault="00F729EC" w:rsidP="00CE6FCF">
      <w:pPr>
        <w:rPr>
          <w:bCs/>
          <w:sz w:val="22"/>
          <w:szCs w:val="22"/>
        </w:rPr>
      </w:pPr>
    </w:p>
    <w:p w14:paraId="635FEF6B" w14:textId="1ABD6FB3" w:rsidR="00F729EC" w:rsidRDefault="008F2EDB" w:rsidP="008F2EDB">
      <w:pPr>
        <w:spacing w:after="0"/>
        <w:rPr>
          <w:bCs/>
          <w:sz w:val="22"/>
          <w:szCs w:val="22"/>
        </w:rPr>
      </w:pPr>
      <w:r>
        <w:rPr>
          <w:bCs/>
          <w:sz w:val="22"/>
          <w:szCs w:val="22"/>
        </w:rPr>
        <w:br w:type="page"/>
      </w:r>
    </w:p>
    <w:p w14:paraId="7618AD57" w14:textId="77777777" w:rsidR="00F729EC" w:rsidRDefault="00F729EC" w:rsidP="00CE6FCF">
      <w:pPr>
        <w:rPr>
          <w:bCs/>
          <w:sz w:val="22"/>
          <w:szCs w:val="22"/>
        </w:rPr>
      </w:pPr>
    </w:p>
    <w:tbl>
      <w:tblPr>
        <w:tblW w:w="5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2"/>
        <w:gridCol w:w="1754"/>
        <w:gridCol w:w="1348"/>
        <w:gridCol w:w="5725"/>
      </w:tblGrid>
      <w:tr w:rsidR="00F729EC" w:rsidRPr="00F729EC" w14:paraId="079B116C" w14:textId="77777777" w:rsidTr="00E23F52">
        <w:trPr>
          <w:cantSplit/>
          <w:tblHeader/>
        </w:trPr>
        <w:tc>
          <w:tcPr>
            <w:tcW w:w="2132" w:type="pct"/>
            <w:shd w:val="clear" w:color="auto" w:fill="auto"/>
          </w:tcPr>
          <w:p w14:paraId="2BBEC67D" w14:textId="77777777" w:rsidR="00F729EC" w:rsidRPr="00F729EC" w:rsidRDefault="00F729EC" w:rsidP="00575CFC">
            <w:pPr>
              <w:spacing w:after="0"/>
              <w:rPr>
                <w:rFonts w:ascii="Calibri" w:eastAsia="Calibri" w:hAnsi="Calibri"/>
                <w:b/>
                <w:sz w:val="20"/>
                <w:szCs w:val="20"/>
              </w:rPr>
            </w:pPr>
            <w:r w:rsidRPr="00F729EC">
              <w:rPr>
                <w:rFonts w:ascii="Calibri" w:eastAsia="Calibri" w:hAnsi="Calibri"/>
                <w:b/>
                <w:sz w:val="20"/>
                <w:szCs w:val="20"/>
              </w:rPr>
              <w:t>Descrizione</w:t>
            </w:r>
          </w:p>
        </w:tc>
        <w:tc>
          <w:tcPr>
            <w:tcW w:w="570" w:type="pct"/>
            <w:shd w:val="clear" w:color="auto" w:fill="auto"/>
          </w:tcPr>
          <w:p w14:paraId="50D161D5" w14:textId="77777777" w:rsidR="00F729EC" w:rsidRPr="00F729EC" w:rsidRDefault="00F729EC" w:rsidP="00575CFC">
            <w:pPr>
              <w:spacing w:after="0"/>
              <w:rPr>
                <w:rFonts w:ascii="Calibri" w:eastAsia="Calibri" w:hAnsi="Calibri"/>
                <w:b/>
                <w:sz w:val="20"/>
                <w:szCs w:val="20"/>
              </w:rPr>
            </w:pPr>
            <w:r w:rsidRPr="00F729EC">
              <w:rPr>
                <w:rFonts w:ascii="Calibri" w:eastAsia="Calibri" w:hAnsi="Calibri"/>
                <w:b/>
                <w:sz w:val="20"/>
                <w:szCs w:val="20"/>
              </w:rPr>
              <w:t>Riferimenti normativi</w:t>
            </w:r>
          </w:p>
        </w:tc>
        <w:tc>
          <w:tcPr>
            <w:tcW w:w="438" w:type="pct"/>
            <w:shd w:val="clear" w:color="auto" w:fill="auto"/>
          </w:tcPr>
          <w:p w14:paraId="0BA2F99B" w14:textId="77777777" w:rsidR="00F729EC" w:rsidRPr="00F729EC" w:rsidRDefault="00F729EC" w:rsidP="00575CFC">
            <w:pPr>
              <w:spacing w:after="0"/>
              <w:rPr>
                <w:rFonts w:ascii="Calibri" w:eastAsia="Calibri" w:hAnsi="Calibri"/>
                <w:b/>
                <w:sz w:val="20"/>
                <w:szCs w:val="20"/>
              </w:rPr>
            </w:pPr>
            <w:r w:rsidRPr="00F729EC">
              <w:rPr>
                <w:rFonts w:ascii="Calibri" w:eastAsia="Calibri" w:hAnsi="Calibri"/>
                <w:b/>
                <w:sz w:val="20"/>
                <w:szCs w:val="20"/>
              </w:rPr>
              <w:t>Rif. codice irregolarità decisione UE</w:t>
            </w:r>
          </w:p>
        </w:tc>
        <w:tc>
          <w:tcPr>
            <w:tcW w:w="1860" w:type="pct"/>
            <w:shd w:val="clear" w:color="auto" w:fill="auto"/>
          </w:tcPr>
          <w:p w14:paraId="064E5EE4" w14:textId="77777777" w:rsidR="00F729EC" w:rsidRPr="00F729EC" w:rsidRDefault="00F729EC" w:rsidP="00575CFC">
            <w:pPr>
              <w:spacing w:after="0"/>
              <w:rPr>
                <w:rFonts w:ascii="Calibri" w:eastAsia="Calibri" w:hAnsi="Calibri"/>
                <w:b/>
                <w:sz w:val="20"/>
                <w:szCs w:val="20"/>
              </w:rPr>
            </w:pPr>
            <w:r w:rsidRPr="00F729EC">
              <w:rPr>
                <w:rFonts w:ascii="Calibri" w:eastAsia="Calibri" w:hAnsi="Calibri"/>
                <w:b/>
                <w:sz w:val="20"/>
                <w:szCs w:val="20"/>
              </w:rPr>
              <w:t>% di riduzione applicabile</w:t>
            </w:r>
          </w:p>
        </w:tc>
      </w:tr>
      <w:tr w:rsidR="00F729EC" w:rsidRPr="00F729EC" w14:paraId="3A7885F6" w14:textId="77777777" w:rsidTr="00E23F52">
        <w:tc>
          <w:tcPr>
            <w:tcW w:w="2132" w:type="pct"/>
            <w:shd w:val="clear" w:color="auto" w:fill="auto"/>
          </w:tcPr>
          <w:p w14:paraId="62F7FF60" w14:textId="77777777" w:rsidR="00F729EC" w:rsidRPr="004968D6" w:rsidRDefault="00F729EC" w:rsidP="004968D6">
            <w:pPr>
              <w:spacing w:after="0"/>
              <w:jc w:val="both"/>
              <w:rPr>
                <w:rFonts w:ascii="Calibri" w:eastAsia="Calibri" w:hAnsi="Calibri" w:cs="Calibri"/>
                <w:b/>
                <w:sz w:val="22"/>
                <w:szCs w:val="22"/>
              </w:rPr>
            </w:pPr>
            <w:r w:rsidRPr="004968D6">
              <w:rPr>
                <w:rFonts w:ascii="Calibri" w:eastAsia="Calibri" w:hAnsi="Calibri" w:cs="Calibri"/>
                <w:b/>
                <w:sz w:val="22"/>
                <w:szCs w:val="22"/>
              </w:rPr>
              <w:t>1. Soglie</w:t>
            </w:r>
          </w:p>
          <w:p w14:paraId="5F0CE6FB"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t>1.1 L’importo stimato rientra all’interno delle soglie di rilevanza europea, in base alla tipologia dell’affidamento e alla natura della stazione appaltante o dell’ente concedente?</w:t>
            </w:r>
          </w:p>
        </w:tc>
        <w:tc>
          <w:tcPr>
            <w:tcW w:w="570" w:type="pct"/>
            <w:shd w:val="clear" w:color="auto" w:fill="auto"/>
          </w:tcPr>
          <w:p w14:paraId="0D06149C" w14:textId="77777777" w:rsidR="00F729EC" w:rsidRPr="004968D6" w:rsidRDefault="00F729EC" w:rsidP="00575CFC">
            <w:pPr>
              <w:spacing w:after="0"/>
              <w:rPr>
                <w:rFonts w:ascii="Calibri" w:eastAsia="Calibri" w:hAnsi="Calibri" w:cs="Calibri"/>
                <w:sz w:val="22"/>
                <w:szCs w:val="22"/>
              </w:rPr>
            </w:pPr>
          </w:p>
          <w:p w14:paraId="3D516DF4" w14:textId="77777777" w:rsidR="00F729EC" w:rsidRPr="004968D6" w:rsidRDefault="00F729EC" w:rsidP="00575CFC">
            <w:pPr>
              <w:spacing w:after="0"/>
              <w:rPr>
                <w:rFonts w:ascii="Calibri" w:eastAsia="Calibri" w:hAnsi="Calibri" w:cs="Calibri"/>
                <w:sz w:val="22"/>
                <w:szCs w:val="22"/>
              </w:rPr>
            </w:pPr>
            <w:r w:rsidRPr="004968D6">
              <w:rPr>
                <w:rFonts w:ascii="Calibri" w:eastAsia="Calibri" w:hAnsi="Calibri" w:cs="Calibri"/>
                <w:sz w:val="22"/>
                <w:szCs w:val="22"/>
              </w:rPr>
              <w:t xml:space="preserve">Art. 14, commi 1 e 2 </w:t>
            </w:r>
          </w:p>
        </w:tc>
        <w:tc>
          <w:tcPr>
            <w:tcW w:w="438" w:type="pct"/>
            <w:shd w:val="clear" w:color="auto" w:fill="auto"/>
          </w:tcPr>
          <w:p w14:paraId="77F3F5D7" w14:textId="77777777" w:rsidR="004F558A" w:rsidRDefault="004F558A" w:rsidP="00575CFC">
            <w:pPr>
              <w:spacing w:after="0"/>
              <w:rPr>
                <w:rFonts w:ascii="Calibri" w:eastAsia="Calibri" w:hAnsi="Calibri" w:cs="Calibri"/>
                <w:b/>
                <w:sz w:val="22"/>
                <w:szCs w:val="22"/>
              </w:rPr>
            </w:pPr>
          </w:p>
          <w:p w14:paraId="652B2EE4" w14:textId="77777777" w:rsidR="00F729EC" w:rsidRPr="004968D6" w:rsidRDefault="00F729EC" w:rsidP="00575CFC">
            <w:pPr>
              <w:spacing w:after="0"/>
              <w:rPr>
                <w:rFonts w:ascii="Calibri" w:eastAsia="Calibri" w:hAnsi="Calibri" w:cs="Calibri"/>
                <w:b/>
                <w:sz w:val="22"/>
                <w:szCs w:val="22"/>
              </w:rPr>
            </w:pPr>
            <w:r w:rsidRPr="004968D6">
              <w:rPr>
                <w:rFonts w:ascii="Calibri" w:eastAsia="Calibri" w:hAnsi="Calibri" w:cs="Calibri"/>
                <w:b/>
                <w:sz w:val="22"/>
                <w:szCs w:val="22"/>
              </w:rPr>
              <w:t>1</w:t>
            </w:r>
          </w:p>
        </w:tc>
        <w:tc>
          <w:tcPr>
            <w:tcW w:w="1860" w:type="pct"/>
            <w:shd w:val="clear" w:color="auto" w:fill="auto"/>
          </w:tcPr>
          <w:p w14:paraId="44B2CF59" w14:textId="77777777" w:rsidR="004F558A" w:rsidRDefault="004F558A" w:rsidP="00575CFC">
            <w:pPr>
              <w:spacing w:after="0"/>
              <w:rPr>
                <w:rFonts w:ascii="Calibri" w:eastAsia="Calibri" w:hAnsi="Calibri" w:cs="Calibri"/>
                <w:b/>
                <w:sz w:val="22"/>
                <w:szCs w:val="22"/>
              </w:rPr>
            </w:pPr>
          </w:p>
          <w:p w14:paraId="1AC9601A" w14:textId="77777777" w:rsidR="00F729EC" w:rsidRPr="004968D6" w:rsidRDefault="00F729EC" w:rsidP="00575CFC">
            <w:pPr>
              <w:spacing w:after="0"/>
              <w:rPr>
                <w:rFonts w:ascii="Calibri" w:eastAsia="Calibri" w:hAnsi="Calibri" w:cs="Calibri"/>
                <w:b/>
                <w:sz w:val="22"/>
                <w:szCs w:val="22"/>
              </w:rPr>
            </w:pPr>
            <w:r w:rsidRPr="004968D6">
              <w:rPr>
                <w:rFonts w:ascii="Calibri" w:eastAsia="Calibri" w:hAnsi="Calibri" w:cs="Calibri"/>
                <w:b/>
                <w:sz w:val="22"/>
                <w:szCs w:val="22"/>
              </w:rPr>
              <w:t>100% in caso di affidamento diretto sopra-soglia</w:t>
            </w:r>
          </w:p>
        </w:tc>
      </w:tr>
      <w:tr w:rsidR="00F729EC" w:rsidRPr="00F729EC" w14:paraId="49A070F3" w14:textId="77777777" w:rsidTr="00E23F52">
        <w:tc>
          <w:tcPr>
            <w:tcW w:w="2132" w:type="pct"/>
            <w:shd w:val="clear" w:color="auto" w:fill="auto"/>
          </w:tcPr>
          <w:p w14:paraId="3CB7F0E7"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t>1.2. L’importo appare correttamente calcolato, anche alla luce del divieto di frazionamento artificioso?</w:t>
            </w:r>
          </w:p>
        </w:tc>
        <w:tc>
          <w:tcPr>
            <w:tcW w:w="570" w:type="pct"/>
            <w:shd w:val="clear" w:color="auto" w:fill="auto"/>
          </w:tcPr>
          <w:p w14:paraId="77A1B325" w14:textId="77777777" w:rsidR="00F729EC" w:rsidRPr="004968D6" w:rsidRDefault="00F729EC" w:rsidP="00575CFC">
            <w:pPr>
              <w:spacing w:after="0"/>
              <w:rPr>
                <w:rFonts w:ascii="Calibri" w:eastAsia="Calibri" w:hAnsi="Calibri" w:cs="Calibri"/>
                <w:sz w:val="22"/>
                <w:szCs w:val="22"/>
              </w:rPr>
            </w:pPr>
            <w:r w:rsidRPr="004968D6">
              <w:rPr>
                <w:rFonts w:ascii="Calibri" w:eastAsia="Calibri" w:hAnsi="Calibri" w:cs="Calibri"/>
                <w:sz w:val="22"/>
                <w:szCs w:val="22"/>
              </w:rPr>
              <w:t xml:space="preserve">Art. 14, commi 4 e ss. </w:t>
            </w:r>
          </w:p>
        </w:tc>
        <w:tc>
          <w:tcPr>
            <w:tcW w:w="438" w:type="pct"/>
            <w:shd w:val="clear" w:color="auto" w:fill="auto"/>
          </w:tcPr>
          <w:p w14:paraId="11627B7E" w14:textId="77777777" w:rsidR="00F729EC" w:rsidRPr="004968D6" w:rsidRDefault="00F729EC" w:rsidP="00575CFC">
            <w:pPr>
              <w:spacing w:after="0"/>
              <w:rPr>
                <w:rFonts w:ascii="Calibri" w:eastAsia="Calibri" w:hAnsi="Calibri" w:cs="Calibri"/>
                <w:b/>
                <w:sz w:val="22"/>
                <w:szCs w:val="22"/>
              </w:rPr>
            </w:pPr>
            <w:r w:rsidRPr="004968D6">
              <w:rPr>
                <w:rFonts w:ascii="Calibri" w:eastAsia="Calibri" w:hAnsi="Calibri" w:cs="Calibri"/>
                <w:b/>
                <w:sz w:val="22"/>
                <w:szCs w:val="22"/>
              </w:rPr>
              <w:t>2</w:t>
            </w:r>
          </w:p>
        </w:tc>
        <w:tc>
          <w:tcPr>
            <w:tcW w:w="1860" w:type="pct"/>
            <w:shd w:val="clear" w:color="auto" w:fill="auto"/>
          </w:tcPr>
          <w:p w14:paraId="0A285DBA" w14:textId="77777777" w:rsidR="00F729EC" w:rsidRPr="004968D6" w:rsidRDefault="00F729EC" w:rsidP="004968D6">
            <w:pPr>
              <w:spacing w:after="0"/>
              <w:jc w:val="both"/>
              <w:rPr>
                <w:rFonts w:ascii="Calibri" w:eastAsia="Calibri" w:hAnsi="Calibri" w:cs="Calibri"/>
                <w:b/>
                <w:sz w:val="22"/>
                <w:szCs w:val="22"/>
              </w:rPr>
            </w:pPr>
            <w:r w:rsidRPr="004968D6">
              <w:rPr>
                <w:rFonts w:ascii="Calibri" w:eastAsia="Calibri" w:hAnsi="Calibri" w:cs="Calibri"/>
                <w:b/>
                <w:sz w:val="22"/>
                <w:szCs w:val="22"/>
              </w:rPr>
              <w:t xml:space="preserve">100% in caso di frazionamento artificioso che determini l’applicazione delle procedure sopra-soglia ovvero di procedure </w:t>
            </w:r>
            <w:proofErr w:type="gramStart"/>
            <w:r w:rsidRPr="004968D6">
              <w:rPr>
                <w:rFonts w:ascii="Calibri" w:eastAsia="Calibri" w:hAnsi="Calibri" w:cs="Calibri"/>
                <w:b/>
                <w:sz w:val="22"/>
                <w:szCs w:val="22"/>
              </w:rPr>
              <w:t>sotto-soglia</w:t>
            </w:r>
            <w:proofErr w:type="gramEnd"/>
            <w:r w:rsidRPr="004968D6">
              <w:rPr>
                <w:rFonts w:ascii="Calibri" w:eastAsia="Calibri" w:hAnsi="Calibri" w:cs="Calibri"/>
                <w:b/>
                <w:sz w:val="22"/>
                <w:szCs w:val="22"/>
              </w:rPr>
              <w:t xml:space="preserve"> più rigorose di quella prescritta</w:t>
            </w:r>
          </w:p>
        </w:tc>
      </w:tr>
      <w:tr w:rsidR="00F729EC" w:rsidRPr="00F729EC" w14:paraId="3CBE591E" w14:textId="77777777" w:rsidTr="00FE4C14">
        <w:trPr>
          <w:trHeight w:val="1722"/>
        </w:trPr>
        <w:tc>
          <w:tcPr>
            <w:tcW w:w="2132" w:type="pct"/>
            <w:shd w:val="clear" w:color="auto" w:fill="auto"/>
          </w:tcPr>
          <w:p w14:paraId="2B1A05F3" w14:textId="77777777" w:rsidR="00F729EC" w:rsidRPr="004968D6" w:rsidRDefault="00F729EC" w:rsidP="004968D6">
            <w:pPr>
              <w:spacing w:after="0"/>
              <w:jc w:val="both"/>
              <w:rPr>
                <w:rFonts w:ascii="Calibri" w:eastAsia="Calibri" w:hAnsi="Calibri" w:cs="Calibri"/>
                <w:b/>
                <w:sz w:val="22"/>
                <w:szCs w:val="22"/>
              </w:rPr>
            </w:pPr>
            <w:r w:rsidRPr="004968D6">
              <w:rPr>
                <w:rFonts w:ascii="Calibri" w:eastAsia="Calibri" w:hAnsi="Calibri" w:cs="Calibri"/>
                <w:b/>
                <w:sz w:val="22"/>
                <w:szCs w:val="22"/>
              </w:rPr>
              <w:t>2. Interesse transfrontaliero</w:t>
            </w:r>
          </w:p>
          <w:p w14:paraId="1447D069" w14:textId="428AA3AF" w:rsidR="00FE4C14" w:rsidRPr="00FE4C14" w:rsidRDefault="00F729EC" w:rsidP="00FE4C14">
            <w:pPr>
              <w:spacing w:after="0"/>
              <w:jc w:val="both"/>
              <w:rPr>
                <w:rFonts w:ascii="Calibri" w:eastAsia="Calibri" w:hAnsi="Calibri" w:cs="Calibri"/>
                <w:sz w:val="22"/>
                <w:szCs w:val="22"/>
              </w:rPr>
            </w:pPr>
            <w:r w:rsidRPr="004968D6">
              <w:rPr>
                <w:rFonts w:ascii="Calibri" w:eastAsia="Calibri" w:hAnsi="Calibri" w:cs="Calibri"/>
                <w:sz w:val="22"/>
                <w:szCs w:val="22"/>
              </w:rPr>
              <w:t>2.1. È stato accertato un interesse transfrontaliero?</w:t>
            </w:r>
          </w:p>
        </w:tc>
        <w:tc>
          <w:tcPr>
            <w:tcW w:w="570" w:type="pct"/>
            <w:shd w:val="clear" w:color="auto" w:fill="auto"/>
          </w:tcPr>
          <w:p w14:paraId="22130072" w14:textId="77777777" w:rsidR="00F729EC" w:rsidRPr="004968D6" w:rsidRDefault="00F729EC" w:rsidP="00575CFC">
            <w:pPr>
              <w:spacing w:after="0"/>
              <w:rPr>
                <w:rFonts w:ascii="Calibri" w:eastAsia="Calibri" w:hAnsi="Calibri" w:cs="Calibri"/>
                <w:sz w:val="22"/>
                <w:szCs w:val="22"/>
              </w:rPr>
            </w:pPr>
            <w:r w:rsidRPr="004968D6">
              <w:rPr>
                <w:rFonts w:ascii="Calibri" w:eastAsia="Calibri" w:hAnsi="Calibri" w:cs="Calibri"/>
                <w:sz w:val="22"/>
                <w:szCs w:val="22"/>
              </w:rPr>
              <w:t>Art. 48, comma 2</w:t>
            </w:r>
          </w:p>
          <w:p w14:paraId="4E04E703" w14:textId="77777777" w:rsidR="00F729EC" w:rsidRPr="004968D6" w:rsidRDefault="00F729EC" w:rsidP="00575CFC">
            <w:pPr>
              <w:spacing w:after="0"/>
              <w:rPr>
                <w:rFonts w:ascii="Calibri" w:eastAsia="Calibri" w:hAnsi="Calibri" w:cs="Calibri"/>
                <w:sz w:val="22"/>
                <w:szCs w:val="22"/>
              </w:rPr>
            </w:pPr>
            <w:r w:rsidRPr="004968D6">
              <w:rPr>
                <w:rFonts w:ascii="Calibri" w:eastAsia="Calibri" w:hAnsi="Calibri" w:cs="Calibri"/>
                <w:sz w:val="22"/>
                <w:szCs w:val="22"/>
              </w:rPr>
              <w:t>(per affidamenti nei settori di cui agli artt. 146-152, vedi art. 50, comma 5)</w:t>
            </w:r>
          </w:p>
        </w:tc>
        <w:tc>
          <w:tcPr>
            <w:tcW w:w="438" w:type="pct"/>
            <w:shd w:val="clear" w:color="auto" w:fill="auto"/>
          </w:tcPr>
          <w:p w14:paraId="2D1F3083" w14:textId="77777777" w:rsidR="00F729EC" w:rsidRPr="004968D6" w:rsidRDefault="00F729EC" w:rsidP="00575CFC">
            <w:pPr>
              <w:spacing w:after="0"/>
              <w:rPr>
                <w:rFonts w:ascii="Calibri" w:eastAsia="Calibri" w:hAnsi="Calibri" w:cs="Calibri"/>
                <w:b/>
                <w:sz w:val="22"/>
                <w:szCs w:val="22"/>
              </w:rPr>
            </w:pPr>
          </w:p>
        </w:tc>
        <w:tc>
          <w:tcPr>
            <w:tcW w:w="1860" w:type="pct"/>
            <w:shd w:val="clear" w:color="auto" w:fill="auto"/>
          </w:tcPr>
          <w:p w14:paraId="16223F2D" w14:textId="77777777" w:rsidR="00F729EC" w:rsidRPr="004968D6" w:rsidRDefault="00F729EC" w:rsidP="00575CFC">
            <w:pPr>
              <w:spacing w:after="0"/>
              <w:rPr>
                <w:rFonts w:ascii="Calibri" w:eastAsia="Calibri" w:hAnsi="Calibri" w:cs="Calibri"/>
                <w:sz w:val="22"/>
                <w:szCs w:val="22"/>
              </w:rPr>
            </w:pPr>
          </w:p>
          <w:p w14:paraId="3ADE7079" w14:textId="77777777" w:rsidR="00F729EC" w:rsidRPr="004968D6" w:rsidRDefault="00F729EC" w:rsidP="00575CFC">
            <w:pPr>
              <w:spacing w:after="0"/>
              <w:rPr>
                <w:rFonts w:ascii="Calibri" w:eastAsia="Calibri" w:hAnsi="Calibri" w:cs="Calibri"/>
                <w:sz w:val="22"/>
                <w:szCs w:val="22"/>
              </w:rPr>
            </w:pPr>
          </w:p>
          <w:p w14:paraId="028DA49B" w14:textId="77777777" w:rsidR="00F729EC" w:rsidRPr="004968D6" w:rsidRDefault="00F729EC" w:rsidP="00575CFC">
            <w:pPr>
              <w:spacing w:after="0"/>
              <w:rPr>
                <w:rFonts w:ascii="Calibri" w:eastAsia="Calibri" w:hAnsi="Calibri" w:cs="Calibri"/>
                <w:b/>
                <w:sz w:val="22"/>
                <w:szCs w:val="22"/>
              </w:rPr>
            </w:pPr>
          </w:p>
          <w:p w14:paraId="0EF08F33" w14:textId="77777777" w:rsidR="00F729EC" w:rsidRPr="004968D6" w:rsidRDefault="00F729EC" w:rsidP="00575CFC">
            <w:pPr>
              <w:spacing w:after="0"/>
              <w:rPr>
                <w:rFonts w:ascii="Calibri" w:eastAsia="Calibri" w:hAnsi="Calibri" w:cs="Calibri"/>
                <w:sz w:val="22"/>
                <w:szCs w:val="22"/>
              </w:rPr>
            </w:pPr>
          </w:p>
          <w:p w14:paraId="3DB2568B" w14:textId="77777777" w:rsidR="00F729EC" w:rsidRPr="004968D6" w:rsidRDefault="00F729EC" w:rsidP="00575CFC">
            <w:pPr>
              <w:spacing w:after="0"/>
              <w:rPr>
                <w:rFonts w:ascii="Calibri" w:eastAsia="Calibri" w:hAnsi="Calibri" w:cs="Calibri"/>
                <w:b/>
                <w:sz w:val="22"/>
                <w:szCs w:val="22"/>
              </w:rPr>
            </w:pPr>
          </w:p>
          <w:p w14:paraId="7DAEFA1E" w14:textId="77777777" w:rsidR="00F729EC" w:rsidRPr="004968D6" w:rsidRDefault="00F729EC" w:rsidP="00575CFC">
            <w:pPr>
              <w:spacing w:after="0"/>
              <w:jc w:val="center"/>
              <w:rPr>
                <w:rFonts w:ascii="Calibri" w:eastAsia="Calibri" w:hAnsi="Calibri" w:cs="Calibri"/>
                <w:sz w:val="22"/>
                <w:szCs w:val="22"/>
              </w:rPr>
            </w:pPr>
          </w:p>
        </w:tc>
      </w:tr>
      <w:tr w:rsidR="00F729EC" w:rsidRPr="00F729EC" w14:paraId="43549B96" w14:textId="77777777" w:rsidTr="00E23F52">
        <w:tc>
          <w:tcPr>
            <w:tcW w:w="2132" w:type="pct"/>
            <w:shd w:val="clear" w:color="auto" w:fill="auto"/>
          </w:tcPr>
          <w:p w14:paraId="6D6DB66D"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t>2.2. In caso di accertamento di un interesse transfrontaliero, sono state seguite le procedure ordinarie?</w:t>
            </w:r>
          </w:p>
        </w:tc>
        <w:tc>
          <w:tcPr>
            <w:tcW w:w="570" w:type="pct"/>
            <w:shd w:val="clear" w:color="auto" w:fill="auto"/>
          </w:tcPr>
          <w:p w14:paraId="24FC6E55" w14:textId="77777777" w:rsidR="00F729EC" w:rsidRPr="004968D6" w:rsidRDefault="00F729EC" w:rsidP="00575CFC">
            <w:pPr>
              <w:spacing w:after="0"/>
              <w:rPr>
                <w:rFonts w:ascii="Calibri" w:eastAsia="Calibri" w:hAnsi="Calibri" w:cs="Calibri"/>
                <w:sz w:val="22"/>
                <w:szCs w:val="22"/>
              </w:rPr>
            </w:pPr>
            <w:r w:rsidRPr="004968D6">
              <w:rPr>
                <w:rFonts w:ascii="Calibri" w:eastAsia="Calibri" w:hAnsi="Calibri" w:cs="Calibri"/>
                <w:sz w:val="22"/>
                <w:szCs w:val="22"/>
              </w:rPr>
              <w:t>Art. 48, comma 2</w:t>
            </w:r>
          </w:p>
        </w:tc>
        <w:tc>
          <w:tcPr>
            <w:tcW w:w="438" w:type="pct"/>
            <w:shd w:val="clear" w:color="auto" w:fill="auto"/>
          </w:tcPr>
          <w:p w14:paraId="03217ABD" w14:textId="77777777" w:rsidR="00F729EC" w:rsidRPr="004968D6" w:rsidRDefault="00F729EC" w:rsidP="00575CFC">
            <w:pPr>
              <w:spacing w:after="0"/>
              <w:rPr>
                <w:rFonts w:ascii="Calibri" w:eastAsia="Calibri" w:hAnsi="Calibri" w:cs="Calibri"/>
                <w:b/>
                <w:sz w:val="22"/>
                <w:szCs w:val="22"/>
              </w:rPr>
            </w:pPr>
          </w:p>
        </w:tc>
        <w:tc>
          <w:tcPr>
            <w:tcW w:w="1860" w:type="pct"/>
            <w:shd w:val="clear" w:color="auto" w:fill="auto"/>
          </w:tcPr>
          <w:p w14:paraId="366E5F8E" w14:textId="77777777" w:rsidR="00F729EC" w:rsidRPr="004968D6" w:rsidRDefault="00F729EC" w:rsidP="00575CFC">
            <w:pPr>
              <w:spacing w:after="0"/>
              <w:rPr>
                <w:rFonts w:ascii="Calibri" w:eastAsia="Calibri" w:hAnsi="Calibri" w:cs="Calibri"/>
                <w:b/>
                <w:sz w:val="22"/>
                <w:szCs w:val="22"/>
              </w:rPr>
            </w:pPr>
            <w:r w:rsidRPr="004968D6">
              <w:rPr>
                <w:rFonts w:ascii="Calibri" w:eastAsia="Calibri" w:hAnsi="Calibri" w:cs="Calibri"/>
                <w:b/>
                <w:sz w:val="22"/>
                <w:szCs w:val="22"/>
              </w:rPr>
              <w:t>100%</w:t>
            </w:r>
          </w:p>
        </w:tc>
      </w:tr>
      <w:tr w:rsidR="00F729EC" w:rsidRPr="00F729EC" w14:paraId="56E19839" w14:textId="77777777" w:rsidTr="00E23F52">
        <w:tc>
          <w:tcPr>
            <w:tcW w:w="2132" w:type="pct"/>
            <w:shd w:val="clear" w:color="auto" w:fill="auto"/>
          </w:tcPr>
          <w:p w14:paraId="1FE1A189" w14:textId="77777777" w:rsidR="00F729EC" w:rsidRPr="004968D6" w:rsidRDefault="00F729EC" w:rsidP="004968D6">
            <w:pPr>
              <w:spacing w:after="0"/>
              <w:jc w:val="both"/>
              <w:rPr>
                <w:rFonts w:ascii="Calibri" w:eastAsia="Calibri" w:hAnsi="Calibri" w:cs="Calibri"/>
                <w:b/>
                <w:sz w:val="22"/>
                <w:szCs w:val="22"/>
              </w:rPr>
            </w:pPr>
            <w:r w:rsidRPr="004968D6">
              <w:rPr>
                <w:rFonts w:ascii="Calibri" w:eastAsia="Calibri" w:hAnsi="Calibri" w:cs="Calibri"/>
                <w:b/>
                <w:sz w:val="22"/>
                <w:szCs w:val="22"/>
              </w:rPr>
              <w:t>3. Rotazione</w:t>
            </w:r>
          </w:p>
          <w:p w14:paraId="2DFEC8A8"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t>3.1. Nel caso in cui l’affidamento sia consecutivo rispetto ad un precedente affidamento avente a oggetto una commessa rientrante nello stesso settore merceologico, oppure nella stessa categoria di opere, oppure nello stesso settore di servizi, l’aggiudicatario del nuovo affidamento è l’aggiudicatario uscente del precedente affidamento?</w:t>
            </w:r>
          </w:p>
          <w:p w14:paraId="22649E3D" w14:textId="77777777" w:rsidR="00F729EC" w:rsidRPr="004968D6" w:rsidRDefault="00F729EC" w:rsidP="004968D6">
            <w:pPr>
              <w:spacing w:after="0"/>
              <w:jc w:val="both"/>
              <w:rPr>
                <w:rFonts w:ascii="Calibri" w:eastAsia="Calibri" w:hAnsi="Calibri" w:cs="Calibri"/>
                <w:sz w:val="22"/>
                <w:szCs w:val="22"/>
              </w:rPr>
            </w:pPr>
          </w:p>
        </w:tc>
        <w:tc>
          <w:tcPr>
            <w:tcW w:w="570" w:type="pct"/>
            <w:shd w:val="clear" w:color="auto" w:fill="auto"/>
          </w:tcPr>
          <w:p w14:paraId="09174F66" w14:textId="77777777" w:rsidR="00F729EC" w:rsidRPr="004968D6" w:rsidRDefault="00F729EC" w:rsidP="00575CFC">
            <w:pPr>
              <w:spacing w:after="0"/>
              <w:rPr>
                <w:rFonts w:ascii="Calibri" w:eastAsia="Calibri" w:hAnsi="Calibri" w:cs="Calibri"/>
                <w:sz w:val="22"/>
                <w:szCs w:val="22"/>
              </w:rPr>
            </w:pPr>
          </w:p>
          <w:p w14:paraId="5E4DA93C" w14:textId="77777777" w:rsidR="00F729EC" w:rsidRPr="004968D6" w:rsidRDefault="00F729EC" w:rsidP="00575CFC">
            <w:pPr>
              <w:spacing w:after="0"/>
              <w:rPr>
                <w:rFonts w:ascii="Calibri" w:eastAsia="Calibri" w:hAnsi="Calibri" w:cs="Calibri"/>
                <w:sz w:val="22"/>
                <w:szCs w:val="22"/>
              </w:rPr>
            </w:pPr>
            <w:r w:rsidRPr="004968D6">
              <w:rPr>
                <w:rFonts w:ascii="Calibri" w:eastAsia="Calibri" w:hAnsi="Calibri" w:cs="Calibri"/>
                <w:sz w:val="22"/>
                <w:szCs w:val="22"/>
              </w:rPr>
              <w:t>Art. 49, comma 2</w:t>
            </w:r>
          </w:p>
        </w:tc>
        <w:tc>
          <w:tcPr>
            <w:tcW w:w="438" w:type="pct"/>
            <w:shd w:val="clear" w:color="auto" w:fill="auto"/>
          </w:tcPr>
          <w:p w14:paraId="646250F1" w14:textId="77777777" w:rsidR="00F729EC" w:rsidRPr="004968D6" w:rsidRDefault="00F729EC" w:rsidP="00575CFC">
            <w:pPr>
              <w:spacing w:after="0"/>
              <w:rPr>
                <w:rFonts w:ascii="Calibri" w:eastAsia="Calibri" w:hAnsi="Calibri" w:cs="Calibri"/>
                <w:b/>
                <w:sz w:val="22"/>
                <w:szCs w:val="22"/>
              </w:rPr>
            </w:pPr>
          </w:p>
        </w:tc>
        <w:tc>
          <w:tcPr>
            <w:tcW w:w="1860" w:type="pct"/>
            <w:shd w:val="clear" w:color="auto" w:fill="auto"/>
          </w:tcPr>
          <w:p w14:paraId="2AC807D7" w14:textId="77777777" w:rsidR="00F729EC" w:rsidRPr="004968D6" w:rsidRDefault="00F729EC" w:rsidP="00575CFC">
            <w:pPr>
              <w:spacing w:after="0"/>
              <w:rPr>
                <w:rFonts w:ascii="Calibri" w:eastAsia="Calibri" w:hAnsi="Calibri" w:cs="Calibri"/>
                <w:b/>
                <w:color w:val="FF0000"/>
                <w:sz w:val="22"/>
                <w:szCs w:val="22"/>
              </w:rPr>
            </w:pPr>
            <w:r w:rsidRPr="004968D6">
              <w:rPr>
                <w:rFonts w:ascii="Calibri" w:eastAsia="Calibri" w:hAnsi="Calibri" w:cs="Calibri"/>
                <w:b/>
                <w:sz w:val="22"/>
                <w:szCs w:val="22"/>
              </w:rPr>
              <w:t>100% in caso di violazione</w:t>
            </w:r>
          </w:p>
        </w:tc>
      </w:tr>
      <w:tr w:rsidR="00F729EC" w:rsidRPr="00F729EC" w14:paraId="6CCD6381" w14:textId="77777777" w:rsidTr="00E23F52">
        <w:tc>
          <w:tcPr>
            <w:tcW w:w="2132" w:type="pct"/>
            <w:shd w:val="clear" w:color="auto" w:fill="auto"/>
          </w:tcPr>
          <w:p w14:paraId="2799A9BC"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t>3.2. Nel caso in cui l’aggiudicatario del nuovo affidamento sia l’aggiudicatario uscente del precedente affidamento, ricorrono i presupposti previsti per derogare legittimamente al principio di rotazione?</w:t>
            </w:r>
          </w:p>
          <w:p w14:paraId="4D1161C5" w14:textId="77777777" w:rsidR="00F729EC" w:rsidRPr="004968D6" w:rsidRDefault="00F729EC" w:rsidP="004968D6">
            <w:pPr>
              <w:spacing w:after="0"/>
              <w:jc w:val="both"/>
              <w:rPr>
                <w:rFonts w:ascii="Calibri" w:eastAsia="Calibri" w:hAnsi="Calibri" w:cs="Calibri"/>
                <w:sz w:val="22"/>
                <w:szCs w:val="22"/>
              </w:rPr>
            </w:pPr>
          </w:p>
          <w:p w14:paraId="2EE09F8E"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lastRenderedPageBreak/>
              <w:t>a) la stazione appaltante ha ripartito gli affidamenti in fasce in base al valore economico e le fasce del precedente affidamento e del nuovo affidamento sono diverse</w:t>
            </w:r>
          </w:p>
          <w:p w14:paraId="7A55CE05" w14:textId="77777777" w:rsidR="00F729EC" w:rsidRPr="004968D6" w:rsidRDefault="00F729EC" w:rsidP="004968D6">
            <w:pPr>
              <w:spacing w:after="0"/>
              <w:jc w:val="both"/>
              <w:rPr>
                <w:rFonts w:ascii="Calibri" w:eastAsia="Calibri" w:hAnsi="Calibri" w:cs="Calibri"/>
                <w:sz w:val="22"/>
                <w:szCs w:val="22"/>
              </w:rPr>
            </w:pPr>
          </w:p>
          <w:p w14:paraId="48CD81F0"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t>b) la stazione appaltante ha fornito motivazione circa il reinvito o il riaffidamento diretto al contraente uscente facendo riferimento a tutti e tre i seguenti fattori: la struttura del mercato, la effettiva assenza di alternative e la accurata esecuzione del precedente contratto</w:t>
            </w:r>
          </w:p>
          <w:p w14:paraId="0EFEB23A" w14:textId="77777777" w:rsidR="00F729EC" w:rsidRPr="004968D6" w:rsidRDefault="00F729EC" w:rsidP="004968D6">
            <w:pPr>
              <w:spacing w:after="0"/>
              <w:jc w:val="both"/>
              <w:rPr>
                <w:rFonts w:ascii="Calibri" w:eastAsia="Calibri" w:hAnsi="Calibri" w:cs="Calibri"/>
                <w:sz w:val="22"/>
                <w:szCs w:val="22"/>
              </w:rPr>
            </w:pPr>
          </w:p>
          <w:p w14:paraId="5C080CF9"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t xml:space="preserve">c) nel caso di procedure negoziate senza bando di cui all’art. 50, comma 1, lett. c), d) ed </w:t>
            </w:r>
            <w:proofErr w:type="gramStart"/>
            <w:r w:rsidRPr="004968D6">
              <w:rPr>
                <w:rFonts w:ascii="Calibri" w:eastAsia="Calibri" w:hAnsi="Calibri" w:cs="Calibri"/>
                <w:sz w:val="22"/>
                <w:szCs w:val="22"/>
              </w:rPr>
              <w:t>e</w:t>
            </w:r>
            <w:proofErr w:type="gramEnd"/>
            <w:r w:rsidRPr="004968D6">
              <w:rPr>
                <w:rFonts w:ascii="Calibri" w:eastAsia="Calibri" w:hAnsi="Calibri" w:cs="Calibri"/>
                <w:sz w:val="22"/>
                <w:szCs w:val="22"/>
              </w:rPr>
              <w:t>), la stazione appaltante ha effettuato l'indagine di mercato prevista senza porre limiti al numero di operatori economici in possesso dei requisiti richiesti da invitare alla successiva procedura negoziata</w:t>
            </w:r>
          </w:p>
          <w:p w14:paraId="3BE6853F" w14:textId="77777777" w:rsidR="00F729EC" w:rsidRPr="004968D6" w:rsidRDefault="00F729EC" w:rsidP="004968D6">
            <w:pPr>
              <w:spacing w:after="0"/>
              <w:jc w:val="both"/>
              <w:rPr>
                <w:rFonts w:ascii="Calibri" w:eastAsia="Calibri" w:hAnsi="Calibri" w:cs="Calibri"/>
                <w:sz w:val="22"/>
                <w:szCs w:val="22"/>
              </w:rPr>
            </w:pPr>
          </w:p>
          <w:p w14:paraId="1592A518"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t>d) si tratta di affidamento diretto di importo inferiore a 5.000 euro</w:t>
            </w:r>
          </w:p>
          <w:p w14:paraId="35D45014" w14:textId="77777777" w:rsidR="00F729EC" w:rsidRPr="004968D6" w:rsidRDefault="00F729EC" w:rsidP="004968D6">
            <w:pPr>
              <w:spacing w:after="0"/>
              <w:jc w:val="both"/>
              <w:rPr>
                <w:rFonts w:ascii="Calibri" w:eastAsia="Calibri" w:hAnsi="Calibri" w:cs="Calibri"/>
                <w:sz w:val="22"/>
                <w:szCs w:val="22"/>
              </w:rPr>
            </w:pPr>
            <w:r w:rsidRPr="004968D6">
              <w:rPr>
                <w:rFonts w:ascii="Calibri" w:eastAsia="Calibri" w:hAnsi="Calibri" w:cs="Calibri"/>
                <w:sz w:val="22"/>
                <w:szCs w:val="22"/>
              </w:rPr>
              <w:t xml:space="preserve"> </w:t>
            </w:r>
          </w:p>
        </w:tc>
        <w:tc>
          <w:tcPr>
            <w:tcW w:w="570" w:type="pct"/>
            <w:shd w:val="clear" w:color="auto" w:fill="auto"/>
          </w:tcPr>
          <w:p w14:paraId="2D10D83F" w14:textId="77777777" w:rsidR="00F729EC" w:rsidRPr="004968D6" w:rsidRDefault="00F729EC" w:rsidP="00575CFC">
            <w:pPr>
              <w:spacing w:after="0"/>
              <w:rPr>
                <w:rFonts w:ascii="Calibri" w:eastAsia="Calibri" w:hAnsi="Calibri" w:cs="Calibri"/>
                <w:sz w:val="22"/>
                <w:szCs w:val="22"/>
              </w:rPr>
            </w:pPr>
            <w:r w:rsidRPr="004968D6">
              <w:rPr>
                <w:rFonts w:ascii="Calibri" w:eastAsia="Calibri" w:hAnsi="Calibri" w:cs="Calibri"/>
                <w:sz w:val="22"/>
                <w:szCs w:val="22"/>
              </w:rPr>
              <w:lastRenderedPageBreak/>
              <w:t>Art. 49, commi 3-6</w:t>
            </w:r>
          </w:p>
        </w:tc>
        <w:tc>
          <w:tcPr>
            <w:tcW w:w="438" w:type="pct"/>
            <w:shd w:val="clear" w:color="auto" w:fill="auto"/>
          </w:tcPr>
          <w:p w14:paraId="7A44BF93" w14:textId="77777777" w:rsidR="00F729EC" w:rsidRPr="004968D6" w:rsidRDefault="00F729EC" w:rsidP="00575CFC">
            <w:pPr>
              <w:spacing w:after="0"/>
              <w:rPr>
                <w:rFonts w:ascii="Calibri" w:eastAsia="Calibri" w:hAnsi="Calibri" w:cs="Calibri"/>
                <w:b/>
                <w:sz w:val="22"/>
                <w:szCs w:val="22"/>
              </w:rPr>
            </w:pPr>
          </w:p>
        </w:tc>
        <w:tc>
          <w:tcPr>
            <w:tcW w:w="1860" w:type="pct"/>
            <w:shd w:val="clear" w:color="auto" w:fill="auto"/>
          </w:tcPr>
          <w:p w14:paraId="3A7670AD" w14:textId="0F0B375C" w:rsidR="00F729EC" w:rsidRPr="004968D6" w:rsidRDefault="00F729EC" w:rsidP="00575CFC">
            <w:pPr>
              <w:spacing w:after="0"/>
              <w:rPr>
                <w:rFonts w:ascii="Calibri" w:eastAsia="Calibri" w:hAnsi="Calibri" w:cs="Calibri"/>
                <w:b/>
                <w:sz w:val="22"/>
                <w:szCs w:val="22"/>
              </w:rPr>
            </w:pPr>
          </w:p>
        </w:tc>
      </w:tr>
      <w:tr w:rsidR="00F729EC" w:rsidRPr="00F729EC" w14:paraId="0846A634" w14:textId="77777777" w:rsidTr="00E23F52">
        <w:tc>
          <w:tcPr>
            <w:tcW w:w="2132" w:type="pct"/>
            <w:shd w:val="clear" w:color="auto" w:fill="auto"/>
          </w:tcPr>
          <w:p w14:paraId="1E6F30B8"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4. Procedura</w:t>
            </w:r>
          </w:p>
          <w:p w14:paraId="2AACC934"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4.1. È stata applicata una procedura fra le seguenti?</w:t>
            </w:r>
          </w:p>
          <w:p w14:paraId="41AF98DF" w14:textId="77777777" w:rsidR="00F729EC" w:rsidRPr="00F729EC" w:rsidRDefault="00F729EC" w:rsidP="004F558A">
            <w:pPr>
              <w:spacing w:after="0"/>
              <w:jc w:val="both"/>
              <w:rPr>
                <w:rFonts w:ascii="Calibri" w:eastAsia="Calibri" w:hAnsi="Calibri"/>
                <w:sz w:val="22"/>
                <w:szCs w:val="22"/>
              </w:rPr>
            </w:pPr>
          </w:p>
          <w:p w14:paraId="088879B5"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14:paraId="76B1CE4C" w14:textId="77777777" w:rsidR="00F729EC" w:rsidRPr="00F729EC" w:rsidRDefault="00F729EC" w:rsidP="004F558A">
            <w:pPr>
              <w:spacing w:after="0"/>
              <w:jc w:val="both"/>
              <w:rPr>
                <w:rFonts w:ascii="Calibri" w:eastAsia="Calibri" w:hAnsi="Calibri"/>
                <w:sz w:val="22"/>
                <w:szCs w:val="22"/>
              </w:rPr>
            </w:pPr>
          </w:p>
          <w:p w14:paraId="1E4426A2"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b) affidamento diretto dei servizi e forniture, ivi compresi i servizi di ingegneria e architettura e l'attività di progettazione, di importo inferiore a 140.000 euro, anche senza consultazione di più operatori economici, assicurando che siano scelti soggetti in possesso di </w:t>
            </w:r>
            <w:r w:rsidRPr="00F729EC">
              <w:rPr>
                <w:rFonts w:ascii="Calibri" w:eastAsia="Calibri" w:hAnsi="Calibri"/>
                <w:sz w:val="22"/>
                <w:szCs w:val="22"/>
              </w:rPr>
              <w:lastRenderedPageBreak/>
              <w:t>documentate esperienze pregresse idonee all'esecuzione delle prestazioni contrattuali, anche individuati tra gli iscritti in elenchi o albi istituiti dalla stazione appaltante</w:t>
            </w:r>
          </w:p>
          <w:p w14:paraId="378AD36B" w14:textId="77777777" w:rsidR="00F729EC" w:rsidRPr="00F729EC" w:rsidRDefault="00F729EC" w:rsidP="004F558A">
            <w:pPr>
              <w:spacing w:after="0"/>
              <w:jc w:val="both"/>
              <w:rPr>
                <w:rFonts w:ascii="Calibri" w:eastAsia="Calibri" w:hAnsi="Calibri"/>
                <w:sz w:val="22"/>
                <w:szCs w:val="22"/>
              </w:rPr>
            </w:pPr>
          </w:p>
          <w:p w14:paraId="63DD7D0C"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c) procedura negoziata senza bando, previa consultazione di almeno cinque operatori economici, ove esistenti, individuati in base a indagini di mercato o tramite elenchi di operatori economici, per i lavori di importo pari o superiore a 150.000 euro e inferiore a 1 milione di euro</w:t>
            </w:r>
          </w:p>
          <w:p w14:paraId="431312A5" w14:textId="77777777" w:rsidR="00F729EC" w:rsidRPr="00F729EC" w:rsidRDefault="00F729EC" w:rsidP="004F558A">
            <w:pPr>
              <w:spacing w:after="0"/>
              <w:jc w:val="both"/>
              <w:rPr>
                <w:rFonts w:ascii="Calibri" w:eastAsia="Calibri" w:hAnsi="Calibri"/>
                <w:sz w:val="22"/>
                <w:szCs w:val="22"/>
              </w:rPr>
            </w:pPr>
          </w:p>
          <w:p w14:paraId="4DBF2340"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d) procedura negoziata senza bando, previa consultazione di almeno dieci operatori economici, ove esistenti, individuati in base a indagini di mercato o tramite elenchi di operatori economici, per lavori di importo pari o superiore a 1 milione di euro e fino alle soglie di cui all'articolo 14, salva la possibilità di ricorrere alle procedure di scelta del contraente ordinarie previste per gli affidamenti d’importo superiore alle soglie;</w:t>
            </w:r>
          </w:p>
          <w:p w14:paraId="38B829E3" w14:textId="77777777" w:rsidR="00F729EC" w:rsidRPr="00F729EC" w:rsidRDefault="00F729EC" w:rsidP="004F558A">
            <w:pPr>
              <w:spacing w:after="0"/>
              <w:jc w:val="both"/>
              <w:rPr>
                <w:rFonts w:ascii="Calibri" w:eastAsia="Calibri" w:hAnsi="Calibri"/>
                <w:sz w:val="22"/>
                <w:szCs w:val="22"/>
              </w:rPr>
            </w:pPr>
          </w:p>
          <w:p w14:paraId="0C2BC8ED"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p>
        </w:tc>
        <w:tc>
          <w:tcPr>
            <w:tcW w:w="570" w:type="pct"/>
            <w:shd w:val="clear" w:color="auto" w:fill="auto"/>
          </w:tcPr>
          <w:p w14:paraId="06C7EF5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Art. 50, comma 1</w:t>
            </w:r>
          </w:p>
        </w:tc>
        <w:tc>
          <w:tcPr>
            <w:tcW w:w="438" w:type="pct"/>
            <w:shd w:val="clear" w:color="auto" w:fill="auto"/>
          </w:tcPr>
          <w:p w14:paraId="3F3480EB"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7D823C0C" w14:textId="77777777" w:rsidR="00F729EC" w:rsidRPr="00F729EC" w:rsidRDefault="00F729EC" w:rsidP="00A97BE2">
            <w:pPr>
              <w:spacing w:after="0"/>
              <w:rPr>
                <w:rFonts w:ascii="Calibri" w:eastAsia="Calibri" w:hAnsi="Calibri"/>
                <w:b/>
                <w:color w:val="0070C0"/>
                <w:sz w:val="22"/>
                <w:szCs w:val="22"/>
              </w:rPr>
            </w:pPr>
          </w:p>
        </w:tc>
      </w:tr>
      <w:tr w:rsidR="00F729EC" w:rsidRPr="00F729EC" w14:paraId="1FF83A9B" w14:textId="77777777" w:rsidTr="00E23F52">
        <w:tc>
          <w:tcPr>
            <w:tcW w:w="2132" w:type="pct"/>
            <w:shd w:val="clear" w:color="auto" w:fill="auto"/>
          </w:tcPr>
          <w:p w14:paraId="1962C686"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4.2. La tipologia di procedura applicata è conforme al valore dell’affidamento?</w:t>
            </w:r>
          </w:p>
        </w:tc>
        <w:tc>
          <w:tcPr>
            <w:tcW w:w="570" w:type="pct"/>
            <w:shd w:val="clear" w:color="auto" w:fill="auto"/>
          </w:tcPr>
          <w:p w14:paraId="7D66CDE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comma 1</w:t>
            </w:r>
          </w:p>
        </w:tc>
        <w:tc>
          <w:tcPr>
            <w:tcW w:w="438" w:type="pct"/>
            <w:shd w:val="clear" w:color="auto" w:fill="auto"/>
          </w:tcPr>
          <w:p w14:paraId="6BF62534"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5CFE39B2" w14:textId="78E5074A" w:rsidR="00F729EC" w:rsidRPr="007064CA" w:rsidRDefault="005B7A55" w:rsidP="00A97BE2">
            <w:pPr>
              <w:spacing w:after="0"/>
              <w:jc w:val="both"/>
              <w:rPr>
                <w:rFonts w:ascii="Calibri" w:eastAsia="Calibri" w:hAnsi="Calibri"/>
                <w:b/>
                <w:sz w:val="22"/>
                <w:szCs w:val="22"/>
              </w:rPr>
            </w:pPr>
            <w:r w:rsidRPr="007064CA">
              <w:rPr>
                <w:rFonts w:ascii="Calibri" w:eastAsia="Calibri" w:hAnsi="Calibri"/>
                <w:b/>
                <w:sz w:val="22"/>
                <w:szCs w:val="22"/>
              </w:rPr>
              <w:t xml:space="preserve">100% in caso di violazione che abbia determinato l’applicazione di una procedura meno concorrenziale rispetto a quella prescritta per l’importo a base di gara </w:t>
            </w:r>
          </w:p>
        </w:tc>
      </w:tr>
      <w:tr w:rsidR="00F729EC" w:rsidRPr="00F729EC" w14:paraId="0FC0A48E" w14:textId="77777777" w:rsidTr="00E23F52">
        <w:tc>
          <w:tcPr>
            <w:tcW w:w="2132" w:type="pct"/>
            <w:shd w:val="clear" w:color="auto" w:fill="auto"/>
          </w:tcPr>
          <w:p w14:paraId="10ED1717"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4.3. La tipologia di procedura applicata è conforme alla natura e all’oggetto dell’affidamento (lavori, servizi, forniture)?</w:t>
            </w:r>
          </w:p>
        </w:tc>
        <w:tc>
          <w:tcPr>
            <w:tcW w:w="570" w:type="pct"/>
            <w:shd w:val="clear" w:color="auto" w:fill="auto"/>
          </w:tcPr>
          <w:p w14:paraId="729B8B78"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comma 1</w:t>
            </w:r>
          </w:p>
        </w:tc>
        <w:tc>
          <w:tcPr>
            <w:tcW w:w="438" w:type="pct"/>
            <w:shd w:val="clear" w:color="auto" w:fill="auto"/>
          </w:tcPr>
          <w:p w14:paraId="54426AB0"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1303B197"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w:t>
            </w:r>
          </w:p>
        </w:tc>
      </w:tr>
      <w:tr w:rsidR="00F729EC" w:rsidRPr="00F729EC" w14:paraId="4F21D98B" w14:textId="77777777" w:rsidTr="00E23F52">
        <w:tc>
          <w:tcPr>
            <w:tcW w:w="2132" w:type="pct"/>
            <w:shd w:val="clear" w:color="auto" w:fill="auto"/>
          </w:tcPr>
          <w:p w14:paraId="6C75A5FD"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4.4. È stata effettuata la consultazione degli operatori economici?</w:t>
            </w:r>
          </w:p>
        </w:tc>
        <w:tc>
          <w:tcPr>
            <w:tcW w:w="570" w:type="pct"/>
            <w:shd w:val="clear" w:color="auto" w:fill="auto"/>
          </w:tcPr>
          <w:p w14:paraId="786DC2E8"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comma 1</w:t>
            </w:r>
          </w:p>
        </w:tc>
        <w:tc>
          <w:tcPr>
            <w:tcW w:w="438" w:type="pct"/>
            <w:shd w:val="clear" w:color="auto" w:fill="auto"/>
          </w:tcPr>
          <w:p w14:paraId="25DB42FB"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67A56508" w14:textId="77777777" w:rsidR="00F729EC" w:rsidRPr="00F729EC" w:rsidRDefault="00F729EC" w:rsidP="00575CFC">
            <w:pPr>
              <w:spacing w:after="0"/>
              <w:jc w:val="both"/>
              <w:rPr>
                <w:rFonts w:ascii="Calibri" w:eastAsia="Calibri" w:hAnsi="Calibri"/>
                <w:b/>
                <w:color w:val="0070C0"/>
                <w:sz w:val="22"/>
                <w:szCs w:val="22"/>
              </w:rPr>
            </w:pPr>
            <w:r w:rsidRPr="00F729EC">
              <w:rPr>
                <w:rFonts w:ascii="Calibri" w:eastAsia="Calibri" w:hAnsi="Calibri"/>
                <w:b/>
                <w:sz w:val="22"/>
                <w:szCs w:val="22"/>
              </w:rPr>
              <w:t>100%</w:t>
            </w:r>
          </w:p>
        </w:tc>
      </w:tr>
      <w:tr w:rsidR="00F729EC" w:rsidRPr="00F729EC" w14:paraId="49F8B8FD" w14:textId="77777777" w:rsidTr="00E23F52">
        <w:tc>
          <w:tcPr>
            <w:tcW w:w="2132" w:type="pct"/>
            <w:shd w:val="clear" w:color="auto" w:fill="auto"/>
          </w:tcPr>
          <w:p w14:paraId="60A38A14"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4.5. Il numero degli operatori economici consultati è conforme a quanto prescritto per ciascuna tipologia di procedura?</w:t>
            </w:r>
          </w:p>
        </w:tc>
        <w:tc>
          <w:tcPr>
            <w:tcW w:w="570" w:type="pct"/>
            <w:shd w:val="clear" w:color="auto" w:fill="auto"/>
          </w:tcPr>
          <w:p w14:paraId="7CF50045"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comma 1</w:t>
            </w:r>
          </w:p>
        </w:tc>
        <w:tc>
          <w:tcPr>
            <w:tcW w:w="438" w:type="pct"/>
            <w:shd w:val="clear" w:color="auto" w:fill="auto"/>
          </w:tcPr>
          <w:p w14:paraId="5E18638E"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68B02E9A" w14:textId="77777777" w:rsidR="00F729EC" w:rsidRPr="00F729EC" w:rsidRDefault="00F729EC" w:rsidP="00575CFC">
            <w:pPr>
              <w:spacing w:after="0"/>
              <w:jc w:val="both"/>
              <w:rPr>
                <w:rFonts w:ascii="Calibri" w:eastAsia="Calibri" w:hAnsi="Calibri"/>
                <w:b/>
                <w:color w:val="0070C0"/>
                <w:sz w:val="22"/>
                <w:szCs w:val="22"/>
              </w:rPr>
            </w:pPr>
            <w:r w:rsidRPr="00F729EC">
              <w:rPr>
                <w:rFonts w:ascii="Calibri" w:eastAsia="Calibri" w:hAnsi="Calibri"/>
                <w:b/>
                <w:sz w:val="22"/>
                <w:szCs w:val="22"/>
              </w:rPr>
              <w:t>100%</w:t>
            </w:r>
          </w:p>
        </w:tc>
      </w:tr>
      <w:tr w:rsidR="00F729EC" w:rsidRPr="00F729EC" w14:paraId="6CF2FF77" w14:textId="77777777" w:rsidTr="00E23F52">
        <w:tc>
          <w:tcPr>
            <w:tcW w:w="2132" w:type="pct"/>
            <w:shd w:val="clear" w:color="auto" w:fill="auto"/>
          </w:tcPr>
          <w:p w14:paraId="5410CE02" w14:textId="2F7FFF52" w:rsidR="00FE4C14"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lastRenderedPageBreak/>
              <w:t xml:space="preserve">4.6. Le modalità di individuazione degli operatori economici sono conformi a quanto prescritto per ciascuna tipologia di procedura, con particolare riferimento: </w:t>
            </w:r>
          </w:p>
          <w:p w14:paraId="17A5FA3A" w14:textId="177DBE41"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1) alla formazione e consultazione di elenchi e albi istituiti dalla stazione appaltante;  </w:t>
            </w:r>
          </w:p>
          <w:p w14:paraId="40FE3AE2" w14:textId="3BCC04CF"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2) allo svolgimento di indagini di mercato; </w:t>
            </w:r>
          </w:p>
          <w:p w14:paraId="68B294DE" w14:textId="0914585C"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3) nel caso di affidamenti diretti, </w:t>
            </w:r>
            <w:r w:rsidR="004F558A" w:rsidRPr="00F729EC">
              <w:rPr>
                <w:rFonts w:ascii="Calibri" w:eastAsia="Calibri" w:hAnsi="Calibri"/>
                <w:sz w:val="22"/>
                <w:szCs w:val="22"/>
              </w:rPr>
              <w:t>eventualmente al</w:t>
            </w:r>
            <w:r w:rsidRPr="00F729EC">
              <w:rPr>
                <w:rFonts w:ascii="Calibri" w:eastAsia="Calibri" w:hAnsi="Calibri"/>
                <w:sz w:val="22"/>
                <w:szCs w:val="22"/>
              </w:rPr>
              <w:t xml:space="preserve"> possesso di documentate esperienze pregresse idonee all’esecuzione delle prestazioni contrattuali; </w:t>
            </w:r>
          </w:p>
          <w:p w14:paraId="2605F6B8" w14:textId="1E5DB245"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4) nel caso di procedure negoziate, alla regola secondo cui gli inviti non possono essere effettuati sulla base di sorteggi o altri metodi di estrazione casuale dei nominativi, salvo in presenza di situazioni particolari e specificamente motivate, nei casi in cui non risulti praticabile alcun altro metodo di selezione</w:t>
            </w:r>
            <w:r w:rsidR="00FE4C14">
              <w:rPr>
                <w:rFonts w:ascii="Calibri" w:eastAsia="Calibri" w:hAnsi="Calibri"/>
                <w:sz w:val="22"/>
                <w:szCs w:val="22"/>
              </w:rPr>
              <w:t>.</w:t>
            </w:r>
          </w:p>
        </w:tc>
        <w:tc>
          <w:tcPr>
            <w:tcW w:w="570" w:type="pct"/>
            <w:shd w:val="clear" w:color="auto" w:fill="auto"/>
          </w:tcPr>
          <w:p w14:paraId="4DD6C42A"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 xml:space="preserve">Art. 50, commi 1 e 2, </w:t>
            </w:r>
          </w:p>
          <w:p w14:paraId="4330587F"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II.1 sulle modalità di gestione delle indagini di mercato e degli elenchi</w:t>
            </w:r>
          </w:p>
        </w:tc>
        <w:tc>
          <w:tcPr>
            <w:tcW w:w="438" w:type="pct"/>
            <w:shd w:val="clear" w:color="auto" w:fill="auto"/>
          </w:tcPr>
          <w:p w14:paraId="30BFE6CA"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4D05A761"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w:t>
            </w:r>
          </w:p>
        </w:tc>
      </w:tr>
      <w:tr w:rsidR="00F729EC" w:rsidRPr="00F729EC" w14:paraId="3BB606F8" w14:textId="77777777" w:rsidTr="00E23F52">
        <w:tc>
          <w:tcPr>
            <w:tcW w:w="2132" w:type="pct"/>
            <w:shd w:val="clear" w:color="auto" w:fill="auto"/>
          </w:tcPr>
          <w:p w14:paraId="413F6028"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4.8. La stazione appaltante ha pubblicato sul proprio sito istituzionale i nominativi degli operatori eventualmente consultati nell’ambito della procedura?</w:t>
            </w:r>
          </w:p>
        </w:tc>
        <w:tc>
          <w:tcPr>
            <w:tcW w:w="570" w:type="pct"/>
            <w:shd w:val="clear" w:color="auto" w:fill="auto"/>
          </w:tcPr>
          <w:p w14:paraId="3758B5F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comma 2</w:t>
            </w:r>
          </w:p>
        </w:tc>
        <w:tc>
          <w:tcPr>
            <w:tcW w:w="438" w:type="pct"/>
            <w:shd w:val="clear" w:color="auto" w:fill="auto"/>
          </w:tcPr>
          <w:p w14:paraId="6149EA52"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6BAF35F6" w14:textId="77777777" w:rsidR="00F729EC" w:rsidRPr="00F729EC" w:rsidRDefault="00F729EC" w:rsidP="00575CFC">
            <w:pPr>
              <w:spacing w:after="0"/>
              <w:rPr>
                <w:rFonts w:ascii="Calibri" w:eastAsia="Calibri" w:hAnsi="Calibri"/>
                <w:b/>
                <w:color w:val="00B050"/>
                <w:sz w:val="22"/>
                <w:szCs w:val="22"/>
              </w:rPr>
            </w:pPr>
            <w:r w:rsidRPr="00F729EC">
              <w:rPr>
                <w:rFonts w:ascii="Calibri" w:eastAsia="Calibri" w:hAnsi="Calibri"/>
                <w:b/>
                <w:sz w:val="22"/>
                <w:szCs w:val="22"/>
              </w:rPr>
              <w:t>10 %</w:t>
            </w:r>
            <w:r w:rsidRPr="00F729EC">
              <w:rPr>
                <w:rFonts w:ascii="Calibri" w:eastAsia="Calibri" w:hAnsi="Calibri"/>
                <w:b/>
                <w:color w:val="00B050"/>
                <w:sz w:val="22"/>
                <w:szCs w:val="22"/>
                <w:highlight w:val="yellow"/>
              </w:rPr>
              <w:t xml:space="preserve"> </w:t>
            </w:r>
          </w:p>
        </w:tc>
      </w:tr>
      <w:tr w:rsidR="00F729EC" w:rsidRPr="00F729EC" w14:paraId="18835837" w14:textId="77777777" w:rsidTr="00E23F52">
        <w:tc>
          <w:tcPr>
            <w:tcW w:w="2132" w:type="pct"/>
            <w:shd w:val="clear" w:color="auto" w:fill="auto"/>
          </w:tcPr>
          <w:p w14:paraId="51362173"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5. Criterio di aggiudicazione</w:t>
            </w:r>
          </w:p>
          <w:p w14:paraId="24AE0BF3"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5.1. Nel caso delle procedure negoziate senza bando di cui all’art. 50, comma 1, lett. c), d) ed </w:t>
            </w:r>
            <w:proofErr w:type="gramStart"/>
            <w:r w:rsidRPr="00F729EC">
              <w:rPr>
                <w:rFonts w:ascii="Calibri" w:eastAsia="Calibri" w:hAnsi="Calibri"/>
                <w:sz w:val="22"/>
                <w:szCs w:val="22"/>
              </w:rPr>
              <w:t>e</w:t>
            </w:r>
            <w:proofErr w:type="gramEnd"/>
            <w:r w:rsidRPr="00F729EC">
              <w:rPr>
                <w:rFonts w:ascii="Calibri" w:eastAsia="Calibri" w:hAnsi="Calibri"/>
                <w:sz w:val="22"/>
                <w:szCs w:val="22"/>
              </w:rPr>
              <w:t>) la stazione appaltante ha proceduto all’aggiudicazione secondo il criterio del prezzo più basso oppure dell’offerta economicamente più vantaggiosa?</w:t>
            </w:r>
          </w:p>
          <w:p w14:paraId="440D3495" w14:textId="77777777" w:rsidR="00F729EC" w:rsidRPr="00F729EC" w:rsidRDefault="00F729EC" w:rsidP="004F558A">
            <w:pPr>
              <w:spacing w:after="0"/>
              <w:jc w:val="both"/>
              <w:rPr>
                <w:rFonts w:ascii="Calibri" w:eastAsia="Calibri" w:hAnsi="Calibri"/>
                <w:sz w:val="22"/>
                <w:szCs w:val="22"/>
              </w:rPr>
            </w:pPr>
          </w:p>
        </w:tc>
        <w:tc>
          <w:tcPr>
            <w:tcW w:w="570" w:type="pct"/>
            <w:shd w:val="clear" w:color="auto" w:fill="auto"/>
          </w:tcPr>
          <w:p w14:paraId="49A700A9" w14:textId="77777777" w:rsidR="00F729EC" w:rsidRPr="00F729EC" w:rsidRDefault="00F729EC" w:rsidP="00575CFC">
            <w:pPr>
              <w:spacing w:after="0"/>
              <w:rPr>
                <w:rFonts w:ascii="Calibri" w:eastAsia="Calibri" w:hAnsi="Calibri"/>
                <w:sz w:val="22"/>
                <w:szCs w:val="22"/>
              </w:rPr>
            </w:pPr>
          </w:p>
          <w:p w14:paraId="26D126A4" w14:textId="77777777" w:rsidR="00F729EC" w:rsidRPr="00F729EC" w:rsidRDefault="00F729EC" w:rsidP="00575CFC">
            <w:pPr>
              <w:spacing w:after="0"/>
              <w:rPr>
                <w:rFonts w:ascii="Calibri" w:eastAsia="Calibri" w:hAnsi="Calibri"/>
                <w:sz w:val="22"/>
                <w:szCs w:val="22"/>
              </w:rPr>
            </w:pPr>
          </w:p>
          <w:p w14:paraId="40C433DA"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comma 4</w:t>
            </w:r>
          </w:p>
        </w:tc>
        <w:tc>
          <w:tcPr>
            <w:tcW w:w="438" w:type="pct"/>
            <w:shd w:val="clear" w:color="auto" w:fill="auto"/>
          </w:tcPr>
          <w:p w14:paraId="4205F69B"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79D26BED" w14:textId="77777777" w:rsidR="00F729EC" w:rsidRPr="00F729EC" w:rsidRDefault="00F729EC" w:rsidP="00575CFC">
            <w:pPr>
              <w:spacing w:after="0"/>
              <w:rPr>
                <w:rFonts w:ascii="Calibri" w:eastAsia="Calibri" w:hAnsi="Calibri"/>
                <w:b/>
                <w:sz w:val="22"/>
                <w:szCs w:val="22"/>
              </w:rPr>
            </w:pPr>
          </w:p>
        </w:tc>
      </w:tr>
      <w:tr w:rsidR="00F729EC" w:rsidRPr="00F729EC" w14:paraId="58BA744D" w14:textId="77777777" w:rsidTr="00E23F52">
        <w:tc>
          <w:tcPr>
            <w:tcW w:w="2132" w:type="pct"/>
            <w:shd w:val="clear" w:color="auto" w:fill="auto"/>
          </w:tcPr>
          <w:p w14:paraId="01DBE5DD"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5.2. Nel caso in cui ricorra una delle seguenti ipotesi di affidamento, la stazione appaltante ha adottato il criterio dell’offerta economicamente più vantaggiosa?</w:t>
            </w:r>
          </w:p>
          <w:p w14:paraId="6C0E0562" w14:textId="77777777" w:rsidR="00F729EC" w:rsidRPr="00F729EC" w:rsidRDefault="00F729EC" w:rsidP="004F558A">
            <w:pPr>
              <w:spacing w:after="0"/>
              <w:jc w:val="both"/>
              <w:rPr>
                <w:rFonts w:ascii="Calibri" w:eastAsia="Calibri" w:hAnsi="Calibri"/>
                <w:sz w:val="22"/>
                <w:szCs w:val="22"/>
              </w:rPr>
            </w:pPr>
          </w:p>
          <w:p w14:paraId="76FC4027" w14:textId="68D024EF"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a) i contratti relativi ai servizi sociali e di ristorazione ospedaliera, assistenziale e scolastica, nonché ai servizi ad alta intensità di </w:t>
            </w:r>
            <w:r w:rsidRPr="00F729EC">
              <w:rPr>
                <w:rFonts w:ascii="Calibri" w:eastAsia="Calibri" w:hAnsi="Calibri"/>
                <w:sz w:val="22"/>
                <w:szCs w:val="22"/>
              </w:rPr>
              <w:lastRenderedPageBreak/>
              <w:t>manodopera, come definiti dall'articolo 2, comma 1, lettera e), dell'allegato I.1;</w:t>
            </w:r>
          </w:p>
          <w:p w14:paraId="23325331" w14:textId="7A6C74B1"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b) i contratti relativi all'affidamento dei servizi di ingegneria e architettura e degli altri servizi di natura tecnica e intellettuale di importo pari o superiore a 140.000 euro;</w:t>
            </w:r>
          </w:p>
          <w:p w14:paraId="270A0312" w14:textId="2FC7839E"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c) i contratti di servizi e le forniture di importo pari o superiore a 140.000 euro caratterizzati da notevole contenuto tecnologico o che hanno un carattere innovativo;</w:t>
            </w:r>
          </w:p>
          <w:p w14:paraId="0596FDAF" w14:textId="7346EEFA"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d) gli affidamenti in caso di dialogo competitivo e di partenariato per l'innovazione;</w:t>
            </w:r>
          </w:p>
          <w:p w14:paraId="5D5AB20B" w14:textId="57AFCD60"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e) gli affidamenti di appalto integrato;</w:t>
            </w:r>
          </w:p>
          <w:p w14:paraId="25D6A952" w14:textId="1E48DC75"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f) i contratti relativi ai lavori caratterizzati da notevole contenuto tecnologico o con carattere innovativo.</w:t>
            </w:r>
          </w:p>
        </w:tc>
        <w:tc>
          <w:tcPr>
            <w:tcW w:w="570" w:type="pct"/>
            <w:shd w:val="clear" w:color="auto" w:fill="auto"/>
          </w:tcPr>
          <w:p w14:paraId="372A7EBD"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Art. 50, comma 4</w:t>
            </w:r>
          </w:p>
          <w:p w14:paraId="744CEB3A"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108, comma 2</w:t>
            </w:r>
          </w:p>
        </w:tc>
        <w:tc>
          <w:tcPr>
            <w:tcW w:w="438" w:type="pct"/>
            <w:shd w:val="clear" w:color="auto" w:fill="auto"/>
          </w:tcPr>
          <w:p w14:paraId="45E916B7"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1A19540F" w14:textId="77777777" w:rsidR="00F729EC" w:rsidRPr="00F729EC" w:rsidRDefault="00F729EC" w:rsidP="00575CFC">
            <w:pPr>
              <w:spacing w:after="0"/>
              <w:rPr>
                <w:rFonts w:ascii="Calibri" w:eastAsia="Calibri" w:hAnsi="Calibri"/>
                <w:b/>
                <w:color w:val="FF0000"/>
                <w:sz w:val="22"/>
                <w:szCs w:val="22"/>
              </w:rPr>
            </w:pPr>
          </w:p>
        </w:tc>
      </w:tr>
      <w:tr w:rsidR="00F729EC" w:rsidRPr="00F729EC" w14:paraId="2F2EE0E4" w14:textId="77777777" w:rsidTr="00E23F52">
        <w:tc>
          <w:tcPr>
            <w:tcW w:w="2132" w:type="pct"/>
            <w:shd w:val="clear" w:color="auto" w:fill="auto"/>
          </w:tcPr>
          <w:p w14:paraId="040C984D" w14:textId="77777777" w:rsidR="00F729EC" w:rsidRPr="00F729EC" w:rsidRDefault="00F729EC" w:rsidP="004F558A">
            <w:pPr>
              <w:spacing w:after="0"/>
              <w:jc w:val="both"/>
              <w:rPr>
                <w:rFonts w:ascii="Calibri" w:eastAsia="Calibri" w:hAnsi="Calibri"/>
                <w:b/>
                <w:bCs/>
                <w:sz w:val="22"/>
                <w:szCs w:val="22"/>
              </w:rPr>
            </w:pPr>
            <w:r w:rsidRPr="00F729EC">
              <w:rPr>
                <w:rFonts w:ascii="Calibri" w:eastAsia="Calibri" w:hAnsi="Calibri"/>
                <w:b/>
                <w:bCs/>
                <w:sz w:val="22"/>
                <w:szCs w:val="22"/>
              </w:rPr>
              <w:t>5.3. Sono stati correttamente applicati i criteri e requisiti di aggiudicazione?</w:t>
            </w:r>
          </w:p>
          <w:p w14:paraId="723B6BC8" w14:textId="77777777" w:rsidR="00F729EC" w:rsidRDefault="00F729EC" w:rsidP="00575CFC">
            <w:pPr>
              <w:spacing w:after="0"/>
              <w:rPr>
                <w:rFonts w:ascii="Calibri" w:eastAsia="Calibri" w:hAnsi="Calibri"/>
                <w:b/>
                <w:bCs/>
                <w:sz w:val="22"/>
                <w:szCs w:val="22"/>
              </w:rPr>
            </w:pPr>
          </w:p>
          <w:p w14:paraId="6CA2BF21" w14:textId="77777777" w:rsidR="004F558A" w:rsidRDefault="004F558A" w:rsidP="00575CFC">
            <w:pPr>
              <w:spacing w:after="0"/>
              <w:rPr>
                <w:rFonts w:ascii="Calibri" w:eastAsia="Calibri" w:hAnsi="Calibri"/>
                <w:b/>
                <w:bCs/>
                <w:sz w:val="22"/>
                <w:szCs w:val="22"/>
              </w:rPr>
            </w:pPr>
          </w:p>
          <w:p w14:paraId="3A8B4F59" w14:textId="77777777" w:rsidR="004F558A" w:rsidRDefault="004F558A" w:rsidP="00575CFC">
            <w:pPr>
              <w:spacing w:after="0"/>
              <w:rPr>
                <w:rFonts w:ascii="Calibri" w:eastAsia="Calibri" w:hAnsi="Calibri"/>
                <w:b/>
                <w:bCs/>
                <w:sz w:val="22"/>
                <w:szCs w:val="22"/>
              </w:rPr>
            </w:pPr>
          </w:p>
          <w:p w14:paraId="0D6FD4A3" w14:textId="77777777" w:rsidR="004F558A" w:rsidRPr="00F729EC" w:rsidRDefault="004F558A" w:rsidP="00575CFC">
            <w:pPr>
              <w:spacing w:after="0"/>
              <w:rPr>
                <w:rFonts w:ascii="Calibri" w:eastAsia="Calibri" w:hAnsi="Calibri"/>
                <w:b/>
                <w:bCs/>
                <w:sz w:val="22"/>
                <w:szCs w:val="22"/>
              </w:rPr>
            </w:pPr>
          </w:p>
        </w:tc>
        <w:tc>
          <w:tcPr>
            <w:tcW w:w="570" w:type="pct"/>
            <w:shd w:val="clear" w:color="auto" w:fill="auto"/>
          </w:tcPr>
          <w:p w14:paraId="163D39C0" w14:textId="77777777" w:rsidR="00F729EC" w:rsidRPr="00F729EC" w:rsidRDefault="00F729EC" w:rsidP="00575CFC">
            <w:pPr>
              <w:spacing w:after="0"/>
              <w:rPr>
                <w:rFonts w:ascii="Calibri" w:eastAsia="Calibri" w:hAnsi="Calibri"/>
                <w:sz w:val="22"/>
                <w:szCs w:val="22"/>
              </w:rPr>
            </w:pPr>
          </w:p>
        </w:tc>
        <w:tc>
          <w:tcPr>
            <w:tcW w:w="438" w:type="pct"/>
            <w:shd w:val="clear" w:color="auto" w:fill="auto"/>
          </w:tcPr>
          <w:p w14:paraId="45DD27A2"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 e 11</w:t>
            </w:r>
          </w:p>
        </w:tc>
        <w:tc>
          <w:tcPr>
            <w:tcW w:w="1860" w:type="pct"/>
            <w:shd w:val="clear" w:color="auto" w:fill="auto"/>
          </w:tcPr>
          <w:p w14:paraId="5046441F"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nel caso di utilizzo di criteri che abbiano determinato un esito diverso dell’affidamento (effetto distorsivo)</w:t>
            </w:r>
          </w:p>
          <w:p w14:paraId="5072CC03" w14:textId="77777777" w:rsidR="00A97BE2" w:rsidRDefault="00A97BE2" w:rsidP="000F67FD">
            <w:pPr>
              <w:spacing w:after="0"/>
              <w:rPr>
                <w:rFonts w:ascii="Calibri" w:eastAsia="Calibri" w:hAnsi="Calibri"/>
                <w:b/>
                <w:sz w:val="22"/>
                <w:szCs w:val="22"/>
              </w:rPr>
            </w:pPr>
          </w:p>
          <w:p w14:paraId="32B04409" w14:textId="036B8FA8" w:rsidR="00F729EC" w:rsidRPr="00F729EC" w:rsidRDefault="00F729EC" w:rsidP="000F67FD">
            <w:pPr>
              <w:spacing w:after="0"/>
              <w:rPr>
                <w:rFonts w:ascii="Calibri" w:eastAsia="Calibri" w:hAnsi="Calibri"/>
                <w:b/>
                <w:color w:val="FF0000"/>
                <w:sz w:val="22"/>
                <w:szCs w:val="22"/>
              </w:rPr>
            </w:pPr>
            <w:r w:rsidRPr="00F729EC">
              <w:rPr>
                <w:rFonts w:ascii="Calibri" w:eastAsia="Calibri" w:hAnsi="Calibri"/>
                <w:b/>
                <w:sz w:val="22"/>
                <w:szCs w:val="22"/>
              </w:rPr>
              <w:t xml:space="preserve">10 % in caso di vizio non determinante (nel caso in cui vi sia stato effetto </w:t>
            </w:r>
            <w:r w:rsidR="000F67FD">
              <w:rPr>
                <w:rFonts w:ascii="Calibri" w:eastAsia="Calibri" w:hAnsi="Calibri"/>
                <w:b/>
                <w:sz w:val="22"/>
                <w:szCs w:val="22"/>
              </w:rPr>
              <w:t>sull’ordine</w:t>
            </w:r>
            <w:r w:rsidRPr="00F729EC">
              <w:rPr>
                <w:rFonts w:ascii="Calibri" w:eastAsia="Calibri" w:hAnsi="Calibri"/>
                <w:b/>
                <w:sz w:val="22"/>
                <w:szCs w:val="22"/>
              </w:rPr>
              <w:t xml:space="preserve"> della graduatoria di aggiudicazione ma non anche sull’</w:t>
            </w:r>
            <w:r w:rsidR="000F67FD">
              <w:rPr>
                <w:rFonts w:ascii="Calibri" w:eastAsia="Calibri" w:hAnsi="Calibri"/>
                <w:b/>
                <w:sz w:val="22"/>
                <w:szCs w:val="22"/>
              </w:rPr>
              <w:t>individuazione dell’</w:t>
            </w:r>
            <w:r w:rsidRPr="00F729EC">
              <w:rPr>
                <w:rFonts w:ascii="Calibri" w:eastAsia="Calibri" w:hAnsi="Calibri"/>
                <w:b/>
                <w:sz w:val="22"/>
                <w:szCs w:val="22"/>
              </w:rPr>
              <w:t>aggiudicatario)</w:t>
            </w:r>
          </w:p>
        </w:tc>
      </w:tr>
      <w:tr w:rsidR="00F729EC" w:rsidRPr="00F729EC" w14:paraId="726DA5B4" w14:textId="77777777" w:rsidTr="00E23F52">
        <w:tc>
          <w:tcPr>
            <w:tcW w:w="2132" w:type="pct"/>
            <w:shd w:val="clear" w:color="auto" w:fill="auto"/>
          </w:tcPr>
          <w:p w14:paraId="34765994"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6. Esecuzione anticipata</w:t>
            </w:r>
          </w:p>
          <w:p w14:paraId="3B5758EF"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6.1 La stazione appaltante ha proceduto all’esecuzione anticipata del contratto dopo aver avviato la verifica dei requisiti dell’aggiudicatario?</w:t>
            </w:r>
          </w:p>
        </w:tc>
        <w:tc>
          <w:tcPr>
            <w:tcW w:w="570" w:type="pct"/>
            <w:shd w:val="clear" w:color="auto" w:fill="auto"/>
          </w:tcPr>
          <w:p w14:paraId="20FB9E52" w14:textId="77777777" w:rsidR="00F729EC" w:rsidRPr="00F729EC" w:rsidRDefault="00F729EC" w:rsidP="00575CFC">
            <w:pPr>
              <w:spacing w:after="0"/>
              <w:rPr>
                <w:rFonts w:ascii="Calibri" w:eastAsia="Calibri" w:hAnsi="Calibri"/>
                <w:sz w:val="22"/>
                <w:szCs w:val="22"/>
              </w:rPr>
            </w:pPr>
          </w:p>
          <w:p w14:paraId="6FF56CEE" w14:textId="77777777" w:rsidR="00F729EC" w:rsidRPr="00F729EC" w:rsidRDefault="00F729EC" w:rsidP="00575CFC">
            <w:pPr>
              <w:spacing w:after="0"/>
              <w:rPr>
                <w:rFonts w:ascii="Calibri" w:eastAsia="Calibri" w:hAnsi="Calibri"/>
                <w:sz w:val="22"/>
                <w:szCs w:val="22"/>
              </w:rPr>
            </w:pPr>
          </w:p>
          <w:p w14:paraId="3560C8B1"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comma 6</w:t>
            </w:r>
          </w:p>
        </w:tc>
        <w:tc>
          <w:tcPr>
            <w:tcW w:w="438" w:type="pct"/>
            <w:shd w:val="clear" w:color="auto" w:fill="auto"/>
          </w:tcPr>
          <w:p w14:paraId="5D000D3C"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660895F4" w14:textId="77777777" w:rsidR="00F729EC" w:rsidRPr="00F729EC" w:rsidRDefault="00F729EC" w:rsidP="00575CFC">
            <w:pPr>
              <w:spacing w:after="0"/>
              <w:rPr>
                <w:rFonts w:ascii="Calibri" w:eastAsia="Calibri" w:hAnsi="Calibri"/>
                <w:b/>
                <w:sz w:val="22"/>
                <w:szCs w:val="22"/>
              </w:rPr>
            </w:pPr>
          </w:p>
        </w:tc>
      </w:tr>
      <w:tr w:rsidR="00F729EC" w:rsidRPr="00F729EC" w14:paraId="4CCAB4ED" w14:textId="77777777" w:rsidTr="00E23F52">
        <w:tc>
          <w:tcPr>
            <w:tcW w:w="2132" w:type="pct"/>
            <w:shd w:val="clear" w:color="auto" w:fill="auto"/>
          </w:tcPr>
          <w:p w14:paraId="737AD217"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7. Certificato di regolare esecuzione</w:t>
            </w:r>
          </w:p>
          <w:p w14:paraId="49DAA52E"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7.1. La stazione appaltante ha facoltativamente sostituito il certificato di collaudo o il certificato di verifica di conformità con il certificato di regolare esecuzione, rilasciato per i lavori dal direttore dei lavori e per le forniture e i servizi dal RUP o dal direttore dell'esecuzione, se nominato?</w:t>
            </w:r>
          </w:p>
        </w:tc>
        <w:tc>
          <w:tcPr>
            <w:tcW w:w="570" w:type="pct"/>
            <w:shd w:val="clear" w:color="auto" w:fill="auto"/>
          </w:tcPr>
          <w:p w14:paraId="63FFB40B" w14:textId="77777777" w:rsidR="00F729EC" w:rsidRPr="00F729EC" w:rsidRDefault="00F729EC" w:rsidP="00575CFC">
            <w:pPr>
              <w:spacing w:after="0"/>
              <w:rPr>
                <w:rFonts w:ascii="Calibri" w:eastAsia="Calibri" w:hAnsi="Calibri"/>
                <w:sz w:val="22"/>
                <w:szCs w:val="22"/>
              </w:rPr>
            </w:pPr>
          </w:p>
          <w:p w14:paraId="63AAFE22" w14:textId="77777777" w:rsidR="00F729EC" w:rsidRPr="00F729EC" w:rsidRDefault="00F729EC" w:rsidP="00575CFC">
            <w:pPr>
              <w:spacing w:after="0"/>
              <w:rPr>
                <w:rFonts w:ascii="Calibri" w:eastAsia="Calibri" w:hAnsi="Calibri"/>
                <w:sz w:val="22"/>
                <w:szCs w:val="22"/>
              </w:rPr>
            </w:pPr>
          </w:p>
          <w:p w14:paraId="31E44D06"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comma 7</w:t>
            </w:r>
          </w:p>
        </w:tc>
        <w:tc>
          <w:tcPr>
            <w:tcW w:w="438" w:type="pct"/>
            <w:shd w:val="clear" w:color="auto" w:fill="auto"/>
          </w:tcPr>
          <w:p w14:paraId="1E6B9D86"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2186D5F4" w14:textId="77777777" w:rsidR="00F729EC" w:rsidRPr="00F729EC" w:rsidRDefault="00F729EC" w:rsidP="00575CFC">
            <w:pPr>
              <w:spacing w:after="0"/>
              <w:rPr>
                <w:rFonts w:ascii="Calibri" w:eastAsia="Calibri" w:hAnsi="Calibri"/>
                <w:b/>
                <w:sz w:val="22"/>
                <w:szCs w:val="22"/>
                <w:highlight w:val="yellow"/>
              </w:rPr>
            </w:pPr>
          </w:p>
        </w:tc>
      </w:tr>
      <w:tr w:rsidR="00F729EC" w:rsidRPr="00F729EC" w14:paraId="4AE5FF09" w14:textId="77777777" w:rsidTr="00E23F52">
        <w:tc>
          <w:tcPr>
            <w:tcW w:w="2132" w:type="pct"/>
            <w:shd w:val="clear" w:color="auto" w:fill="auto"/>
          </w:tcPr>
          <w:p w14:paraId="178BC649"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lastRenderedPageBreak/>
              <w:t xml:space="preserve">7.2. Nel caso in cui la stazione appaltante abbia optato per il certificato di regolare esecuzione, questo è stato emesso non oltre </w:t>
            </w:r>
            <w:proofErr w:type="gramStart"/>
            <w:r w:rsidRPr="00F729EC">
              <w:rPr>
                <w:rFonts w:ascii="Calibri" w:eastAsia="Calibri" w:hAnsi="Calibri"/>
                <w:sz w:val="22"/>
                <w:szCs w:val="22"/>
              </w:rPr>
              <w:t>3</w:t>
            </w:r>
            <w:proofErr w:type="gramEnd"/>
            <w:r w:rsidRPr="00F729EC">
              <w:rPr>
                <w:rFonts w:ascii="Calibri" w:eastAsia="Calibri" w:hAnsi="Calibri"/>
                <w:sz w:val="22"/>
                <w:szCs w:val="22"/>
              </w:rPr>
              <w:t xml:space="preserve"> mesi dalla data di ultimazione delle prestazioni oggetto del contratto?</w:t>
            </w:r>
          </w:p>
        </w:tc>
        <w:tc>
          <w:tcPr>
            <w:tcW w:w="570" w:type="pct"/>
            <w:shd w:val="clear" w:color="auto" w:fill="auto"/>
          </w:tcPr>
          <w:p w14:paraId="68429E5B"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comma 7</w:t>
            </w:r>
          </w:p>
        </w:tc>
        <w:tc>
          <w:tcPr>
            <w:tcW w:w="438" w:type="pct"/>
            <w:shd w:val="clear" w:color="auto" w:fill="auto"/>
          </w:tcPr>
          <w:p w14:paraId="5EC1FFF8"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5385B10C"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10 %</w:t>
            </w:r>
          </w:p>
        </w:tc>
      </w:tr>
      <w:tr w:rsidR="00F729EC" w:rsidRPr="00F729EC" w14:paraId="2EA392C4" w14:textId="77777777" w:rsidTr="00E23F52">
        <w:tc>
          <w:tcPr>
            <w:tcW w:w="2132" w:type="pct"/>
            <w:shd w:val="clear" w:color="auto" w:fill="auto"/>
          </w:tcPr>
          <w:p w14:paraId="7475E8C3"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8. Pubblicità</w:t>
            </w:r>
          </w:p>
          <w:p w14:paraId="6A6F81A4" w14:textId="4B655644"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8.1 Sono stati pubblicati</w:t>
            </w:r>
            <w:r w:rsidR="00FE4C14">
              <w:rPr>
                <w:rFonts w:ascii="Calibri" w:eastAsia="Calibri" w:hAnsi="Calibri"/>
                <w:sz w:val="22"/>
                <w:szCs w:val="22"/>
              </w:rPr>
              <w:t>,</w:t>
            </w:r>
            <w:r w:rsidRPr="00F729EC">
              <w:rPr>
                <w:rFonts w:ascii="Calibri" w:eastAsia="Calibri" w:hAnsi="Calibri"/>
                <w:sz w:val="22"/>
                <w:szCs w:val="22"/>
              </w:rPr>
              <w:t xml:space="preserve"> a livello nazionale sulla Banca dati nazionale dei contratti pubblici dell'ANAC e sul sito istituzionale della stazione appaltante o dell'ente concedente, secondo quanto previsto dall’art. 85,  </w:t>
            </w:r>
          </w:p>
          <w:p w14:paraId="2A112C82" w14:textId="061499C0"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con esclusione della trasmissione del bando di gara all'Ufficio delle pubblicazioni dell'Unione europea, i seguenti atti?</w:t>
            </w:r>
          </w:p>
          <w:p w14:paraId="497B20D5" w14:textId="0354B715"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1) I bandi e gli avvisi di </w:t>
            </w:r>
            <w:proofErr w:type="spellStart"/>
            <w:r w:rsidRPr="00F729EC">
              <w:rPr>
                <w:rFonts w:ascii="Calibri" w:eastAsia="Calibri" w:hAnsi="Calibri"/>
                <w:sz w:val="22"/>
                <w:szCs w:val="22"/>
              </w:rPr>
              <w:t>pre</w:t>
            </w:r>
            <w:proofErr w:type="spellEnd"/>
            <w:r w:rsidRPr="00F729EC">
              <w:rPr>
                <w:rFonts w:ascii="Calibri" w:eastAsia="Calibri" w:hAnsi="Calibri"/>
                <w:sz w:val="22"/>
                <w:szCs w:val="22"/>
              </w:rPr>
              <w:t>-informazione</w:t>
            </w:r>
          </w:p>
          <w:p w14:paraId="1952D677" w14:textId="0E85210B"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2) L’avviso sui risultati delle procedure di affidamento</w:t>
            </w:r>
          </w:p>
          <w:p w14:paraId="19FA4FDA"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3) Nei casi di procedura negoziata senza bando di cui all’art. 50, comma 1, lett. c), d) ed </w:t>
            </w:r>
            <w:proofErr w:type="gramStart"/>
            <w:r w:rsidRPr="00F729EC">
              <w:rPr>
                <w:rFonts w:ascii="Calibri" w:eastAsia="Calibri" w:hAnsi="Calibri"/>
                <w:sz w:val="22"/>
                <w:szCs w:val="22"/>
              </w:rPr>
              <w:t>e</w:t>
            </w:r>
            <w:proofErr w:type="gramEnd"/>
            <w:r w:rsidRPr="00F729EC">
              <w:rPr>
                <w:rFonts w:ascii="Calibri" w:eastAsia="Calibri" w:hAnsi="Calibri"/>
                <w:sz w:val="22"/>
                <w:szCs w:val="22"/>
              </w:rPr>
              <w:t>), l’indicazione dei soggetti invitati, da menzionare all’interno dell’avviso sui risultati delle procedure di affidamento di cui al punto precedente</w:t>
            </w:r>
          </w:p>
        </w:tc>
        <w:tc>
          <w:tcPr>
            <w:tcW w:w="570" w:type="pct"/>
            <w:shd w:val="clear" w:color="auto" w:fill="auto"/>
          </w:tcPr>
          <w:p w14:paraId="32D60FA6"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50, commi 8 e 9</w:t>
            </w:r>
          </w:p>
          <w:p w14:paraId="592328A6"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85</w:t>
            </w:r>
          </w:p>
        </w:tc>
        <w:tc>
          <w:tcPr>
            <w:tcW w:w="438" w:type="pct"/>
            <w:shd w:val="clear" w:color="auto" w:fill="auto"/>
          </w:tcPr>
          <w:p w14:paraId="34DB3DE0"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w:t>
            </w:r>
          </w:p>
        </w:tc>
        <w:tc>
          <w:tcPr>
            <w:tcW w:w="1860" w:type="pct"/>
            <w:shd w:val="clear" w:color="auto" w:fill="auto"/>
          </w:tcPr>
          <w:p w14:paraId="59E17E7C"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 xml:space="preserve">100% nel caso di mancanza di pubblicità completa </w:t>
            </w:r>
          </w:p>
          <w:p w14:paraId="3ABE3928" w14:textId="77777777" w:rsidR="00F729EC" w:rsidRPr="00F729EC" w:rsidRDefault="00F729EC" w:rsidP="00575CFC">
            <w:pPr>
              <w:spacing w:after="0"/>
              <w:rPr>
                <w:rFonts w:ascii="Calibri" w:eastAsia="Calibri" w:hAnsi="Calibri"/>
                <w:b/>
                <w:color w:val="FF0000"/>
                <w:sz w:val="22"/>
                <w:szCs w:val="22"/>
                <w:highlight w:val="green"/>
              </w:rPr>
            </w:pPr>
            <w:r w:rsidRPr="00F729EC">
              <w:rPr>
                <w:rFonts w:ascii="Calibri" w:eastAsia="Calibri" w:hAnsi="Calibri"/>
                <w:b/>
                <w:sz w:val="22"/>
                <w:szCs w:val="22"/>
              </w:rPr>
              <w:t>25% in caso di pubblicità parziale o in forme diverse da quelle prescritte.</w:t>
            </w:r>
          </w:p>
        </w:tc>
      </w:tr>
      <w:tr w:rsidR="00F729EC" w:rsidRPr="00F729EC" w14:paraId="6528BF26" w14:textId="77777777" w:rsidTr="00E23F52">
        <w:tc>
          <w:tcPr>
            <w:tcW w:w="2132" w:type="pct"/>
            <w:shd w:val="clear" w:color="auto" w:fill="auto"/>
          </w:tcPr>
          <w:p w14:paraId="54423DDF" w14:textId="77777777" w:rsidR="00F729EC" w:rsidRPr="00A97BE2" w:rsidRDefault="00F729EC" w:rsidP="004F558A">
            <w:pPr>
              <w:spacing w:after="0"/>
              <w:jc w:val="both"/>
              <w:rPr>
                <w:rFonts w:ascii="Calibri" w:eastAsia="Calibri" w:hAnsi="Calibri"/>
                <w:b/>
                <w:sz w:val="22"/>
                <w:szCs w:val="22"/>
              </w:rPr>
            </w:pPr>
            <w:r w:rsidRPr="00A97BE2">
              <w:rPr>
                <w:rFonts w:ascii="Calibri" w:eastAsia="Calibri" w:hAnsi="Calibri"/>
                <w:b/>
                <w:sz w:val="22"/>
                <w:szCs w:val="22"/>
              </w:rPr>
              <w:t>9. Commissione giudicatrice</w:t>
            </w:r>
          </w:p>
          <w:p w14:paraId="0C4C7798" w14:textId="3B9C2E23" w:rsidR="00F729EC" w:rsidRPr="004F558A" w:rsidRDefault="00F729EC" w:rsidP="004F558A">
            <w:pPr>
              <w:spacing w:after="0"/>
              <w:jc w:val="both"/>
              <w:rPr>
                <w:rFonts w:ascii="Calibri" w:eastAsia="Calibri" w:hAnsi="Calibri"/>
                <w:sz w:val="22"/>
                <w:szCs w:val="22"/>
                <w:highlight w:val="yellow"/>
              </w:rPr>
            </w:pPr>
            <w:r w:rsidRPr="00A97BE2">
              <w:rPr>
                <w:rFonts w:ascii="Calibri" w:eastAsia="Calibri" w:hAnsi="Calibri"/>
                <w:sz w:val="22"/>
                <w:szCs w:val="22"/>
              </w:rPr>
              <w:t xml:space="preserve">9.1. Facoltativo: nel caso di aggiudicazione con il criterio dell'offerta economicamente più vantaggiosa, alla commissione giudicatrice </w:t>
            </w:r>
            <w:proofErr w:type="gramStart"/>
            <w:r w:rsidR="00FE4C14" w:rsidRPr="00A97BE2">
              <w:rPr>
                <w:rFonts w:ascii="Calibri" w:eastAsia="Calibri" w:hAnsi="Calibri"/>
                <w:sz w:val="22"/>
                <w:szCs w:val="22"/>
              </w:rPr>
              <w:t>h</w:t>
            </w:r>
            <w:r w:rsidRPr="00A97BE2">
              <w:rPr>
                <w:rFonts w:ascii="Calibri" w:eastAsia="Calibri" w:hAnsi="Calibri"/>
                <w:sz w:val="22"/>
                <w:szCs w:val="22"/>
              </w:rPr>
              <w:t>a</w:t>
            </w:r>
            <w:proofErr w:type="gramEnd"/>
            <w:r w:rsidRPr="00A97BE2">
              <w:rPr>
                <w:rFonts w:ascii="Calibri" w:eastAsia="Calibri" w:hAnsi="Calibri"/>
                <w:sz w:val="22"/>
                <w:szCs w:val="22"/>
              </w:rPr>
              <w:t xml:space="preserve"> partecipare il RUP, eventualmente anche in qualità di presidente? (ipotesi consentita)</w:t>
            </w:r>
            <w:r w:rsidR="004F558A" w:rsidRPr="00A97BE2">
              <w:rPr>
                <w:rFonts w:ascii="Calibri" w:eastAsia="Calibri" w:hAnsi="Calibri"/>
                <w:sz w:val="22"/>
                <w:szCs w:val="22"/>
              </w:rPr>
              <w:t>.</w:t>
            </w:r>
          </w:p>
        </w:tc>
        <w:tc>
          <w:tcPr>
            <w:tcW w:w="570" w:type="pct"/>
            <w:shd w:val="clear" w:color="auto" w:fill="auto"/>
          </w:tcPr>
          <w:p w14:paraId="6C94C50D"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51</w:t>
            </w:r>
          </w:p>
        </w:tc>
        <w:tc>
          <w:tcPr>
            <w:tcW w:w="438" w:type="pct"/>
            <w:shd w:val="clear" w:color="auto" w:fill="auto"/>
          </w:tcPr>
          <w:p w14:paraId="225884D4"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38EC6B4B" w14:textId="77777777" w:rsidR="00F729EC" w:rsidRPr="00F729EC" w:rsidRDefault="00F729EC" w:rsidP="00575CFC">
            <w:pPr>
              <w:spacing w:after="0"/>
              <w:rPr>
                <w:rFonts w:ascii="Calibri" w:eastAsia="Calibri" w:hAnsi="Calibri"/>
                <w:b/>
                <w:sz w:val="22"/>
                <w:szCs w:val="22"/>
              </w:rPr>
            </w:pPr>
          </w:p>
          <w:p w14:paraId="60DCF183" w14:textId="77777777" w:rsidR="00F729EC" w:rsidRPr="00F729EC" w:rsidRDefault="00F729EC" w:rsidP="00575CFC">
            <w:pPr>
              <w:spacing w:after="0"/>
              <w:rPr>
                <w:rFonts w:ascii="Calibri" w:eastAsia="Calibri" w:hAnsi="Calibri"/>
                <w:b/>
                <w:color w:val="FF0000"/>
                <w:sz w:val="22"/>
                <w:szCs w:val="22"/>
              </w:rPr>
            </w:pPr>
          </w:p>
          <w:p w14:paraId="172A238E" w14:textId="77777777" w:rsidR="00F729EC" w:rsidRPr="00F729EC" w:rsidRDefault="00F729EC" w:rsidP="00575CFC">
            <w:pPr>
              <w:spacing w:after="0"/>
              <w:rPr>
                <w:rFonts w:ascii="Calibri" w:eastAsia="Calibri" w:hAnsi="Calibri"/>
                <w:b/>
                <w:color w:val="FF0000"/>
                <w:sz w:val="22"/>
                <w:szCs w:val="22"/>
              </w:rPr>
            </w:pPr>
          </w:p>
          <w:p w14:paraId="46A2C6D1" w14:textId="77777777" w:rsidR="00F729EC" w:rsidRPr="00F729EC" w:rsidRDefault="00F729EC" w:rsidP="00575CFC">
            <w:pPr>
              <w:spacing w:after="0"/>
              <w:rPr>
                <w:rFonts w:ascii="Calibri" w:eastAsia="Calibri" w:hAnsi="Calibri"/>
                <w:b/>
                <w:color w:val="FF0000"/>
                <w:sz w:val="22"/>
                <w:szCs w:val="22"/>
              </w:rPr>
            </w:pPr>
          </w:p>
          <w:p w14:paraId="6DB21DA9" w14:textId="77777777" w:rsidR="00F729EC" w:rsidRPr="00F729EC" w:rsidRDefault="00F729EC" w:rsidP="00575CFC">
            <w:pPr>
              <w:spacing w:after="0"/>
              <w:rPr>
                <w:rFonts w:ascii="Calibri" w:eastAsia="Calibri" w:hAnsi="Calibri"/>
                <w:b/>
                <w:color w:val="FF0000"/>
                <w:sz w:val="22"/>
                <w:szCs w:val="22"/>
              </w:rPr>
            </w:pPr>
          </w:p>
        </w:tc>
      </w:tr>
      <w:tr w:rsidR="00F729EC" w:rsidRPr="00F729EC" w14:paraId="37738328" w14:textId="77777777" w:rsidTr="00E23F52">
        <w:tc>
          <w:tcPr>
            <w:tcW w:w="2132" w:type="pct"/>
            <w:shd w:val="clear" w:color="auto" w:fill="auto"/>
          </w:tcPr>
          <w:p w14:paraId="6739FE3A" w14:textId="77777777" w:rsidR="00F729EC" w:rsidRPr="00F729EC" w:rsidRDefault="00F729EC" w:rsidP="00575CFC">
            <w:pPr>
              <w:spacing w:after="0"/>
              <w:rPr>
                <w:rFonts w:ascii="Calibri" w:eastAsia="Calibri" w:hAnsi="Calibri"/>
                <w:bCs/>
                <w:sz w:val="22"/>
                <w:szCs w:val="22"/>
              </w:rPr>
            </w:pPr>
            <w:r w:rsidRPr="00F729EC">
              <w:rPr>
                <w:rFonts w:ascii="Calibri" w:eastAsia="Calibri" w:hAnsi="Calibri"/>
                <w:bCs/>
                <w:sz w:val="22"/>
                <w:szCs w:val="22"/>
              </w:rPr>
              <w:t>9.2. I verbali della commissione sono completi e corretti?</w:t>
            </w:r>
          </w:p>
        </w:tc>
        <w:tc>
          <w:tcPr>
            <w:tcW w:w="570" w:type="pct"/>
            <w:shd w:val="clear" w:color="auto" w:fill="auto"/>
          </w:tcPr>
          <w:p w14:paraId="36DAE6B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51</w:t>
            </w:r>
          </w:p>
        </w:tc>
        <w:tc>
          <w:tcPr>
            <w:tcW w:w="438" w:type="pct"/>
            <w:shd w:val="clear" w:color="auto" w:fill="auto"/>
          </w:tcPr>
          <w:p w14:paraId="06D1C6B0"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 xml:space="preserve"> 16</w:t>
            </w:r>
          </w:p>
        </w:tc>
        <w:tc>
          <w:tcPr>
            <w:tcW w:w="1860" w:type="pct"/>
            <w:shd w:val="clear" w:color="auto" w:fill="auto"/>
          </w:tcPr>
          <w:p w14:paraId="38BFF700" w14:textId="77777777" w:rsidR="00F729EC" w:rsidRPr="00F729EC" w:rsidRDefault="00F729EC" w:rsidP="00575CFC">
            <w:pPr>
              <w:spacing w:after="0"/>
              <w:rPr>
                <w:rFonts w:ascii="Calibri" w:eastAsia="Calibri" w:hAnsi="Calibri"/>
                <w:b/>
                <w:sz w:val="22"/>
                <w:szCs w:val="22"/>
                <w:highlight w:val="green"/>
              </w:rPr>
            </w:pPr>
            <w:r w:rsidRPr="00F729EC">
              <w:rPr>
                <w:rFonts w:ascii="Calibri" w:eastAsia="Calibri" w:hAnsi="Calibri"/>
                <w:b/>
                <w:sz w:val="22"/>
                <w:szCs w:val="22"/>
              </w:rPr>
              <w:t>25% se il verbale e la documentazione non sono sufficienti a giustificare l’assegnazione del contratto</w:t>
            </w:r>
          </w:p>
        </w:tc>
      </w:tr>
      <w:tr w:rsidR="00F729EC" w:rsidRPr="00F729EC" w14:paraId="42B75108" w14:textId="77777777" w:rsidTr="00E23F52">
        <w:tc>
          <w:tcPr>
            <w:tcW w:w="2132" w:type="pct"/>
            <w:shd w:val="clear" w:color="auto" w:fill="auto"/>
          </w:tcPr>
          <w:p w14:paraId="657B6C4C"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10. Requisiti</w:t>
            </w:r>
          </w:p>
          <w:p w14:paraId="4AF6867C"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10.1 La stazione appaltante ha verificato il possesso dei requisiti generali e speciali dichiarati e prescritti in capo all’operatore economico?</w:t>
            </w:r>
          </w:p>
        </w:tc>
        <w:tc>
          <w:tcPr>
            <w:tcW w:w="570" w:type="pct"/>
            <w:shd w:val="clear" w:color="auto" w:fill="auto"/>
          </w:tcPr>
          <w:p w14:paraId="78ACC824"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52, comma 1</w:t>
            </w:r>
          </w:p>
        </w:tc>
        <w:tc>
          <w:tcPr>
            <w:tcW w:w="438" w:type="pct"/>
            <w:shd w:val="clear" w:color="auto" w:fill="auto"/>
          </w:tcPr>
          <w:p w14:paraId="1786F635"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16</w:t>
            </w:r>
          </w:p>
        </w:tc>
        <w:tc>
          <w:tcPr>
            <w:tcW w:w="1860" w:type="pct"/>
            <w:shd w:val="clear" w:color="auto" w:fill="auto"/>
          </w:tcPr>
          <w:p w14:paraId="2F9FFCBD"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in caso di mancata dimostrazione del possesso dei requisiti</w:t>
            </w:r>
          </w:p>
          <w:p w14:paraId="27AF9BF4" w14:textId="77777777" w:rsidR="00F729EC" w:rsidRPr="00F729EC" w:rsidRDefault="00F729EC" w:rsidP="00575CFC">
            <w:pPr>
              <w:spacing w:after="0"/>
              <w:rPr>
                <w:rFonts w:ascii="Calibri" w:eastAsia="Calibri" w:hAnsi="Calibri"/>
                <w:b/>
                <w:sz w:val="22"/>
                <w:szCs w:val="22"/>
                <w:highlight w:val="green"/>
              </w:rPr>
            </w:pPr>
          </w:p>
          <w:p w14:paraId="16FEA973" w14:textId="77777777" w:rsidR="00F729EC" w:rsidRPr="00F729EC" w:rsidRDefault="00F729EC" w:rsidP="00575CFC">
            <w:pPr>
              <w:spacing w:after="0"/>
              <w:rPr>
                <w:rFonts w:ascii="Calibri" w:eastAsia="Calibri" w:hAnsi="Calibri"/>
                <w:b/>
                <w:color w:val="FF0000"/>
                <w:sz w:val="22"/>
                <w:szCs w:val="22"/>
              </w:rPr>
            </w:pPr>
          </w:p>
        </w:tc>
      </w:tr>
      <w:tr w:rsidR="00F729EC" w:rsidRPr="00F729EC" w14:paraId="53DAF9EA" w14:textId="77777777" w:rsidTr="00E23F52">
        <w:tc>
          <w:tcPr>
            <w:tcW w:w="2132" w:type="pct"/>
            <w:shd w:val="clear" w:color="auto" w:fill="auto"/>
          </w:tcPr>
          <w:p w14:paraId="0DAC78D9"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10.2. Nel solo caso delle procedure di affidamento diretto di cui all’art. 50, comma 1, lett. a) e b) di importo inferiore a 40.000 euro, la stazione appaltante ha verificato le dichiarazioni sostitutive di atto di notorietà </w:t>
            </w:r>
            <w:r w:rsidRPr="00F729EC">
              <w:rPr>
                <w:rFonts w:ascii="Calibri" w:eastAsia="Calibri" w:hAnsi="Calibri"/>
                <w:sz w:val="22"/>
                <w:szCs w:val="22"/>
              </w:rPr>
              <w:lastRenderedPageBreak/>
              <w:t>salvo predisposizione di un sistema di sorteggio a campione individuato con modalità predeterminate ogni anno?</w:t>
            </w:r>
          </w:p>
        </w:tc>
        <w:tc>
          <w:tcPr>
            <w:tcW w:w="570" w:type="pct"/>
            <w:shd w:val="clear" w:color="auto" w:fill="auto"/>
          </w:tcPr>
          <w:p w14:paraId="2CA4E79D"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Art. 52, comma 1</w:t>
            </w:r>
          </w:p>
        </w:tc>
        <w:tc>
          <w:tcPr>
            <w:tcW w:w="438" w:type="pct"/>
            <w:shd w:val="clear" w:color="auto" w:fill="auto"/>
          </w:tcPr>
          <w:p w14:paraId="4D563026"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16</w:t>
            </w:r>
          </w:p>
        </w:tc>
        <w:tc>
          <w:tcPr>
            <w:tcW w:w="1860" w:type="pct"/>
            <w:shd w:val="clear" w:color="auto" w:fill="auto"/>
          </w:tcPr>
          <w:p w14:paraId="7E8211E5"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in caso di mancata dimostrazione del possesso dei requisiti</w:t>
            </w:r>
          </w:p>
          <w:p w14:paraId="5EF57434" w14:textId="77777777" w:rsidR="00F729EC" w:rsidRPr="00F729EC" w:rsidRDefault="00F729EC" w:rsidP="00575CFC">
            <w:pPr>
              <w:spacing w:after="0"/>
              <w:rPr>
                <w:rFonts w:ascii="Calibri" w:eastAsia="Calibri" w:hAnsi="Calibri"/>
                <w:b/>
                <w:sz w:val="22"/>
                <w:szCs w:val="22"/>
                <w:highlight w:val="green"/>
              </w:rPr>
            </w:pPr>
          </w:p>
          <w:p w14:paraId="0977CC08" w14:textId="77777777" w:rsidR="00F729EC" w:rsidRPr="00F729EC" w:rsidRDefault="00F729EC" w:rsidP="00575CFC">
            <w:pPr>
              <w:spacing w:after="0"/>
              <w:rPr>
                <w:rFonts w:ascii="Calibri" w:eastAsia="Calibri" w:hAnsi="Calibri"/>
                <w:b/>
                <w:color w:val="FF0000"/>
                <w:sz w:val="22"/>
                <w:szCs w:val="22"/>
              </w:rPr>
            </w:pPr>
          </w:p>
        </w:tc>
      </w:tr>
      <w:tr w:rsidR="00F729EC" w:rsidRPr="00F729EC" w14:paraId="6055994D" w14:textId="77777777" w:rsidTr="00302122">
        <w:trPr>
          <w:trHeight w:val="1931"/>
        </w:trPr>
        <w:tc>
          <w:tcPr>
            <w:tcW w:w="2132" w:type="pct"/>
            <w:shd w:val="clear" w:color="auto" w:fill="auto"/>
          </w:tcPr>
          <w:p w14:paraId="12B269E4" w14:textId="7579BA8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lastRenderedPageBreak/>
              <w:t>10.3. In caso sia verificata l’assenza dei requisiti generali o speciali dichiarati, la stazione appaltante ha proceduto alla risoluzione del contratto, all'escussione dell</w:t>
            </w:r>
            <w:r w:rsidR="00FE4C14">
              <w:rPr>
                <w:rFonts w:ascii="Calibri" w:eastAsia="Calibri" w:hAnsi="Calibri"/>
                <w:sz w:val="22"/>
                <w:szCs w:val="22"/>
              </w:rPr>
              <w:t>’</w:t>
            </w:r>
            <w:r w:rsidRPr="00F729EC">
              <w:rPr>
                <w:rFonts w:ascii="Calibri" w:eastAsia="Calibri" w:hAnsi="Calibri"/>
                <w:sz w:val="22"/>
                <w:szCs w:val="22"/>
              </w:rPr>
              <w:t>eventuale garanzia definitiva, alla comunicazione all'ANAC e</w:t>
            </w:r>
            <w:r w:rsidR="00FE4C14">
              <w:rPr>
                <w:rFonts w:ascii="Calibri" w:eastAsia="Calibri" w:hAnsi="Calibri"/>
                <w:sz w:val="22"/>
                <w:szCs w:val="22"/>
              </w:rPr>
              <w:t>d</w:t>
            </w:r>
            <w:r w:rsidRPr="00F729EC">
              <w:rPr>
                <w:rFonts w:ascii="Calibri" w:eastAsia="Calibri" w:hAnsi="Calibri"/>
                <w:sz w:val="22"/>
                <w:szCs w:val="22"/>
              </w:rPr>
              <w:t xml:space="preserve"> alla sospensione dell'operatore economico dalla partecipazione alle procedure di affidamento indette dalla medesima stazione appaltante per un periodo da uno a dodici mesi decorrenti dall'adozione del provvedimento?</w:t>
            </w:r>
          </w:p>
        </w:tc>
        <w:tc>
          <w:tcPr>
            <w:tcW w:w="570" w:type="pct"/>
            <w:shd w:val="clear" w:color="auto" w:fill="auto"/>
          </w:tcPr>
          <w:p w14:paraId="6195082C"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52, comma 2</w:t>
            </w:r>
          </w:p>
        </w:tc>
        <w:tc>
          <w:tcPr>
            <w:tcW w:w="438" w:type="pct"/>
            <w:shd w:val="clear" w:color="auto" w:fill="auto"/>
          </w:tcPr>
          <w:p w14:paraId="2D67709A"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16</w:t>
            </w:r>
          </w:p>
        </w:tc>
        <w:tc>
          <w:tcPr>
            <w:tcW w:w="1860" w:type="pct"/>
            <w:shd w:val="clear" w:color="auto" w:fill="auto"/>
          </w:tcPr>
          <w:p w14:paraId="74579E02" w14:textId="77777777" w:rsidR="00F729EC" w:rsidRPr="00F729EC" w:rsidRDefault="00F729EC" w:rsidP="00575CFC">
            <w:pPr>
              <w:spacing w:after="0"/>
              <w:rPr>
                <w:rFonts w:ascii="Calibri" w:eastAsia="Calibri" w:hAnsi="Calibri"/>
                <w:b/>
                <w:color w:val="FF0000"/>
                <w:sz w:val="22"/>
                <w:szCs w:val="22"/>
              </w:rPr>
            </w:pPr>
            <w:r w:rsidRPr="00F729EC">
              <w:rPr>
                <w:rFonts w:ascii="Calibri" w:eastAsia="Calibri" w:hAnsi="Calibri"/>
                <w:b/>
                <w:sz w:val="22"/>
                <w:szCs w:val="22"/>
              </w:rPr>
              <w:t>100 % in caso di mancata risoluzione del contratto</w:t>
            </w:r>
          </w:p>
        </w:tc>
      </w:tr>
      <w:tr w:rsidR="00F729EC" w:rsidRPr="00F729EC" w14:paraId="189BCA2C" w14:textId="77777777" w:rsidTr="00E23F52">
        <w:tc>
          <w:tcPr>
            <w:tcW w:w="2132" w:type="pct"/>
            <w:shd w:val="clear" w:color="auto" w:fill="auto"/>
          </w:tcPr>
          <w:p w14:paraId="4EE71270"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11. Garanzie provvisorie</w:t>
            </w:r>
          </w:p>
          <w:p w14:paraId="11BB2902"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11.1. Per le sole procedure negoziate senza bando di cui all’art. 50, comma 1, lett. c), d) ed </w:t>
            </w:r>
            <w:proofErr w:type="gramStart"/>
            <w:r w:rsidRPr="00F729EC">
              <w:rPr>
                <w:rFonts w:ascii="Calibri" w:eastAsia="Calibri" w:hAnsi="Calibri"/>
                <w:sz w:val="22"/>
                <w:szCs w:val="22"/>
              </w:rPr>
              <w:t>e</w:t>
            </w:r>
            <w:proofErr w:type="gramEnd"/>
            <w:r w:rsidR="004F558A" w:rsidRPr="00F729EC">
              <w:rPr>
                <w:rFonts w:ascii="Calibri" w:eastAsia="Calibri" w:hAnsi="Calibri"/>
                <w:sz w:val="22"/>
                <w:szCs w:val="22"/>
              </w:rPr>
              <w:t>), qualora</w:t>
            </w:r>
            <w:r w:rsidRPr="00F729EC">
              <w:rPr>
                <w:rFonts w:ascii="Calibri" w:eastAsia="Calibri" w:hAnsi="Calibri"/>
                <w:sz w:val="22"/>
                <w:szCs w:val="22"/>
              </w:rPr>
              <w:t xml:space="preserve"> la stazione appaltante abbia richiesto le garanzie provvisorie, la decisione di contrarre, l’avviso d’indizione o altro atto equivalente indicano le particolari esigenze che ne giustificano la richiesta, in considerazione della tipologie e specificità della singola procedura?</w:t>
            </w:r>
          </w:p>
        </w:tc>
        <w:tc>
          <w:tcPr>
            <w:tcW w:w="570" w:type="pct"/>
            <w:shd w:val="clear" w:color="auto" w:fill="auto"/>
          </w:tcPr>
          <w:p w14:paraId="5420EECB" w14:textId="77777777" w:rsidR="00F729EC" w:rsidRPr="00F729EC" w:rsidRDefault="00F729EC" w:rsidP="00575CFC">
            <w:pPr>
              <w:spacing w:after="0"/>
              <w:rPr>
                <w:rFonts w:ascii="Calibri" w:eastAsia="Calibri" w:hAnsi="Calibri"/>
                <w:sz w:val="22"/>
                <w:szCs w:val="22"/>
              </w:rPr>
            </w:pPr>
          </w:p>
          <w:p w14:paraId="0E75BD03" w14:textId="77777777" w:rsidR="00F729EC" w:rsidRPr="00F729EC" w:rsidRDefault="00F729EC" w:rsidP="00575CFC">
            <w:pPr>
              <w:spacing w:after="0"/>
              <w:rPr>
                <w:rFonts w:ascii="Calibri" w:eastAsia="Calibri" w:hAnsi="Calibri"/>
                <w:sz w:val="22"/>
                <w:szCs w:val="22"/>
              </w:rPr>
            </w:pPr>
          </w:p>
          <w:p w14:paraId="55E0D8B5"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53, comma 1</w:t>
            </w:r>
          </w:p>
        </w:tc>
        <w:tc>
          <w:tcPr>
            <w:tcW w:w="438" w:type="pct"/>
            <w:shd w:val="clear" w:color="auto" w:fill="auto"/>
          </w:tcPr>
          <w:p w14:paraId="2DE66F92"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7C530961" w14:textId="77777777" w:rsidR="00F729EC" w:rsidRPr="00F729EC" w:rsidRDefault="00F729EC" w:rsidP="00575CFC">
            <w:pPr>
              <w:spacing w:after="0"/>
              <w:rPr>
                <w:rFonts w:ascii="Calibri" w:eastAsia="Calibri" w:hAnsi="Calibri"/>
                <w:b/>
                <w:color w:val="FF0000"/>
                <w:sz w:val="22"/>
                <w:szCs w:val="22"/>
              </w:rPr>
            </w:pPr>
          </w:p>
        </w:tc>
      </w:tr>
      <w:tr w:rsidR="00F729EC" w:rsidRPr="00F729EC" w14:paraId="017FD8B1" w14:textId="77777777" w:rsidTr="00E23F52">
        <w:tc>
          <w:tcPr>
            <w:tcW w:w="2132" w:type="pct"/>
            <w:shd w:val="clear" w:color="auto" w:fill="auto"/>
          </w:tcPr>
          <w:p w14:paraId="2BA7BE3F"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11.2. Qualora la stazione appaltante, nei casi di cui al punto precedente, abbia richiesto le garanzie provvisorie, il relativo ammontare è compreso entro il limite massimo dell’1% dell’importo previsto nell’avviso o nell’invito?</w:t>
            </w:r>
          </w:p>
        </w:tc>
        <w:tc>
          <w:tcPr>
            <w:tcW w:w="570" w:type="pct"/>
            <w:shd w:val="clear" w:color="auto" w:fill="auto"/>
          </w:tcPr>
          <w:p w14:paraId="5D3A3C92"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53, comma 2</w:t>
            </w:r>
          </w:p>
        </w:tc>
        <w:tc>
          <w:tcPr>
            <w:tcW w:w="438" w:type="pct"/>
            <w:shd w:val="clear" w:color="auto" w:fill="auto"/>
          </w:tcPr>
          <w:p w14:paraId="1E328408"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12FFFC54" w14:textId="77777777" w:rsidR="00F729EC" w:rsidRPr="00F729EC" w:rsidRDefault="00F729EC" w:rsidP="00575CFC">
            <w:pPr>
              <w:spacing w:after="0"/>
              <w:rPr>
                <w:rFonts w:ascii="Calibri" w:eastAsia="Calibri" w:hAnsi="Calibri"/>
                <w:b/>
                <w:color w:val="FF0000"/>
                <w:sz w:val="22"/>
                <w:szCs w:val="22"/>
              </w:rPr>
            </w:pPr>
          </w:p>
        </w:tc>
      </w:tr>
      <w:tr w:rsidR="00F729EC" w:rsidRPr="00F729EC" w14:paraId="4D54BA8A" w14:textId="77777777" w:rsidTr="00E23F52">
        <w:tc>
          <w:tcPr>
            <w:tcW w:w="2132" w:type="pct"/>
            <w:shd w:val="clear" w:color="auto" w:fill="auto"/>
          </w:tcPr>
          <w:p w14:paraId="20A8BE4B"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11.3. Qualora la stazione appaltante, nei casi di cui al punto precedente, abbia richiesto le garanzie provvisorie, esse sono costituite in forma di cauzione o di fideiussione con le modalità dell’art. 106?</w:t>
            </w:r>
          </w:p>
        </w:tc>
        <w:tc>
          <w:tcPr>
            <w:tcW w:w="570" w:type="pct"/>
            <w:shd w:val="clear" w:color="auto" w:fill="auto"/>
          </w:tcPr>
          <w:p w14:paraId="0498FB5F"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53, comma 3</w:t>
            </w:r>
          </w:p>
          <w:p w14:paraId="7BF02C5C"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106</w:t>
            </w:r>
          </w:p>
        </w:tc>
        <w:tc>
          <w:tcPr>
            <w:tcW w:w="438" w:type="pct"/>
            <w:shd w:val="clear" w:color="auto" w:fill="auto"/>
          </w:tcPr>
          <w:p w14:paraId="47E2BA7F"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6019801D" w14:textId="77777777" w:rsidR="00F729EC" w:rsidRPr="00F729EC" w:rsidRDefault="00F729EC" w:rsidP="00575CFC">
            <w:pPr>
              <w:spacing w:after="0"/>
              <w:rPr>
                <w:rFonts w:ascii="Calibri" w:eastAsia="Calibri" w:hAnsi="Calibri"/>
                <w:b/>
                <w:color w:val="FF0000"/>
                <w:sz w:val="22"/>
                <w:szCs w:val="22"/>
              </w:rPr>
            </w:pPr>
            <w:r w:rsidRPr="00F729EC">
              <w:rPr>
                <w:rFonts w:ascii="Calibri" w:eastAsia="Calibri" w:hAnsi="Calibri"/>
                <w:b/>
                <w:sz w:val="22"/>
                <w:szCs w:val="22"/>
              </w:rPr>
              <w:t>5%</w:t>
            </w:r>
          </w:p>
        </w:tc>
      </w:tr>
      <w:tr w:rsidR="00F729EC" w:rsidRPr="00F729EC" w14:paraId="4C2DC9FE" w14:textId="77777777" w:rsidTr="00E23F52">
        <w:tc>
          <w:tcPr>
            <w:tcW w:w="2132" w:type="pct"/>
            <w:shd w:val="clear" w:color="auto" w:fill="auto"/>
          </w:tcPr>
          <w:p w14:paraId="46853073"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12. Garanzia definitiva</w:t>
            </w:r>
          </w:p>
          <w:p w14:paraId="7EA09054"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12.1. Nei casi in cui la stazione appaltante non ha richiesto la garanzia definitiva per l’esecuzione del contratto, la scelta è stata debitamente motivata?</w:t>
            </w:r>
          </w:p>
        </w:tc>
        <w:tc>
          <w:tcPr>
            <w:tcW w:w="570" w:type="pct"/>
            <w:shd w:val="clear" w:color="auto" w:fill="auto"/>
          </w:tcPr>
          <w:p w14:paraId="70CDDD93" w14:textId="77777777" w:rsidR="00F729EC" w:rsidRPr="00F729EC" w:rsidRDefault="00F729EC" w:rsidP="00575CFC">
            <w:pPr>
              <w:spacing w:after="0"/>
              <w:rPr>
                <w:rFonts w:ascii="Calibri" w:eastAsia="Calibri" w:hAnsi="Calibri"/>
                <w:sz w:val="22"/>
                <w:szCs w:val="22"/>
              </w:rPr>
            </w:pPr>
          </w:p>
          <w:p w14:paraId="24BA425F"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53, comma 4</w:t>
            </w:r>
          </w:p>
        </w:tc>
        <w:tc>
          <w:tcPr>
            <w:tcW w:w="438" w:type="pct"/>
            <w:shd w:val="clear" w:color="auto" w:fill="auto"/>
          </w:tcPr>
          <w:p w14:paraId="1890F4A1"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0C058E39" w14:textId="77777777" w:rsidR="00F729EC" w:rsidRPr="00F729EC" w:rsidRDefault="00F729EC" w:rsidP="00302122">
            <w:pPr>
              <w:spacing w:after="0"/>
              <w:jc w:val="both"/>
              <w:rPr>
                <w:rFonts w:ascii="Calibri" w:eastAsia="Calibri" w:hAnsi="Calibri"/>
                <w:b/>
                <w:color w:val="FF0000"/>
                <w:sz w:val="22"/>
                <w:szCs w:val="22"/>
              </w:rPr>
            </w:pPr>
            <w:r w:rsidRPr="00F729EC">
              <w:rPr>
                <w:rFonts w:ascii="Calibri" w:eastAsia="Calibri" w:hAnsi="Calibri"/>
                <w:b/>
                <w:sz w:val="22"/>
                <w:szCs w:val="22"/>
              </w:rPr>
              <w:t>la riduzione sarà pari all’importo non previsto come garanzia e comunque fino a concorrenza del 5% dell’importo contrattuale</w:t>
            </w:r>
          </w:p>
        </w:tc>
      </w:tr>
      <w:tr w:rsidR="00F729EC" w:rsidRPr="00F729EC" w14:paraId="3C3A5D51" w14:textId="77777777" w:rsidTr="00E23F52">
        <w:tc>
          <w:tcPr>
            <w:tcW w:w="2132" w:type="pct"/>
            <w:shd w:val="clear" w:color="auto" w:fill="auto"/>
          </w:tcPr>
          <w:p w14:paraId="13AAF256"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lastRenderedPageBreak/>
              <w:t>12.2. La garanzia definitiva, se richiesta, è pari al 5% dell’importo contrattuale?</w:t>
            </w:r>
          </w:p>
        </w:tc>
        <w:tc>
          <w:tcPr>
            <w:tcW w:w="570" w:type="pct"/>
            <w:shd w:val="clear" w:color="auto" w:fill="auto"/>
          </w:tcPr>
          <w:p w14:paraId="201F97A6"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53, comma 4</w:t>
            </w:r>
          </w:p>
        </w:tc>
        <w:tc>
          <w:tcPr>
            <w:tcW w:w="438" w:type="pct"/>
            <w:shd w:val="clear" w:color="auto" w:fill="auto"/>
          </w:tcPr>
          <w:p w14:paraId="77097CF0"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420B07E3" w14:textId="77777777" w:rsidR="00F729EC" w:rsidRPr="00F729EC" w:rsidRDefault="00F729EC" w:rsidP="00302122">
            <w:pPr>
              <w:spacing w:after="0"/>
              <w:jc w:val="both"/>
              <w:rPr>
                <w:rFonts w:ascii="Calibri" w:eastAsia="Calibri" w:hAnsi="Calibri"/>
                <w:b/>
                <w:color w:val="FF0000"/>
                <w:sz w:val="22"/>
                <w:szCs w:val="22"/>
              </w:rPr>
            </w:pPr>
            <w:r w:rsidRPr="00F729EC">
              <w:rPr>
                <w:rFonts w:ascii="Calibri" w:eastAsia="Calibri" w:hAnsi="Calibri"/>
                <w:b/>
                <w:sz w:val="22"/>
                <w:szCs w:val="22"/>
              </w:rPr>
              <w:t>la riduzione sarà pari all’importo non previsto come garanzia e comunque fini a concorrenza del 5% dell’importo contrattuale</w:t>
            </w:r>
          </w:p>
        </w:tc>
      </w:tr>
      <w:tr w:rsidR="00F729EC" w:rsidRPr="00F729EC" w14:paraId="6BAF2ED3" w14:textId="77777777" w:rsidTr="00E23F52">
        <w:tc>
          <w:tcPr>
            <w:tcW w:w="2132" w:type="pct"/>
            <w:shd w:val="clear" w:color="auto" w:fill="auto"/>
          </w:tcPr>
          <w:p w14:paraId="261ABBB4"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13. Offerte anomale</w:t>
            </w:r>
          </w:p>
          <w:p w14:paraId="6A9FA29C"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13.1. Fuori dalle ipotesi di affidamento diretto di cui all’art. 50, comma 1, lett. a) e b), le stazioni appaltanti – quando si tratta di contratti aggiudicati con il criterio del prezzo più basso, che non presentano interesse transfrontaliero certo, qualora il numero delle offerte ammesse sia pari o superiore a 5 – hanno previsto negli atti di gara l’esclusione automatica delle offerte anomale? </w:t>
            </w:r>
          </w:p>
        </w:tc>
        <w:tc>
          <w:tcPr>
            <w:tcW w:w="570" w:type="pct"/>
            <w:shd w:val="clear" w:color="auto" w:fill="auto"/>
          </w:tcPr>
          <w:p w14:paraId="092E19AF" w14:textId="77777777" w:rsidR="00F729EC" w:rsidRPr="00F729EC" w:rsidRDefault="00F729EC" w:rsidP="00575CFC">
            <w:pPr>
              <w:spacing w:after="0"/>
              <w:rPr>
                <w:rFonts w:ascii="Calibri" w:eastAsia="Calibri" w:hAnsi="Calibri"/>
                <w:sz w:val="22"/>
                <w:szCs w:val="22"/>
              </w:rPr>
            </w:pPr>
          </w:p>
          <w:p w14:paraId="489C0E57" w14:textId="77777777" w:rsidR="00F729EC" w:rsidRPr="00F729EC" w:rsidRDefault="00F729EC" w:rsidP="00575CFC">
            <w:pPr>
              <w:spacing w:after="0"/>
              <w:rPr>
                <w:rFonts w:ascii="Calibri" w:eastAsia="Calibri" w:hAnsi="Calibri"/>
                <w:sz w:val="22"/>
                <w:szCs w:val="22"/>
              </w:rPr>
            </w:pPr>
          </w:p>
          <w:p w14:paraId="25DEE93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54, comma 1</w:t>
            </w:r>
          </w:p>
        </w:tc>
        <w:tc>
          <w:tcPr>
            <w:tcW w:w="438" w:type="pct"/>
            <w:shd w:val="clear" w:color="auto" w:fill="auto"/>
          </w:tcPr>
          <w:p w14:paraId="73A49826"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20</w:t>
            </w:r>
          </w:p>
        </w:tc>
        <w:tc>
          <w:tcPr>
            <w:tcW w:w="1860" w:type="pct"/>
            <w:shd w:val="clear" w:color="auto" w:fill="auto"/>
          </w:tcPr>
          <w:p w14:paraId="0C6DCF1C"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w:t>
            </w:r>
          </w:p>
        </w:tc>
      </w:tr>
      <w:tr w:rsidR="00F729EC" w:rsidRPr="00F729EC" w14:paraId="67712CE9" w14:textId="77777777" w:rsidTr="00E23F52">
        <w:tc>
          <w:tcPr>
            <w:tcW w:w="2132" w:type="pct"/>
            <w:shd w:val="clear" w:color="auto" w:fill="auto"/>
          </w:tcPr>
          <w:p w14:paraId="3AA443B2"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13.2. Nel caso di previsione di esclusione automatica delle offerte anomale di cui al punto precedente, la stazione appaltante ha selezionato il metodo per la relativa individuazione fra quelli di cui all’allegato II.2?</w:t>
            </w:r>
          </w:p>
        </w:tc>
        <w:tc>
          <w:tcPr>
            <w:tcW w:w="570" w:type="pct"/>
            <w:shd w:val="clear" w:color="auto" w:fill="auto"/>
          </w:tcPr>
          <w:p w14:paraId="4AC5E4FF"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54, comma 3</w:t>
            </w:r>
          </w:p>
          <w:p w14:paraId="24EEE29B"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II.2</w:t>
            </w:r>
          </w:p>
        </w:tc>
        <w:tc>
          <w:tcPr>
            <w:tcW w:w="438" w:type="pct"/>
            <w:shd w:val="clear" w:color="auto" w:fill="auto"/>
          </w:tcPr>
          <w:p w14:paraId="7B781139"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20</w:t>
            </w:r>
          </w:p>
        </w:tc>
        <w:tc>
          <w:tcPr>
            <w:tcW w:w="1860" w:type="pct"/>
            <w:shd w:val="clear" w:color="auto" w:fill="auto"/>
          </w:tcPr>
          <w:p w14:paraId="4839AB65"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w:t>
            </w:r>
          </w:p>
        </w:tc>
      </w:tr>
      <w:tr w:rsidR="00F729EC" w:rsidRPr="00F729EC" w14:paraId="67FFAC90" w14:textId="77777777" w:rsidTr="00E23F52">
        <w:tc>
          <w:tcPr>
            <w:tcW w:w="2132" w:type="pct"/>
            <w:shd w:val="clear" w:color="auto" w:fill="auto"/>
          </w:tcPr>
          <w:p w14:paraId="7BD4E412"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13.3. Il verbale è corretto e completo?</w:t>
            </w:r>
          </w:p>
          <w:p w14:paraId="313E894A" w14:textId="77777777" w:rsidR="00F729EC" w:rsidRPr="00F729EC" w:rsidRDefault="00F729EC" w:rsidP="004F558A">
            <w:pPr>
              <w:spacing w:after="0"/>
              <w:jc w:val="both"/>
              <w:rPr>
                <w:rFonts w:ascii="Calibri" w:eastAsia="Calibri" w:hAnsi="Calibri"/>
                <w:sz w:val="22"/>
                <w:szCs w:val="22"/>
              </w:rPr>
            </w:pPr>
          </w:p>
        </w:tc>
        <w:tc>
          <w:tcPr>
            <w:tcW w:w="570" w:type="pct"/>
            <w:shd w:val="clear" w:color="auto" w:fill="auto"/>
          </w:tcPr>
          <w:p w14:paraId="4725B45F"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54</w:t>
            </w:r>
          </w:p>
        </w:tc>
        <w:tc>
          <w:tcPr>
            <w:tcW w:w="438" w:type="pct"/>
            <w:shd w:val="clear" w:color="auto" w:fill="auto"/>
          </w:tcPr>
          <w:p w14:paraId="0C858E36"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20</w:t>
            </w:r>
          </w:p>
        </w:tc>
        <w:tc>
          <w:tcPr>
            <w:tcW w:w="1860" w:type="pct"/>
            <w:shd w:val="clear" w:color="auto" w:fill="auto"/>
          </w:tcPr>
          <w:p w14:paraId="7AAD5E18" w14:textId="77777777" w:rsidR="00F729EC" w:rsidRPr="00F729EC" w:rsidRDefault="00F729EC" w:rsidP="00302122">
            <w:pPr>
              <w:spacing w:after="0"/>
              <w:jc w:val="both"/>
              <w:rPr>
                <w:rFonts w:ascii="Calibri" w:eastAsia="Calibri" w:hAnsi="Calibri"/>
                <w:b/>
                <w:sz w:val="22"/>
                <w:szCs w:val="22"/>
              </w:rPr>
            </w:pPr>
            <w:r w:rsidRPr="00F729EC">
              <w:rPr>
                <w:rFonts w:ascii="Calibri" w:eastAsia="Calibri" w:hAnsi="Calibri"/>
                <w:b/>
                <w:sz w:val="22"/>
                <w:szCs w:val="22"/>
              </w:rPr>
              <w:t>25% se il verbale e la documentazione nella parte relativa alle offerte anomale non sono sufficienti a giustificare l’assegnazione del contratto</w:t>
            </w:r>
          </w:p>
        </w:tc>
      </w:tr>
      <w:tr w:rsidR="00F729EC" w:rsidRPr="00F729EC" w14:paraId="2FFEACEA" w14:textId="77777777" w:rsidTr="00E23F52">
        <w:tc>
          <w:tcPr>
            <w:tcW w:w="2132" w:type="pct"/>
            <w:shd w:val="clear" w:color="auto" w:fill="auto"/>
          </w:tcPr>
          <w:p w14:paraId="568BF53D"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14. Termini complessivi di durata della procedura</w:t>
            </w:r>
          </w:p>
          <w:p w14:paraId="524C18B3"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14.1. Nel caso di procedura negoziata senza bando aggiudicata con il criterio dell'offerta economicamente più vantaggiosa, la procedura si è conclusa nel termine massimo di </w:t>
            </w:r>
            <w:proofErr w:type="gramStart"/>
            <w:r w:rsidRPr="00F729EC">
              <w:rPr>
                <w:rFonts w:ascii="Calibri" w:eastAsia="Calibri" w:hAnsi="Calibri"/>
                <w:sz w:val="22"/>
                <w:szCs w:val="22"/>
              </w:rPr>
              <w:t>4</w:t>
            </w:r>
            <w:proofErr w:type="gramEnd"/>
            <w:r w:rsidRPr="00F729EC">
              <w:rPr>
                <w:rFonts w:ascii="Calibri" w:eastAsia="Calibri" w:hAnsi="Calibri"/>
                <w:sz w:val="22"/>
                <w:szCs w:val="22"/>
              </w:rPr>
              <w:t xml:space="preserve"> mesi intercorrenti fra l’invito a offrire e l’aggiudicazione?</w:t>
            </w:r>
          </w:p>
        </w:tc>
        <w:tc>
          <w:tcPr>
            <w:tcW w:w="570" w:type="pct"/>
            <w:shd w:val="clear" w:color="auto" w:fill="auto"/>
          </w:tcPr>
          <w:p w14:paraId="4C5C685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17, comma 3</w:t>
            </w:r>
          </w:p>
          <w:p w14:paraId="101AA46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I.3</w:t>
            </w:r>
          </w:p>
        </w:tc>
        <w:tc>
          <w:tcPr>
            <w:tcW w:w="438" w:type="pct"/>
            <w:shd w:val="clear" w:color="auto" w:fill="auto"/>
          </w:tcPr>
          <w:p w14:paraId="6920AC26"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16</w:t>
            </w:r>
          </w:p>
        </w:tc>
        <w:tc>
          <w:tcPr>
            <w:tcW w:w="1860" w:type="pct"/>
            <w:shd w:val="clear" w:color="auto" w:fill="auto"/>
          </w:tcPr>
          <w:p w14:paraId="25790D44" w14:textId="77777777" w:rsidR="00F729EC" w:rsidRPr="00F729EC" w:rsidRDefault="00F729EC" w:rsidP="00575CFC">
            <w:pPr>
              <w:spacing w:after="0"/>
              <w:rPr>
                <w:rFonts w:ascii="Calibri" w:eastAsia="Calibri" w:hAnsi="Calibri"/>
                <w:b/>
                <w:sz w:val="22"/>
                <w:szCs w:val="22"/>
              </w:rPr>
            </w:pPr>
          </w:p>
        </w:tc>
      </w:tr>
      <w:tr w:rsidR="00F729EC" w:rsidRPr="00F729EC" w14:paraId="0351622E" w14:textId="77777777" w:rsidTr="00E23F52">
        <w:tc>
          <w:tcPr>
            <w:tcW w:w="2132" w:type="pct"/>
            <w:shd w:val="clear" w:color="auto" w:fill="auto"/>
          </w:tcPr>
          <w:p w14:paraId="583C6439"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14.2. Nel caso di procedura negoziata senza bando aggiudicata con il criterio del prezzo più basso, la procedura si è conclusa nel termine massimo di </w:t>
            </w:r>
            <w:proofErr w:type="gramStart"/>
            <w:r w:rsidRPr="00F729EC">
              <w:rPr>
                <w:rFonts w:ascii="Calibri" w:eastAsia="Calibri" w:hAnsi="Calibri"/>
                <w:sz w:val="22"/>
                <w:szCs w:val="22"/>
              </w:rPr>
              <w:t>3</w:t>
            </w:r>
            <w:proofErr w:type="gramEnd"/>
            <w:r w:rsidRPr="00F729EC">
              <w:rPr>
                <w:rFonts w:ascii="Calibri" w:eastAsia="Calibri" w:hAnsi="Calibri"/>
                <w:sz w:val="22"/>
                <w:szCs w:val="22"/>
              </w:rPr>
              <w:t xml:space="preserve"> mesi intercorrenti fra l’invito a offrire e l’aggiudicazione?</w:t>
            </w:r>
          </w:p>
        </w:tc>
        <w:tc>
          <w:tcPr>
            <w:tcW w:w="570" w:type="pct"/>
            <w:shd w:val="clear" w:color="auto" w:fill="auto"/>
          </w:tcPr>
          <w:p w14:paraId="1FDDC908"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17, comma 3</w:t>
            </w:r>
          </w:p>
          <w:p w14:paraId="1A760815"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I.3</w:t>
            </w:r>
          </w:p>
        </w:tc>
        <w:tc>
          <w:tcPr>
            <w:tcW w:w="438" w:type="pct"/>
            <w:shd w:val="clear" w:color="auto" w:fill="auto"/>
          </w:tcPr>
          <w:p w14:paraId="3D20CEBE"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2EA822F2" w14:textId="77777777" w:rsidR="00F729EC" w:rsidRPr="00F729EC" w:rsidRDefault="00F729EC" w:rsidP="00575CFC">
            <w:pPr>
              <w:spacing w:after="0"/>
              <w:rPr>
                <w:rFonts w:ascii="Calibri" w:eastAsia="Calibri" w:hAnsi="Calibri"/>
                <w:b/>
                <w:color w:val="FF0000"/>
                <w:sz w:val="22"/>
                <w:szCs w:val="22"/>
              </w:rPr>
            </w:pPr>
          </w:p>
        </w:tc>
      </w:tr>
      <w:tr w:rsidR="00F729EC" w:rsidRPr="00F729EC" w14:paraId="2C8AA34F" w14:textId="77777777" w:rsidTr="00E23F52">
        <w:tc>
          <w:tcPr>
            <w:tcW w:w="2132" w:type="pct"/>
            <w:shd w:val="clear" w:color="auto" w:fill="auto"/>
          </w:tcPr>
          <w:p w14:paraId="64301E07"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14.3. Nel caso in cui il termine sia stato superato:</w:t>
            </w:r>
          </w:p>
          <w:p w14:paraId="24FCEFE7"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i) il superamento, di non più di 1 mese, è stato dettato dalla necessità di verificare l’anomalia dell’offerta?</w:t>
            </w:r>
          </w:p>
          <w:p w14:paraId="168C36FB"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ii) Ricorrono situazioni eccezionali o comunque ulteriori situazioni imprevedibili di oggettiva difficoltà che rendono non sostenibili i tempi </w:t>
            </w:r>
            <w:r w:rsidRPr="00F729EC">
              <w:rPr>
                <w:rFonts w:ascii="Calibri" w:eastAsia="Calibri" w:hAnsi="Calibri"/>
                <w:sz w:val="22"/>
                <w:szCs w:val="22"/>
              </w:rPr>
              <w:lastRenderedPageBreak/>
              <w:t>procedimentali sotto il profilo dell'organizzazione amministrativa e della particolare complessità della procedura, e il RUP ne ha dato conto con atto motivato?</w:t>
            </w:r>
          </w:p>
        </w:tc>
        <w:tc>
          <w:tcPr>
            <w:tcW w:w="570" w:type="pct"/>
            <w:shd w:val="clear" w:color="auto" w:fill="auto"/>
          </w:tcPr>
          <w:p w14:paraId="1C25E84B"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Art. 17, comma 3</w:t>
            </w:r>
          </w:p>
          <w:p w14:paraId="754D460E"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I.3</w:t>
            </w:r>
          </w:p>
        </w:tc>
        <w:tc>
          <w:tcPr>
            <w:tcW w:w="438" w:type="pct"/>
            <w:shd w:val="clear" w:color="auto" w:fill="auto"/>
          </w:tcPr>
          <w:p w14:paraId="30858BDC"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0E534BAB" w14:textId="77777777" w:rsidR="00F729EC" w:rsidRPr="00F729EC" w:rsidRDefault="00F729EC" w:rsidP="00575CFC">
            <w:pPr>
              <w:spacing w:after="0"/>
              <w:rPr>
                <w:rFonts w:ascii="Calibri" w:eastAsia="Calibri" w:hAnsi="Calibri"/>
                <w:b/>
                <w:sz w:val="22"/>
                <w:szCs w:val="22"/>
              </w:rPr>
            </w:pPr>
          </w:p>
        </w:tc>
      </w:tr>
      <w:tr w:rsidR="00F729EC" w:rsidRPr="00F729EC" w14:paraId="02488554" w14:textId="77777777" w:rsidTr="00E23F52">
        <w:tc>
          <w:tcPr>
            <w:tcW w:w="2132" w:type="pct"/>
            <w:shd w:val="clear" w:color="auto" w:fill="auto"/>
          </w:tcPr>
          <w:p w14:paraId="5DA7CC6A" w14:textId="77777777" w:rsidR="00F729EC" w:rsidRPr="00F729EC" w:rsidRDefault="00F729EC" w:rsidP="004F558A">
            <w:pPr>
              <w:spacing w:after="0"/>
              <w:jc w:val="both"/>
              <w:rPr>
                <w:rFonts w:ascii="Calibri" w:eastAsia="Calibri" w:hAnsi="Calibri"/>
                <w:b/>
                <w:sz w:val="22"/>
                <w:szCs w:val="22"/>
              </w:rPr>
            </w:pPr>
            <w:r w:rsidRPr="00F729EC">
              <w:rPr>
                <w:rFonts w:ascii="Calibri" w:eastAsia="Calibri" w:hAnsi="Calibri"/>
                <w:b/>
                <w:sz w:val="22"/>
                <w:szCs w:val="22"/>
              </w:rPr>
              <w:t>15. Regole tecniche</w:t>
            </w:r>
          </w:p>
          <w:p w14:paraId="0959D9A0" w14:textId="77777777" w:rsidR="00F729EC" w:rsidRPr="00F729EC" w:rsidRDefault="00F729EC" w:rsidP="004F558A">
            <w:pPr>
              <w:spacing w:after="0"/>
              <w:jc w:val="both"/>
              <w:rPr>
                <w:rFonts w:ascii="Calibri" w:eastAsia="Calibri" w:hAnsi="Calibri"/>
                <w:sz w:val="22"/>
                <w:szCs w:val="22"/>
              </w:rPr>
            </w:pPr>
            <w:r w:rsidRPr="00F729EC">
              <w:rPr>
                <w:rFonts w:ascii="Calibri" w:eastAsia="Calibri" w:hAnsi="Calibri"/>
                <w:sz w:val="22"/>
                <w:szCs w:val="22"/>
              </w:rPr>
              <w:t xml:space="preserve">15.1. Il gestore, il titolare e la piattaforma eventualmente utilizzati sono conformi alle regole tecniche prescritte? </w:t>
            </w:r>
            <w:r w:rsidRPr="00F729EC">
              <w:rPr>
                <w:rFonts w:ascii="Calibri" w:eastAsia="Calibri" w:hAnsi="Calibri"/>
                <w:sz w:val="22"/>
                <w:szCs w:val="22"/>
              </w:rPr>
              <w:tab/>
            </w:r>
          </w:p>
        </w:tc>
        <w:tc>
          <w:tcPr>
            <w:tcW w:w="570" w:type="pct"/>
            <w:shd w:val="clear" w:color="auto" w:fill="auto"/>
          </w:tcPr>
          <w:p w14:paraId="56FE7DCE"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26, commi 1 e 2</w:t>
            </w:r>
          </w:p>
          <w:p w14:paraId="7C2D27E4"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Provvedimento AGID 137/2023 (Requisiti tecnici e modalità di certificazione delle Piattaforme di approvvigionamento digitale)</w:t>
            </w:r>
          </w:p>
          <w:p w14:paraId="6B6050C8" w14:textId="77777777" w:rsidR="00F729EC" w:rsidRPr="00F729EC" w:rsidRDefault="00F729EC" w:rsidP="00575CFC">
            <w:pPr>
              <w:spacing w:after="0"/>
              <w:rPr>
                <w:rFonts w:ascii="Calibri" w:eastAsia="Calibri" w:hAnsi="Calibri"/>
                <w:sz w:val="22"/>
                <w:szCs w:val="22"/>
              </w:rPr>
            </w:pPr>
          </w:p>
        </w:tc>
        <w:tc>
          <w:tcPr>
            <w:tcW w:w="438" w:type="pct"/>
            <w:shd w:val="clear" w:color="auto" w:fill="auto"/>
          </w:tcPr>
          <w:p w14:paraId="69080BB4" w14:textId="77777777" w:rsidR="00F729EC" w:rsidRPr="00F729EC" w:rsidRDefault="00F729EC" w:rsidP="00575CFC">
            <w:pPr>
              <w:spacing w:after="0"/>
              <w:rPr>
                <w:rFonts w:ascii="Calibri" w:eastAsia="Calibri" w:hAnsi="Calibri"/>
                <w:b/>
                <w:sz w:val="22"/>
                <w:szCs w:val="22"/>
              </w:rPr>
            </w:pPr>
          </w:p>
        </w:tc>
        <w:tc>
          <w:tcPr>
            <w:tcW w:w="1860" w:type="pct"/>
            <w:shd w:val="clear" w:color="auto" w:fill="auto"/>
          </w:tcPr>
          <w:p w14:paraId="74B5ECC0" w14:textId="77777777" w:rsidR="00F729EC" w:rsidRPr="00F729EC" w:rsidRDefault="00F729EC" w:rsidP="00575CFC">
            <w:pPr>
              <w:spacing w:after="0"/>
              <w:rPr>
                <w:rFonts w:ascii="Calibri" w:eastAsia="Calibri" w:hAnsi="Calibri"/>
                <w:b/>
                <w:color w:val="FF0000"/>
                <w:sz w:val="22"/>
                <w:szCs w:val="22"/>
              </w:rPr>
            </w:pPr>
          </w:p>
        </w:tc>
      </w:tr>
    </w:tbl>
    <w:p w14:paraId="332F997E" w14:textId="77777777" w:rsidR="00F729EC" w:rsidRPr="00F729EC" w:rsidRDefault="00F729EC" w:rsidP="00F729EC">
      <w:pPr>
        <w:spacing w:line="276" w:lineRule="auto"/>
        <w:jc w:val="both"/>
        <w:rPr>
          <w:rFonts w:ascii="Calibri" w:eastAsia="Calibri" w:hAnsi="Calibri"/>
          <w:sz w:val="22"/>
          <w:szCs w:val="22"/>
        </w:rPr>
      </w:pPr>
      <w:r w:rsidRPr="00F729EC">
        <w:rPr>
          <w:rFonts w:ascii="Arial" w:eastAsia="Calibri" w:hAnsi="Arial" w:cs="DecimaWE Rg"/>
          <w:b/>
          <w:bCs/>
          <w:color w:val="FFFFFF"/>
          <w:sz w:val="22"/>
          <w:szCs w:val="22"/>
        </w:rPr>
        <w:t xml:space="preserve">CEDURA NEGOZIATA SEMPLIFICATA SOTTO </w:t>
      </w:r>
    </w:p>
    <w:p w14:paraId="44205689" w14:textId="77777777" w:rsidR="00F729EC" w:rsidRPr="00F729EC" w:rsidRDefault="00F729EC" w:rsidP="00F729EC">
      <w:pPr>
        <w:spacing w:line="276" w:lineRule="auto"/>
        <w:rPr>
          <w:rFonts w:ascii="Calibri" w:eastAsia="Calibri" w:hAnsi="Calibri"/>
          <w:sz w:val="22"/>
          <w:szCs w:val="22"/>
        </w:rPr>
      </w:pPr>
    </w:p>
    <w:p w14:paraId="27A4957F" w14:textId="77777777" w:rsidR="00F729EC" w:rsidRDefault="00F729EC" w:rsidP="00CE6FCF">
      <w:pPr>
        <w:rPr>
          <w:bCs/>
          <w:sz w:val="22"/>
          <w:szCs w:val="22"/>
        </w:rPr>
      </w:pPr>
      <w:r>
        <w:rPr>
          <w:bCs/>
          <w:sz w:val="22"/>
          <w:szCs w:val="22"/>
        </w:rPr>
        <w:br w:type="page"/>
      </w:r>
    </w:p>
    <w:p w14:paraId="7007E6CD" w14:textId="77777777" w:rsidR="00F729EC" w:rsidRDefault="00F729EC" w:rsidP="00CE6FCF">
      <w:pPr>
        <w:rPr>
          <w:bCs/>
          <w:sz w:val="22"/>
          <w:szCs w:val="22"/>
        </w:rPr>
      </w:pPr>
    </w:p>
    <w:p w14:paraId="7A2E331E" w14:textId="77777777" w:rsidR="00F729EC" w:rsidRDefault="00F729EC" w:rsidP="00CE6FCF">
      <w:pPr>
        <w:rPr>
          <w:bCs/>
          <w:sz w:val="22"/>
          <w:szCs w:val="22"/>
        </w:rPr>
      </w:pPr>
    </w:p>
    <w:p w14:paraId="025B0899" w14:textId="77777777" w:rsidR="004F4B2F" w:rsidRDefault="004F4B2F" w:rsidP="00CE6FCF">
      <w:pPr>
        <w:rPr>
          <w:bCs/>
          <w:sz w:val="22"/>
          <w:szCs w:val="22"/>
        </w:rPr>
      </w:pPr>
    </w:p>
    <w:p w14:paraId="178785A5" w14:textId="77777777" w:rsidR="004F4B2F" w:rsidRDefault="004F4B2F" w:rsidP="00CE6FCF">
      <w:pPr>
        <w:rPr>
          <w:bCs/>
          <w:sz w:val="22"/>
          <w:szCs w:val="22"/>
        </w:rPr>
      </w:pPr>
    </w:p>
    <w:p w14:paraId="111B88D5" w14:textId="77777777" w:rsidR="00694456" w:rsidRDefault="00694456" w:rsidP="00CE6FCF">
      <w:pPr>
        <w:rPr>
          <w:bCs/>
          <w:sz w:val="22"/>
          <w:szCs w:val="22"/>
        </w:rPr>
      </w:pPr>
    </w:p>
    <w:p w14:paraId="596BEE6C" w14:textId="77777777" w:rsidR="00F729EC" w:rsidRDefault="00F729EC" w:rsidP="00CE6FCF">
      <w:pPr>
        <w:rPr>
          <w:bCs/>
          <w:sz w:val="22"/>
          <w:szCs w:val="22"/>
        </w:rPr>
      </w:pPr>
    </w:p>
    <w:p w14:paraId="1CA68E10" w14:textId="77777777" w:rsidR="00F729EC" w:rsidRPr="00F729EC" w:rsidRDefault="00F729EC" w:rsidP="00F729EC">
      <w:pPr>
        <w:rPr>
          <w:sz w:val="22"/>
          <w:szCs w:val="22"/>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6"/>
      </w:tblGrid>
      <w:tr w:rsidR="00F729EC" w:rsidRPr="00AB71AC" w14:paraId="4D8E8F96" w14:textId="77777777" w:rsidTr="00302122">
        <w:trPr>
          <w:trHeight w:val="412"/>
        </w:trPr>
        <w:tc>
          <w:tcPr>
            <w:tcW w:w="15446" w:type="dxa"/>
            <w:shd w:val="clear" w:color="auto" w:fill="auto"/>
          </w:tcPr>
          <w:p w14:paraId="3CA4B3B6" w14:textId="77777777" w:rsidR="004F558A" w:rsidRPr="004F558A" w:rsidRDefault="004F558A" w:rsidP="004F558A">
            <w:pPr>
              <w:spacing w:after="0"/>
              <w:jc w:val="center"/>
              <w:rPr>
                <w:rFonts w:ascii="Arial" w:hAnsi="Arial" w:cs="Tahoma"/>
                <w:b/>
                <w:bCs/>
                <w:sz w:val="20"/>
              </w:rPr>
            </w:pPr>
            <w:r w:rsidRPr="004F558A">
              <w:rPr>
                <w:rFonts w:ascii="Arial" w:hAnsi="Arial" w:cs="Tahoma"/>
                <w:b/>
                <w:bCs/>
                <w:sz w:val="20"/>
              </w:rPr>
              <w:t>AGEA - PROCEDURE DI CONTROLLO PER APPALTI PUBBLICI DI LAVORI, SERVIZI E FORNITURE</w:t>
            </w:r>
          </w:p>
          <w:p w14:paraId="158F13ED" w14:textId="77777777" w:rsidR="004F558A" w:rsidRPr="004F558A" w:rsidRDefault="004F558A" w:rsidP="004F558A">
            <w:pPr>
              <w:spacing w:after="0"/>
              <w:jc w:val="center"/>
              <w:rPr>
                <w:rFonts w:ascii="Arial" w:hAnsi="Arial" w:cs="Tahoma"/>
                <w:b/>
                <w:bCs/>
                <w:sz w:val="20"/>
              </w:rPr>
            </w:pPr>
            <w:r w:rsidRPr="004F558A">
              <w:rPr>
                <w:rFonts w:ascii="Arial" w:hAnsi="Arial" w:cs="Tahoma"/>
                <w:b/>
                <w:bCs/>
                <w:sz w:val="20"/>
              </w:rPr>
              <w:t>(</w:t>
            </w:r>
            <w:proofErr w:type="spellStart"/>
            <w:r w:rsidRPr="004F558A">
              <w:rPr>
                <w:rFonts w:ascii="Arial" w:hAnsi="Arial" w:cs="Tahoma"/>
                <w:b/>
                <w:bCs/>
                <w:sz w:val="20"/>
              </w:rPr>
              <w:t>D.Lgs.</w:t>
            </w:r>
            <w:proofErr w:type="spellEnd"/>
            <w:r w:rsidRPr="004F558A">
              <w:rPr>
                <w:rFonts w:ascii="Arial" w:hAnsi="Arial" w:cs="Tahoma"/>
                <w:b/>
                <w:bCs/>
                <w:sz w:val="20"/>
              </w:rPr>
              <w:t xml:space="preserve"> 31 marzo 2023, n. 36 e </w:t>
            </w:r>
            <w:proofErr w:type="spellStart"/>
            <w:r w:rsidRPr="004F558A">
              <w:rPr>
                <w:rFonts w:ascii="Arial" w:hAnsi="Arial" w:cs="Tahoma"/>
                <w:b/>
                <w:bCs/>
                <w:sz w:val="20"/>
              </w:rPr>
              <w:t>s.m.i.</w:t>
            </w:r>
            <w:proofErr w:type="spellEnd"/>
            <w:r w:rsidRPr="004F558A">
              <w:rPr>
                <w:rFonts w:ascii="Arial" w:hAnsi="Arial" w:cs="Tahoma"/>
                <w:b/>
                <w:bCs/>
                <w:sz w:val="20"/>
              </w:rPr>
              <w:t>)</w:t>
            </w:r>
          </w:p>
          <w:p w14:paraId="2CFC3787" w14:textId="77777777" w:rsidR="004F558A" w:rsidRPr="004F558A" w:rsidRDefault="004F558A" w:rsidP="004F558A">
            <w:pPr>
              <w:spacing w:after="0"/>
              <w:jc w:val="center"/>
              <w:rPr>
                <w:rFonts w:ascii="Arial" w:hAnsi="Arial" w:cs="Tahoma"/>
                <w:b/>
                <w:bCs/>
                <w:sz w:val="20"/>
              </w:rPr>
            </w:pPr>
          </w:p>
          <w:p w14:paraId="62EAF402" w14:textId="77777777" w:rsidR="004F558A" w:rsidRDefault="004F558A" w:rsidP="004F558A">
            <w:pPr>
              <w:spacing w:after="0"/>
              <w:jc w:val="center"/>
              <w:rPr>
                <w:rFonts w:ascii="Arial" w:hAnsi="Arial" w:cs="Tahoma"/>
                <w:sz w:val="20"/>
              </w:rPr>
            </w:pPr>
            <w:r w:rsidRPr="004F558A">
              <w:rPr>
                <w:rFonts w:ascii="Arial" w:hAnsi="Arial" w:cs="Tahoma"/>
                <w:sz w:val="20"/>
              </w:rPr>
              <w:t>Criteri per l’applicazione delle riduzioni ed esclusioni per mancato rispetto delle regole sugli appalti pubblici (</w:t>
            </w:r>
            <w:proofErr w:type="spellStart"/>
            <w:r w:rsidRPr="004F558A">
              <w:rPr>
                <w:rFonts w:ascii="Arial" w:hAnsi="Arial" w:cs="Tahoma"/>
                <w:sz w:val="20"/>
              </w:rPr>
              <w:t>D.Lgs.</w:t>
            </w:r>
            <w:proofErr w:type="spellEnd"/>
            <w:r w:rsidRPr="004F558A">
              <w:rPr>
                <w:rFonts w:ascii="Arial" w:hAnsi="Arial" w:cs="Tahoma"/>
                <w:sz w:val="20"/>
              </w:rPr>
              <w:t xml:space="preserve"> 17 marzo 2023 n. 42, art. 16) in coerenza con le linee guida contenute nell’allegato della decisione C (2019) 3452 </w:t>
            </w:r>
            <w:proofErr w:type="spellStart"/>
            <w:r w:rsidRPr="004F558A">
              <w:rPr>
                <w:rFonts w:ascii="Arial" w:hAnsi="Arial" w:cs="Tahoma"/>
                <w:i/>
                <w:iCs/>
                <w:sz w:val="20"/>
              </w:rPr>
              <w:t>final</w:t>
            </w:r>
            <w:proofErr w:type="spellEnd"/>
            <w:r w:rsidRPr="004F558A">
              <w:rPr>
                <w:rFonts w:ascii="Arial" w:hAnsi="Arial" w:cs="Tahoma"/>
                <w:i/>
                <w:iCs/>
                <w:sz w:val="20"/>
              </w:rPr>
              <w:t xml:space="preserve"> </w:t>
            </w:r>
            <w:r w:rsidRPr="004F558A">
              <w:rPr>
                <w:rFonts w:ascii="Arial" w:hAnsi="Arial" w:cs="Tahoma"/>
                <w:sz w:val="20"/>
              </w:rPr>
              <w:t>del 14 maggio 2019</w:t>
            </w:r>
          </w:p>
          <w:p w14:paraId="6A9FD2E1" w14:textId="77777777" w:rsidR="004F558A" w:rsidRPr="004F558A" w:rsidRDefault="004F558A" w:rsidP="004F558A">
            <w:pPr>
              <w:spacing w:after="0"/>
              <w:jc w:val="center"/>
              <w:rPr>
                <w:rFonts w:ascii="Arial" w:hAnsi="Arial" w:cs="Tahoma"/>
                <w:sz w:val="20"/>
              </w:rPr>
            </w:pPr>
          </w:p>
          <w:p w14:paraId="1069FFFF" w14:textId="672D4A26" w:rsidR="00F729EC" w:rsidRPr="00AB71AC" w:rsidRDefault="00F729EC" w:rsidP="004F558A">
            <w:pPr>
              <w:pStyle w:val="Titolo1"/>
              <w:jc w:val="center"/>
            </w:pPr>
            <w:bookmarkStart w:id="9" w:name="_Toc166171028"/>
            <w:r w:rsidRPr="004F558A">
              <w:rPr>
                <w:rFonts w:ascii="Arial" w:eastAsia="Cambria" w:hAnsi="Arial" w:cs="Tahoma"/>
                <w:b w:val="0"/>
                <w:bCs w:val="0"/>
                <w:color w:val="auto"/>
                <w:sz w:val="24"/>
                <w:lang w:val="it-IT" w:eastAsia="en-US"/>
              </w:rPr>
              <w:t>CHECK LIST 6 – MERCATI ELETTRONICI</w:t>
            </w:r>
            <w:bookmarkEnd w:id="9"/>
          </w:p>
        </w:tc>
      </w:tr>
    </w:tbl>
    <w:p w14:paraId="71273EF0" w14:textId="77777777" w:rsidR="00F729EC" w:rsidRPr="00F729EC" w:rsidRDefault="00F729EC" w:rsidP="00F729EC">
      <w:pPr>
        <w:rPr>
          <w:sz w:val="22"/>
          <w:szCs w:val="22"/>
        </w:rPr>
      </w:pPr>
    </w:p>
    <w:p w14:paraId="09A6680A" w14:textId="77777777" w:rsidR="00F729EC" w:rsidRPr="00F729EC" w:rsidRDefault="00F729EC" w:rsidP="00F729EC">
      <w:pPr>
        <w:rPr>
          <w:sz w:val="22"/>
          <w:szCs w:val="22"/>
        </w:rPr>
      </w:pPr>
    </w:p>
    <w:p w14:paraId="4FF1FC02" w14:textId="77777777" w:rsidR="00F729EC" w:rsidRPr="00F729EC" w:rsidRDefault="00F729EC" w:rsidP="00F729EC">
      <w:pPr>
        <w:rPr>
          <w:sz w:val="22"/>
          <w:szCs w:val="22"/>
        </w:rPr>
      </w:pPr>
    </w:p>
    <w:p w14:paraId="115DB14C" w14:textId="77777777" w:rsidR="00F729EC" w:rsidRPr="00F729EC" w:rsidRDefault="00F729EC" w:rsidP="00F729EC">
      <w:pPr>
        <w:rPr>
          <w:sz w:val="22"/>
          <w:szCs w:val="22"/>
        </w:rPr>
      </w:pPr>
    </w:p>
    <w:p w14:paraId="5267588C" w14:textId="77777777" w:rsidR="00F729EC" w:rsidRPr="00F729EC" w:rsidRDefault="00F729EC" w:rsidP="00F729EC">
      <w:pPr>
        <w:rPr>
          <w:sz w:val="22"/>
          <w:szCs w:val="22"/>
        </w:rPr>
      </w:pPr>
    </w:p>
    <w:p w14:paraId="61BCC594" w14:textId="77777777" w:rsidR="00F729EC" w:rsidRPr="00F729EC" w:rsidRDefault="00F729EC" w:rsidP="00F729EC">
      <w:pPr>
        <w:rPr>
          <w:sz w:val="22"/>
          <w:szCs w:val="22"/>
        </w:rPr>
      </w:pPr>
    </w:p>
    <w:p w14:paraId="21F4ACFD" w14:textId="77777777" w:rsidR="00F729EC" w:rsidRPr="00F729EC" w:rsidRDefault="00F729EC" w:rsidP="00F729EC">
      <w:pPr>
        <w:rPr>
          <w:sz w:val="22"/>
          <w:szCs w:val="22"/>
        </w:rPr>
      </w:pPr>
    </w:p>
    <w:p w14:paraId="429D20CE" w14:textId="77777777" w:rsidR="00F729EC" w:rsidRPr="00F729EC" w:rsidRDefault="00F729EC" w:rsidP="00F729EC">
      <w:pPr>
        <w:rPr>
          <w:sz w:val="22"/>
          <w:szCs w:val="22"/>
        </w:rPr>
      </w:pPr>
    </w:p>
    <w:p w14:paraId="156201F8" w14:textId="62871B35" w:rsidR="00F729EC" w:rsidRPr="00F729EC" w:rsidRDefault="00F729EC" w:rsidP="008F2EDB">
      <w:pPr>
        <w:spacing w:after="0"/>
        <w:rPr>
          <w:sz w:val="22"/>
          <w:szCs w:val="22"/>
        </w:rPr>
      </w:pPr>
    </w:p>
    <w:tbl>
      <w:tblPr>
        <w:tblW w:w="5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7"/>
        <w:gridCol w:w="2152"/>
        <w:gridCol w:w="1466"/>
        <w:gridCol w:w="5264"/>
      </w:tblGrid>
      <w:tr w:rsidR="00F729EC" w:rsidRPr="00F729EC" w14:paraId="5F3B8EC9" w14:textId="77777777" w:rsidTr="00302122">
        <w:trPr>
          <w:trHeight w:val="623"/>
          <w:tblHeader/>
        </w:trPr>
        <w:tc>
          <w:tcPr>
            <w:tcW w:w="2114" w:type="pct"/>
            <w:shd w:val="clear" w:color="auto" w:fill="auto"/>
          </w:tcPr>
          <w:p w14:paraId="3630169C" w14:textId="77777777" w:rsidR="00F729EC" w:rsidRPr="00F729EC" w:rsidRDefault="00F729EC" w:rsidP="00575CFC">
            <w:pPr>
              <w:spacing w:after="0"/>
              <w:rPr>
                <w:rFonts w:ascii="Calibri" w:eastAsia="Calibri" w:hAnsi="Calibri"/>
                <w:b/>
                <w:sz w:val="20"/>
                <w:szCs w:val="20"/>
              </w:rPr>
            </w:pPr>
            <w:r w:rsidRPr="00F729EC">
              <w:rPr>
                <w:rFonts w:ascii="Calibri" w:eastAsia="Calibri" w:hAnsi="Calibri"/>
                <w:b/>
                <w:sz w:val="20"/>
                <w:szCs w:val="20"/>
              </w:rPr>
              <w:t>Descrizione</w:t>
            </w:r>
          </w:p>
        </w:tc>
        <w:tc>
          <w:tcPr>
            <w:tcW w:w="699" w:type="pct"/>
            <w:shd w:val="clear" w:color="auto" w:fill="auto"/>
          </w:tcPr>
          <w:p w14:paraId="6DE0270D" w14:textId="77777777" w:rsidR="00F729EC" w:rsidRPr="00F729EC" w:rsidRDefault="00F729EC" w:rsidP="00575CFC">
            <w:pPr>
              <w:spacing w:after="0"/>
              <w:rPr>
                <w:rFonts w:ascii="Calibri" w:eastAsia="Calibri" w:hAnsi="Calibri"/>
                <w:b/>
                <w:sz w:val="20"/>
                <w:szCs w:val="20"/>
              </w:rPr>
            </w:pPr>
            <w:r w:rsidRPr="00F729EC">
              <w:rPr>
                <w:rFonts w:ascii="Calibri" w:eastAsia="Calibri" w:hAnsi="Calibri"/>
                <w:b/>
                <w:sz w:val="20"/>
                <w:szCs w:val="20"/>
              </w:rPr>
              <w:t>Riferimenti normativi</w:t>
            </w:r>
          </w:p>
        </w:tc>
        <w:tc>
          <w:tcPr>
            <w:tcW w:w="476" w:type="pct"/>
            <w:shd w:val="clear" w:color="auto" w:fill="auto"/>
          </w:tcPr>
          <w:p w14:paraId="4B470965"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0"/>
                <w:szCs w:val="20"/>
              </w:rPr>
              <w:t>Rif. codice irregolarità decisione UE</w:t>
            </w:r>
          </w:p>
        </w:tc>
        <w:tc>
          <w:tcPr>
            <w:tcW w:w="1710" w:type="pct"/>
            <w:shd w:val="clear" w:color="auto" w:fill="auto"/>
          </w:tcPr>
          <w:p w14:paraId="7F404247"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0"/>
                <w:szCs w:val="20"/>
              </w:rPr>
              <w:t>% di riduzione applicabile</w:t>
            </w:r>
          </w:p>
        </w:tc>
      </w:tr>
      <w:tr w:rsidR="00F729EC" w:rsidRPr="00F729EC" w14:paraId="60A7B4EF" w14:textId="77777777" w:rsidTr="00302122">
        <w:tc>
          <w:tcPr>
            <w:tcW w:w="2114" w:type="pct"/>
            <w:shd w:val="clear" w:color="auto" w:fill="auto"/>
          </w:tcPr>
          <w:p w14:paraId="0AE18B91" w14:textId="77777777" w:rsidR="00F729EC" w:rsidRPr="004F558A" w:rsidRDefault="00F729EC" w:rsidP="008C0984">
            <w:pPr>
              <w:spacing w:after="0"/>
              <w:jc w:val="both"/>
              <w:rPr>
                <w:rFonts w:ascii="Calibri" w:eastAsia="Calibri" w:hAnsi="Calibri" w:cs="Calibri"/>
                <w:b/>
                <w:sz w:val="22"/>
                <w:szCs w:val="22"/>
              </w:rPr>
            </w:pPr>
            <w:r w:rsidRPr="004F558A">
              <w:rPr>
                <w:rFonts w:ascii="Calibri" w:eastAsia="Calibri" w:hAnsi="Calibri" w:cs="Calibri"/>
                <w:b/>
                <w:sz w:val="22"/>
                <w:szCs w:val="22"/>
              </w:rPr>
              <w:t>1. Valore</w:t>
            </w:r>
          </w:p>
          <w:p w14:paraId="09B3E54A"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1.1. Il valore è pari o superiore alla soglia dei 5.000 euro e inferiore alle soglie dell’articolo 14? (obbligo di ricorrere al mercato elettronico)</w:t>
            </w:r>
          </w:p>
        </w:tc>
        <w:tc>
          <w:tcPr>
            <w:tcW w:w="699" w:type="pct"/>
            <w:shd w:val="clear" w:color="auto" w:fill="auto"/>
          </w:tcPr>
          <w:p w14:paraId="556FF06B" w14:textId="77777777" w:rsidR="00F729EC" w:rsidRPr="00F729EC" w:rsidRDefault="00F729EC" w:rsidP="00575CFC">
            <w:pPr>
              <w:spacing w:after="0"/>
              <w:rPr>
                <w:rFonts w:ascii="Calibri" w:eastAsia="Calibri" w:hAnsi="Calibri"/>
                <w:sz w:val="22"/>
                <w:szCs w:val="22"/>
              </w:rPr>
            </w:pPr>
          </w:p>
          <w:p w14:paraId="42671CFA"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lang w:val="en-US"/>
              </w:rPr>
              <w:t xml:space="preserve">art. 1, comma 450, </w:t>
            </w:r>
            <w:proofErr w:type="spellStart"/>
            <w:r w:rsidRPr="00F729EC">
              <w:rPr>
                <w:rFonts w:ascii="Calibri" w:eastAsia="Calibri" w:hAnsi="Calibri"/>
                <w:sz w:val="22"/>
                <w:szCs w:val="22"/>
                <w:lang w:val="en-US"/>
              </w:rPr>
              <w:t>l.n</w:t>
            </w:r>
            <w:proofErr w:type="spellEnd"/>
            <w:r w:rsidRPr="00F729EC">
              <w:rPr>
                <w:rFonts w:ascii="Calibri" w:eastAsia="Calibri" w:hAnsi="Calibri"/>
                <w:sz w:val="22"/>
                <w:szCs w:val="22"/>
                <w:lang w:val="en-US"/>
              </w:rPr>
              <w:t>. 296/2006</w:t>
            </w:r>
          </w:p>
        </w:tc>
        <w:tc>
          <w:tcPr>
            <w:tcW w:w="476" w:type="pct"/>
            <w:shd w:val="clear" w:color="auto" w:fill="auto"/>
          </w:tcPr>
          <w:p w14:paraId="08CF7013"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190B46CC"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violazione della regola di utilizzare il mercato elettronico in mancanza dei presupposti che ne consentono la deroga</w:t>
            </w:r>
          </w:p>
        </w:tc>
      </w:tr>
      <w:tr w:rsidR="00F729EC" w:rsidRPr="00F729EC" w14:paraId="3DA41330" w14:textId="77777777" w:rsidTr="00302122">
        <w:tc>
          <w:tcPr>
            <w:tcW w:w="2114" w:type="pct"/>
            <w:shd w:val="clear" w:color="auto" w:fill="auto"/>
          </w:tcPr>
          <w:p w14:paraId="1CD510D7"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1.2. Il valore è inferiore ai 5.000 euro? (facoltà di ricorrere al mercato elettronico)</w:t>
            </w:r>
          </w:p>
        </w:tc>
        <w:tc>
          <w:tcPr>
            <w:tcW w:w="699" w:type="pct"/>
            <w:shd w:val="clear" w:color="auto" w:fill="auto"/>
          </w:tcPr>
          <w:p w14:paraId="34F3BDAE"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lang w:val="en-US"/>
              </w:rPr>
              <w:t xml:space="preserve">art. 1, comma 450, </w:t>
            </w:r>
            <w:proofErr w:type="spellStart"/>
            <w:r w:rsidRPr="00F729EC">
              <w:rPr>
                <w:rFonts w:ascii="Calibri" w:eastAsia="Calibri" w:hAnsi="Calibri"/>
                <w:sz w:val="22"/>
                <w:szCs w:val="22"/>
                <w:lang w:val="en-US"/>
              </w:rPr>
              <w:t>l.n</w:t>
            </w:r>
            <w:proofErr w:type="spellEnd"/>
            <w:r w:rsidRPr="00F729EC">
              <w:rPr>
                <w:rFonts w:ascii="Calibri" w:eastAsia="Calibri" w:hAnsi="Calibri"/>
                <w:sz w:val="22"/>
                <w:szCs w:val="22"/>
                <w:lang w:val="en-US"/>
              </w:rPr>
              <w:t>. 296/2006</w:t>
            </w:r>
          </w:p>
        </w:tc>
        <w:tc>
          <w:tcPr>
            <w:tcW w:w="476" w:type="pct"/>
            <w:shd w:val="clear" w:color="auto" w:fill="auto"/>
          </w:tcPr>
          <w:p w14:paraId="05C0912F"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478E6ACD" w14:textId="77777777" w:rsidR="00F729EC" w:rsidRPr="00F729EC" w:rsidRDefault="00F729EC" w:rsidP="008C0984">
            <w:pPr>
              <w:spacing w:after="0"/>
              <w:jc w:val="both"/>
              <w:rPr>
                <w:rFonts w:ascii="Calibri" w:eastAsia="Calibri" w:hAnsi="Calibri"/>
                <w:b/>
                <w:sz w:val="22"/>
                <w:szCs w:val="22"/>
              </w:rPr>
            </w:pPr>
          </w:p>
        </w:tc>
      </w:tr>
      <w:tr w:rsidR="00F729EC" w:rsidRPr="00F729EC" w14:paraId="04DAC49C" w14:textId="77777777" w:rsidTr="00302122">
        <w:tc>
          <w:tcPr>
            <w:tcW w:w="2114" w:type="pct"/>
            <w:shd w:val="clear" w:color="auto" w:fill="auto"/>
          </w:tcPr>
          <w:p w14:paraId="5A80F4AC" w14:textId="77777777" w:rsidR="00F729EC" w:rsidRPr="004F558A" w:rsidRDefault="00F729EC" w:rsidP="008C0984">
            <w:pPr>
              <w:spacing w:after="0"/>
              <w:jc w:val="both"/>
              <w:rPr>
                <w:rFonts w:ascii="Calibri" w:eastAsia="Calibri" w:hAnsi="Calibri" w:cs="Calibri"/>
                <w:b/>
                <w:sz w:val="22"/>
                <w:szCs w:val="22"/>
              </w:rPr>
            </w:pPr>
            <w:r w:rsidRPr="004F558A">
              <w:rPr>
                <w:rFonts w:ascii="Calibri" w:eastAsia="Calibri" w:hAnsi="Calibri" w:cs="Calibri"/>
                <w:b/>
                <w:sz w:val="22"/>
                <w:szCs w:val="22"/>
              </w:rPr>
              <w:t>2. Regole tecniche</w:t>
            </w:r>
          </w:p>
          <w:p w14:paraId="20375B54"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 xml:space="preserve">2.1. Il gestore, il titolare e la piattaforma sono conformi alle regole tecniche prescritte? </w:t>
            </w:r>
          </w:p>
        </w:tc>
        <w:tc>
          <w:tcPr>
            <w:tcW w:w="699" w:type="pct"/>
            <w:shd w:val="clear" w:color="auto" w:fill="auto"/>
          </w:tcPr>
          <w:p w14:paraId="06B76E2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26, commi 1 e 2</w:t>
            </w:r>
          </w:p>
          <w:p w14:paraId="4608757A"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Provvedimento AGID 137/2023 (Requisiti tecnici e modalità di certificazione delle Piattaforme di approvvigionamento digitale)</w:t>
            </w:r>
          </w:p>
          <w:p w14:paraId="4D8F9778" w14:textId="77777777" w:rsidR="00F729EC" w:rsidRPr="00F729EC" w:rsidRDefault="00F729EC" w:rsidP="00575CFC">
            <w:pPr>
              <w:spacing w:after="0"/>
              <w:rPr>
                <w:rFonts w:ascii="Calibri" w:eastAsia="Calibri" w:hAnsi="Calibri"/>
                <w:sz w:val="22"/>
                <w:szCs w:val="22"/>
              </w:rPr>
            </w:pPr>
          </w:p>
        </w:tc>
        <w:tc>
          <w:tcPr>
            <w:tcW w:w="476" w:type="pct"/>
            <w:shd w:val="clear" w:color="auto" w:fill="auto"/>
          </w:tcPr>
          <w:p w14:paraId="18B2C1BE"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8</w:t>
            </w:r>
          </w:p>
        </w:tc>
        <w:tc>
          <w:tcPr>
            <w:tcW w:w="1710" w:type="pct"/>
            <w:shd w:val="clear" w:color="auto" w:fill="auto"/>
          </w:tcPr>
          <w:p w14:paraId="1CBF6620" w14:textId="77777777" w:rsidR="00F729EC" w:rsidRPr="00F729EC" w:rsidRDefault="00F729EC" w:rsidP="00302122">
            <w:pPr>
              <w:spacing w:after="0"/>
              <w:jc w:val="both"/>
              <w:rPr>
                <w:rFonts w:ascii="Calibri" w:eastAsia="Calibri" w:hAnsi="Calibri"/>
                <w:b/>
                <w:sz w:val="22"/>
                <w:szCs w:val="22"/>
              </w:rPr>
            </w:pPr>
            <w:r w:rsidRPr="00F729EC">
              <w:rPr>
                <w:rFonts w:ascii="Calibri" w:eastAsia="Calibri" w:hAnsi="Calibri"/>
                <w:b/>
                <w:sz w:val="22"/>
                <w:szCs w:val="22"/>
              </w:rPr>
              <w:t>10% Se le procedure specifiche per l’approvvigionamento elettronico aggregato non sono state eseguite, come stabilito nella normativa applicabile con effetto deterrente per i potenziali offerenti</w:t>
            </w:r>
          </w:p>
          <w:p w14:paraId="75BD93C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 non conformità ha portato all’aggiudicazione di un contratto relativo ad un appalto diverso da quello che avrebbe dovuto essere assegnato</w:t>
            </w:r>
            <w:r w:rsidRPr="00F729EC">
              <w:rPr>
                <w:rFonts w:ascii="Calibri" w:eastAsia="Calibri" w:hAnsi="Calibri"/>
                <w:bCs/>
                <w:strike/>
                <w:sz w:val="22"/>
                <w:szCs w:val="22"/>
              </w:rPr>
              <w:t xml:space="preserve"> </w:t>
            </w:r>
          </w:p>
        </w:tc>
      </w:tr>
      <w:tr w:rsidR="00F729EC" w:rsidRPr="00F729EC" w14:paraId="10B915F1" w14:textId="77777777" w:rsidTr="00302122">
        <w:tc>
          <w:tcPr>
            <w:tcW w:w="2114" w:type="pct"/>
            <w:shd w:val="clear" w:color="auto" w:fill="auto"/>
          </w:tcPr>
          <w:p w14:paraId="57B558A1" w14:textId="77777777" w:rsidR="00F729EC" w:rsidRPr="004F558A" w:rsidRDefault="00F729EC" w:rsidP="008C0984">
            <w:pPr>
              <w:spacing w:after="0"/>
              <w:jc w:val="both"/>
              <w:rPr>
                <w:rFonts w:ascii="Calibri" w:eastAsia="Calibri" w:hAnsi="Calibri" w:cs="Calibri"/>
                <w:b/>
                <w:sz w:val="22"/>
                <w:szCs w:val="22"/>
              </w:rPr>
            </w:pPr>
            <w:r w:rsidRPr="004F558A">
              <w:rPr>
                <w:rFonts w:ascii="Calibri" w:eastAsia="Calibri" w:hAnsi="Calibri" w:cs="Calibri"/>
                <w:b/>
                <w:sz w:val="22"/>
                <w:szCs w:val="22"/>
              </w:rPr>
              <w:t>3. Comunicazioni e documenti</w:t>
            </w:r>
          </w:p>
          <w:p w14:paraId="63160F06"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3.1. Tutte le comunicazioni effettuate dal soggetto aggiudicatore e dal fornitore sono state effettuate utilizzando il Sistema, l’Area Comunicazioni o le altre sezioni del Sistema tramite le quali vengono fornite informazioni agli utenti?</w:t>
            </w:r>
          </w:p>
        </w:tc>
        <w:tc>
          <w:tcPr>
            <w:tcW w:w="699" w:type="pct"/>
            <w:shd w:val="clear" w:color="auto" w:fill="auto"/>
          </w:tcPr>
          <w:p w14:paraId="604B40A7"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16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41FC40F3"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16</w:t>
            </w:r>
          </w:p>
        </w:tc>
        <w:tc>
          <w:tcPr>
            <w:tcW w:w="1710" w:type="pct"/>
            <w:shd w:val="clear" w:color="auto" w:fill="auto"/>
          </w:tcPr>
          <w:p w14:paraId="055494E7"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difetto totale</w:t>
            </w:r>
          </w:p>
          <w:p w14:paraId="18E1279B"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in caso di difetto parziale</w:t>
            </w:r>
          </w:p>
        </w:tc>
      </w:tr>
      <w:tr w:rsidR="00F729EC" w:rsidRPr="00F729EC" w14:paraId="79623E00" w14:textId="77777777" w:rsidTr="00302122">
        <w:tc>
          <w:tcPr>
            <w:tcW w:w="2114" w:type="pct"/>
            <w:shd w:val="clear" w:color="auto" w:fill="auto"/>
          </w:tcPr>
          <w:p w14:paraId="278B6D9C" w14:textId="77777777" w:rsidR="00F729EC" w:rsidRPr="004F558A" w:rsidRDefault="00F729EC" w:rsidP="008C0984">
            <w:pPr>
              <w:spacing w:after="0"/>
              <w:jc w:val="both"/>
              <w:rPr>
                <w:rFonts w:ascii="Calibri" w:eastAsia="Calibri" w:hAnsi="Calibri" w:cs="Calibri"/>
                <w:b/>
                <w:sz w:val="22"/>
                <w:szCs w:val="22"/>
              </w:rPr>
            </w:pPr>
            <w:r w:rsidRPr="004F558A">
              <w:rPr>
                <w:rFonts w:ascii="Calibri" w:eastAsia="Calibri" w:hAnsi="Calibri" w:cs="Calibri"/>
                <w:sz w:val="22"/>
                <w:szCs w:val="22"/>
              </w:rPr>
              <w:t>3.2. Tutti gli atti e i documenti relativi alla procedura sono stati archiviati e conservati?</w:t>
            </w:r>
          </w:p>
        </w:tc>
        <w:tc>
          <w:tcPr>
            <w:tcW w:w="699" w:type="pct"/>
            <w:shd w:val="clear" w:color="auto" w:fill="auto"/>
          </w:tcPr>
          <w:p w14:paraId="2AF8AFD9"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19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217ED7D3"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16</w:t>
            </w:r>
          </w:p>
        </w:tc>
        <w:tc>
          <w:tcPr>
            <w:tcW w:w="1710" w:type="pct"/>
            <w:shd w:val="clear" w:color="auto" w:fill="auto"/>
          </w:tcPr>
          <w:p w14:paraId="1A2A71C7"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difetto totale</w:t>
            </w:r>
          </w:p>
          <w:p w14:paraId="695B94A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in caso di difetto parziale</w:t>
            </w:r>
          </w:p>
        </w:tc>
      </w:tr>
      <w:tr w:rsidR="00F729EC" w:rsidRPr="00F729EC" w14:paraId="6E946829" w14:textId="77777777" w:rsidTr="00302122">
        <w:tc>
          <w:tcPr>
            <w:tcW w:w="2114" w:type="pct"/>
            <w:shd w:val="clear" w:color="auto" w:fill="auto"/>
          </w:tcPr>
          <w:p w14:paraId="48F191D1" w14:textId="77777777" w:rsidR="00F729EC" w:rsidRPr="004F558A" w:rsidRDefault="00F729EC" w:rsidP="008C0984">
            <w:pPr>
              <w:spacing w:after="0"/>
              <w:jc w:val="both"/>
              <w:rPr>
                <w:rFonts w:ascii="Calibri" w:eastAsia="Calibri" w:hAnsi="Calibri" w:cs="Calibri"/>
                <w:b/>
                <w:sz w:val="22"/>
                <w:szCs w:val="22"/>
              </w:rPr>
            </w:pPr>
            <w:r w:rsidRPr="004F558A">
              <w:rPr>
                <w:rFonts w:ascii="Calibri" w:eastAsia="Calibri" w:hAnsi="Calibri" w:cs="Calibri"/>
                <w:b/>
                <w:sz w:val="22"/>
                <w:szCs w:val="22"/>
              </w:rPr>
              <w:t>4. Abilitazione del fornitore</w:t>
            </w:r>
          </w:p>
          <w:p w14:paraId="7673D6AA"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L’acquisto non è stato effettuato in pendenza di una sospensione, oppure a seguito di annullamento o revoca dell’abilitazione, o dopo l’invio della richiesta di disabilitazione o cancellazione a carico del fornitore?</w:t>
            </w:r>
          </w:p>
        </w:tc>
        <w:tc>
          <w:tcPr>
            <w:tcW w:w="699" w:type="pct"/>
            <w:shd w:val="clear" w:color="auto" w:fill="auto"/>
          </w:tcPr>
          <w:p w14:paraId="54FF2C7F" w14:textId="77777777" w:rsidR="00F729EC" w:rsidRPr="00F729EC" w:rsidRDefault="00F729EC" w:rsidP="00575CFC">
            <w:pPr>
              <w:spacing w:after="0"/>
              <w:rPr>
                <w:rFonts w:ascii="Calibri" w:eastAsia="Calibri" w:hAnsi="Calibri"/>
                <w:sz w:val="22"/>
                <w:szCs w:val="22"/>
                <w:lang w:val="en-US"/>
              </w:rPr>
            </w:pPr>
            <w:proofErr w:type="spellStart"/>
            <w:r w:rsidRPr="00F729EC">
              <w:rPr>
                <w:rFonts w:ascii="Calibri" w:eastAsia="Calibri" w:hAnsi="Calibri"/>
                <w:sz w:val="22"/>
                <w:szCs w:val="22"/>
                <w:lang w:val="en-US"/>
              </w:rPr>
              <w:t>Artt</w:t>
            </w:r>
            <w:proofErr w:type="spellEnd"/>
            <w:r w:rsidRPr="00F729EC">
              <w:rPr>
                <w:rFonts w:ascii="Calibri" w:eastAsia="Calibri" w:hAnsi="Calibri"/>
                <w:sz w:val="22"/>
                <w:szCs w:val="22"/>
                <w:lang w:val="en-US"/>
              </w:rPr>
              <w:t xml:space="preserve">. 29-31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5C5ADDF9"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2502917E"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aggiudicazione a un soggetto privo dei requisiti</w:t>
            </w:r>
          </w:p>
        </w:tc>
      </w:tr>
      <w:tr w:rsidR="00F729EC" w:rsidRPr="00F729EC" w14:paraId="7AFD1EE2" w14:textId="77777777" w:rsidTr="00302122">
        <w:tc>
          <w:tcPr>
            <w:tcW w:w="2114" w:type="pct"/>
            <w:shd w:val="clear" w:color="auto" w:fill="auto"/>
          </w:tcPr>
          <w:p w14:paraId="4E6CE17B" w14:textId="77777777" w:rsidR="00F729EC" w:rsidRPr="004F558A" w:rsidRDefault="00F729EC" w:rsidP="008C0984">
            <w:pPr>
              <w:spacing w:after="0"/>
              <w:jc w:val="both"/>
              <w:rPr>
                <w:rFonts w:ascii="Calibri" w:eastAsia="Calibri" w:hAnsi="Calibri" w:cs="Calibri"/>
                <w:b/>
                <w:sz w:val="22"/>
                <w:szCs w:val="22"/>
              </w:rPr>
            </w:pPr>
            <w:r w:rsidRPr="004F558A">
              <w:rPr>
                <w:rFonts w:ascii="Calibri" w:eastAsia="Calibri" w:hAnsi="Calibri" w:cs="Calibri"/>
                <w:b/>
                <w:sz w:val="22"/>
                <w:szCs w:val="22"/>
              </w:rPr>
              <w:t>5. Procedura di affidamento</w:t>
            </w:r>
          </w:p>
          <w:p w14:paraId="42131DCD"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5.1. Quale procedura di affidamento è stata seguita?</w:t>
            </w:r>
          </w:p>
          <w:p w14:paraId="726B0D72"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1) Procedura di acquisto a catalogo</w:t>
            </w:r>
          </w:p>
          <w:p w14:paraId="0FEFD5AA" w14:textId="77777777" w:rsidR="00F729EC" w:rsidRPr="004F558A" w:rsidRDefault="00F729EC" w:rsidP="008C0984">
            <w:pPr>
              <w:spacing w:before="60" w:after="60"/>
              <w:jc w:val="both"/>
              <w:rPr>
                <w:rFonts w:ascii="Calibri" w:eastAsia="Calibri" w:hAnsi="Calibri" w:cs="Calibri"/>
                <w:sz w:val="22"/>
                <w:szCs w:val="22"/>
              </w:rPr>
            </w:pPr>
            <w:r w:rsidRPr="004F558A">
              <w:rPr>
                <w:rFonts w:ascii="Calibri" w:eastAsia="Calibri" w:hAnsi="Calibri" w:cs="Calibri"/>
                <w:sz w:val="22"/>
                <w:szCs w:val="22"/>
              </w:rPr>
              <w:lastRenderedPageBreak/>
              <w:t>□ Sì</w:t>
            </w:r>
          </w:p>
          <w:p w14:paraId="7EE488FC" w14:textId="77777777" w:rsidR="00F729EC" w:rsidRPr="004F558A" w:rsidRDefault="00F729EC" w:rsidP="008C0984">
            <w:pPr>
              <w:spacing w:before="60" w:after="60"/>
              <w:jc w:val="both"/>
              <w:rPr>
                <w:rFonts w:ascii="Calibri" w:eastAsia="Calibri" w:hAnsi="Calibri" w:cs="Calibri"/>
                <w:sz w:val="22"/>
                <w:szCs w:val="22"/>
              </w:rPr>
            </w:pPr>
            <w:r w:rsidRPr="004F558A">
              <w:rPr>
                <w:rFonts w:ascii="Calibri" w:eastAsia="Calibri" w:hAnsi="Calibri" w:cs="Calibri"/>
                <w:sz w:val="22"/>
                <w:szCs w:val="22"/>
              </w:rPr>
              <w:t>□ No</w:t>
            </w:r>
          </w:p>
          <w:p w14:paraId="20682E86"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2) Richiesta di offerta (RDO) a inviti o aperta</w:t>
            </w:r>
          </w:p>
          <w:p w14:paraId="57CD91A3"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 Sì</w:t>
            </w:r>
          </w:p>
          <w:p w14:paraId="0458F495"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 No</w:t>
            </w:r>
          </w:p>
          <w:p w14:paraId="63ABADDA"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3) Trattativa diretta (TD)</w:t>
            </w:r>
          </w:p>
          <w:p w14:paraId="4C39671A"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 Sì</w:t>
            </w:r>
          </w:p>
          <w:p w14:paraId="5135214B" w14:textId="77777777" w:rsidR="00F729EC" w:rsidRPr="004F558A" w:rsidRDefault="00F729EC" w:rsidP="008C0984">
            <w:pPr>
              <w:spacing w:after="0"/>
              <w:jc w:val="both"/>
              <w:rPr>
                <w:rFonts w:ascii="Calibri" w:eastAsia="Calibri" w:hAnsi="Calibri" w:cs="Calibri"/>
                <w:sz w:val="22"/>
                <w:szCs w:val="22"/>
              </w:rPr>
            </w:pPr>
            <w:r w:rsidRPr="004F558A">
              <w:rPr>
                <w:rFonts w:ascii="Calibri" w:eastAsia="Calibri" w:hAnsi="Calibri" w:cs="Calibri"/>
                <w:sz w:val="22"/>
                <w:szCs w:val="22"/>
              </w:rPr>
              <w:t>□ No</w:t>
            </w:r>
          </w:p>
        </w:tc>
        <w:tc>
          <w:tcPr>
            <w:tcW w:w="699" w:type="pct"/>
            <w:shd w:val="clear" w:color="auto" w:fill="auto"/>
          </w:tcPr>
          <w:p w14:paraId="7E4B13B5"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lastRenderedPageBreak/>
              <w:t xml:space="preserve">Art. 38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21400250"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2FA57EC5" w14:textId="77777777" w:rsidR="00F729EC" w:rsidRPr="00F729EC" w:rsidRDefault="00F729EC" w:rsidP="00575CFC">
            <w:pPr>
              <w:spacing w:after="0"/>
              <w:rPr>
                <w:rFonts w:ascii="Calibri" w:eastAsia="Calibri" w:hAnsi="Calibri"/>
                <w:b/>
                <w:sz w:val="22"/>
                <w:szCs w:val="22"/>
              </w:rPr>
            </w:pPr>
          </w:p>
        </w:tc>
      </w:tr>
      <w:tr w:rsidR="00F729EC" w:rsidRPr="00F729EC" w14:paraId="5E6B89A0" w14:textId="77777777" w:rsidTr="00302122">
        <w:tc>
          <w:tcPr>
            <w:tcW w:w="2114" w:type="pct"/>
            <w:shd w:val="clear" w:color="auto" w:fill="auto"/>
          </w:tcPr>
          <w:p w14:paraId="5B96C3B4"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5.2. Nel caso di acquisto a catalogo o di trattativa diretta sono stati prima richiesti preventivi? (facoltativo)</w:t>
            </w:r>
          </w:p>
        </w:tc>
        <w:tc>
          <w:tcPr>
            <w:tcW w:w="699" w:type="pct"/>
            <w:shd w:val="clear" w:color="auto" w:fill="auto"/>
          </w:tcPr>
          <w:p w14:paraId="41DEB71E"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40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 </w:t>
            </w:r>
          </w:p>
        </w:tc>
        <w:tc>
          <w:tcPr>
            <w:tcW w:w="476" w:type="pct"/>
            <w:shd w:val="clear" w:color="auto" w:fill="auto"/>
          </w:tcPr>
          <w:p w14:paraId="1823D4DD"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31A9E965" w14:textId="77777777" w:rsidR="00F729EC" w:rsidRPr="00F729EC" w:rsidRDefault="00F729EC" w:rsidP="00575CFC">
            <w:pPr>
              <w:spacing w:after="0"/>
              <w:rPr>
                <w:rFonts w:ascii="Calibri" w:eastAsia="Calibri" w:hAnsi="Calibri"/>
                <w:b/>
                <w:sz w:val="22"/>
                <w:szCs w:val="22"/>
              </w:rPr>
            </w:pPr>
          </w:p>
        </w:tc>
      </w:tr>
      <w:tr w:rsidR="00F729EC" w:rsidRPr="00F729EC" w14:paraId="4460DD54" w14:textId="77777777" w:rsidTr="00302122">
        <w:tc>
          <w:tcPr>
            <w:tcW w:w="2114" w:type="pct"/>
            <w:shd w:val="clear" w:color="auto" w:fill="auto"/>
          </w:tcPr>
          <w:p w14:paraId="5E8BB955"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5.3. Nel caso di affidamento di lavori d’importo pari o superiore a 1 milione di euro e fino alle soglie di cui all’articolo 14 è stata svolta una RDO aperta? (obbligatorio)</w:t>
            </w:r>
          </w:p>
        </w:tc>
        <w:tc>
          <w:tcPr>
            <w:tcW w:w="699" w:type="pct"/>
            <w:shd w:val="clear" w:color="auto" w:fill="auto"/>
          </w:tcPr>
          <w:p w14:paraId="3151D589"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38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2B79B293"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76C48804"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in caso di impiego di una procedura diversa</w:t>
            </w:r>
          </w:p>
          <w:p w14:paraId="6CA300C1"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 in caso di vizio parziale</w:t>
            </w:r>
          </w:p>
        </w:tc>
      </w:tr>
      <w:tr w:rsidR="00F729EC" w:rsidRPr="00F729EC" w14:paraId="7F6CCA12" w14:textId="77777777" w:rsidTr="00302122">
        <w:tc>
          <w:tcPr>
            <w:tcW w:w="2114" w:type="pct"/>
            <w:shd w:val="clear" w:color="auto" w:fill="auto"/>
          </w:tcPr>
          <w:p w14:paraId="5317CB09"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5.4. Sono stati assolti gli adempimenti pubblicitari sugli esiti della procedura?</w:t>
            </w:r>
          </w:p>
        </w:tc>
        <w:tc>
          <w:tcPr>
            <w:tcW w:w="699" w:type="pct"/>
            <w:shd w:val="clear" w:color="auto" w:fill="auto"/>
          </w:tcPr>
          <w:p w14:paraId="52D50B35"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54 Regolamento E-</w:t>
            </w:r>
            <w:r w:rsidR="008C0984">
              <w:rPr>
                <w:rFonts w:ascii="Calibri" w:eastAsia="Calibri" w:hAnsi="Calibri"/>
                <w:sz w:val="22"/>
                <w:szCs w:val="22"/>
              </w:rPr>
              <w:t xml:space="preserve"> </w:t>
            </w:r>
            <w:r w:rsidRPr="00F729EC">
              <w:rPr>
                <w:rFonts w:ascii="Calibri" w:eastAsia="Calibri" w:hAnsi="Calibri"/>
                <w:sz w:val="22"/>
                <w:szCs w:val="22"/>
              </w:rPr>
              <w:t xml:space="preserve">Art. 50 </w:t>
            </w:r>
          </w:p>
        </w:tc>
        <w:tc>
          <w:tcPr>
            <w:tcW w:w="476" w:type="pct"/>
            <w:shd w:val="clear" w:color="auto" w:fill="auto"/>
          </w:tcPr>
          <w:p w14:paraId="521BE285"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12CDE23C"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w:t>
            </w:r>
          </w:p>
        </w:tc>
      </w:tr>
      <w:tr w:rsidR="00F729EC" w:rsidRPr="00F729EC" w14:paraId="07B274F5" w14:textId="77777777" w:rsidTr="00302122">
        <w:tc>
          <w:tcPr>
            <w:tcW w:w="2114" w:type="pct"/>
            <w:shd w:val="clear" w:color="auto" w:fill="auto"/>
          </w:tcPr>
          <w:p w14:paraId="0B91102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6. Acquisto a catalogo</w:t>
            </w:r>
          </w:p>
          <w:p w14:paraId="572636BC"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6.1. Il documento di acquisto è completo, regolare e firmato digitalmente?</w:t>
            </w:r>
          </w:p>
        </w:tc>
        <w:tc>
          <w:tcPr>
            <w:tcW w:w="699" w:type="pct"/>
            <w:shd w:val="clear" w:color="auto" w:fill="auto"/>
          </w:tcPr>
          <w:p w14:paraId="700EA076"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39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7C2ECAB8"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2A23FECA"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w:t>
            </w:r>
          </w:p>
          <w:p w14:paraId="41F24E4B" w14:textId="77777777" w:rsidR="00F729EC" w:rsidRPr="00F729EC" w:rsidRDefault="00F729EC" w:rsidP="00575CFC">
            <w:pPr>
              <w:spacing w:after="0"/>
              <w:jc w:val="both"/>
              <w:rPr>
                <w:rFonts w:ascii="Calibri" w:eastAsia="Calibri" w:hAnsi="Calibri"/>
                <w:b/>
                <w:sz w:val="22"/>
                <w:szCs w:val="22"/>
              </w:rPr>
            </w:pPr>
          </w:p>
        </w:tc>
      </w:tr>
      <w:tr w:rsidR="00F729EC" w:rsidRPr="00F729EC" w14:paraId="14D25F9D" w14:textId="77777777" w:rsidTr="00302122">
        <w:tc>
          <w:tcPr>
            <w:tcW w:w="2114" w:type="pct"/>
            <w:shd w:val="clear" w:color="auto" w:fill="auto"/>
          </w:tcPr>
          <w:p w14:paraId="643D8915"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6.2. Il documento di acquisto è stato caricato a sistema?</w:t>
            </w:r>
          </w:p>
        </w:tc>
        <w:tc>
          <w:tcPr>
            <w:tcW w:w="699" w:type="pct"/>
            <w:shd w:val="clear" w:color="auto" w:fill="auto"/>
          </w:tcPr>
          <w:p w14:paraId="27C0DFAB"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39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2D517252"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289B8D68"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w:t>
            </w:r>
          </w:p>
          <w:p w14:paraId="728C8B8C" w14:textId="77777777" w:rsidR="00F729EC" w:rsidRPr="00F729EC" w:rsidRDefault="00F729EC" w:rsidP="00575CFC">
            <w:pPr>
              <w:spacing w:after="0"/>
              <w:jc w:val="both"/>
              <w:rPr>
                <w:rFonts w:ascii="Calibri" w:eastAsia="Calibri" w:hAnsi="Calibri"/>
                <w:b/>
                <w:sz w:val="22"/>
                <w:szCs w:val="22"/>
              </w:rPr>
            </w:pPr>
          </w:p>
        </w:tc>
      </w:tr>
      <w:tr w:rsidR="00F729EC" w:rsidRPr="00F729EC" w14:paraId="3B0D832C" w14:textId="77777777" w:rsidTr="00302122">
        <w:tc>
          <w:tcPr>
            <w:tcW w:w="2114" w:type="pct"/>
            <w:shd w:val="clear" w:color="auto" w:fill="auto"/>
          </w:tcPr>
          <w:p w14:paraId="65AAD749"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6.3. Il contratto è presente nel sistema o è stato comunque fornito?</w:t>
            </w:r>
          </w:p>
        </w:tc>
        <w:tc>
          <w:tcPr>
            <w:tcW w:w="699" w:type="pct"/>
            <w:shd w:val="clear" w:color="auto" w:fill="auto"/>
          </w:tcPr>
          <w:p w14:paraId="6611EFC6"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54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59285A1E"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7C160CE8"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w:t>
            </w:r>
          </w:p>
          <w:p w14:paraId="74FA2294" w14:textId="77777777" w:rsidR="00F729EC" w:rsidRPr="00F729EC" w:rsidRDefault="00F729EC" w:rsidP="00575CFC">
            <w:pPr>
              <w:spacing w:after="0"/>
              <w:jc w:val="both"/>
              <w:rPr>
                <w:rFonts w:ascii="Calibri" w:eastAsia="Calibri" w:hAnsi="Calibri"/>
                <w:b/>
                <w:sz w:val="22"/>
                <w:szCs w:val="22"/>
              </w:rPr>
            </w:pPr>
          </w:p>
        </w:tc>
      </w:tr>
      <w:tr w:rsidR="00F729EC" w:rsidRPr="00F729EC" w14:paraId="4A2B61D3" w14:textId="77777777" w:rsidTr="00302122">
        <w:tc>
          <w:tcPr>
            <w:tcW w:w="2114" w:type="pct"/>
            <w:shd w:val="clear" w:color="auto" w:fill="auto"/>
          </w:tcPr>
          <w:p w14:paraId="106E0F1F"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6.4. L’offerta e l’ordine sono conformi alle condizioni contenute nel Catalogo (lotto minimo di Prodotti/Servizi ordinabili, importo minimo di consegna, area di consegna, eventuale disponibilità minima garantita, insussistenza di situazioni di inadempimento nei confronti del fornitore)?</w:t>
            </w:r>
          </w:p>
        </w:tc>
        <w:tc>
          <w:tcPr>
            <w:tcW w:w="699" w:type="pct"/>
            <w:shd w:val="clear" w:color="auto" w:fill="auto"/>
          </w:tcPr>
          <w:p w14:paraId="6946CD75"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33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5C45005B"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14, 15</w:t>
            </w:r>
          </w:p>
        </w:tc>
        <w:tc>
          <w:tcPr>
            <w:tcW w:w="1710" w:type="pct"/>
            <w:shd w:val="clear" w:color="auto" w:fill="auto"/>
          </w:tcPr>
          <w:p w14:paraId="5E2B90C1"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485D12F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lastRenderedPageBreak/>
              <w:t>10% se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35AD087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nei due casi di cui sopra con aggiuntivo effetto discriminatorio (sulla base di ingiustificate preferenze nazionali/regionali /locali), costituiscono grave irregolarità</w:t>
            </w:r>
          </w:p>
        </w:tc>
      </w:tr>
      <w:tr w:rsidR="00F729EC" w:rsidRPr="00F729EC" w14:paraId="7162B109" w14:textId="77777777" w:rsidTr="00302122">
        <w:tc>
          <w:tcPr>
            <w:tcW w:w="2114" w:type="pct"/>
            <w:shd w:val="clear" w:color="auto" w:fill="auto"/>
          </w:tcPr>
          <w:p w14:paraId="7D54C140"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lastRenderedPageBreak/>
              <w:t>6.5. Sono stati verificati i requisiti dell’aggiudicatario?</w:t>
            </w:r>
          </w:p>
          <w:p w14:paraId="3786C024"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N.B. L’Operatore Economico può rispondere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699" w:type="pct"/>
            <w:shd w:val="clear" w:color="auto" w:fill="auto"/>
          </w:tcPr>
          <w:p w14:paraId="478603B6"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Art. 52</w:t>
            </w:r>
          </w:p>
        </w:tc>
        <w:tc>
          <w:tcPr>
            <w:tcW w:w="476" w:type="pct"/>
            <w:shd w:val="clear" w:color="auto" w:fill="auto"/>
          </w:tcPr>
          <w:p w14:paraId="7B4946C3"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452CAB63"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in caso di mancata verifica</w:t>
            </w:r>
          </w:p>
          <w:p w14:paraId="5DB7DB3E"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 in caso di verifica parziale</w:t>
            </w:r>
          </w:p>
        </w:tc>
      </w:tr>
      <w:tr w:rsidR="00F729EC" w:rsidRPr="00F729EC" w14:paraId="11567A2B" w14:textId="77777777" w:rsidTr="00302122">
        <w:tc>
          <w:tcPr>
            <w:tcW w:w="2114" w:type="pct"/>
            <w:shd w:val="clear" w:color="auto" w:fill="auto"/>
          </w:tcPr>
          <w:p w14:paraId="722EAC77"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7. RDO</w:t>
            </w:r>
          </w:p>
          <w:p w14:paraId="039B375D"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7.1. La RDO è stata aperta o a inviti?</w:t>
            </w:r>
          </w:p>
          <w:p w14:paraId="74A78E13"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 Aperta (solo nel caso di lavori pari o superiore a 1 milione di euro e inferiori alle soglie dell’art. 14)</w:t>
            </w:r>
          </w:p>
          <w:p w14:paraId="5B025DF2"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 A inviti</w:t>
            </w:r>
          </w:p>
          <w:p w14:paraId="04DAEE40"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Nel caso d’inviti, specificare il numero, le modalità d’individuazione degli invitati e verificare il rispetto del principio di rotazione</w:t>
            </w:r>
          </w:p>
        </w:tc>
        <w:tc>
          <w:tcPr>
            <w:tcW w:w="699" w:type="pct"/>
            <w:shd w:val="clear" w:color="auto" w:fill="auto"/>
          </w:tcPr>
          <w:p w14:paraId="5DF2BEDA"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Artt. 38 e 41 Regolamento E-P</w:t>
            </w:r>
          </w:p>
        </w:tc>
        <w:tc>
          <w:tcPr>
            <w:tcW w:w="476" w:type="pct"/>
            <w:shd w:val="clear" w:color="auto" w:fill="auto"/>
          </w:tcPr>
          <w:p w14:paraId="4490947A"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799CD9A5" w14:textId="77777777" w:rsidR="00F729EC" w:rsidRPr="00F729EC" w:rsidRDefault="00F729EC" w:rsidP="00575CFC">
            <w:pPr>
              <w:spacing w:after="0"/>
              <w:rPr>
                <w:rFonts w:ascii="Calibri" w:eastAsia="Calibri" w:hAnsi="Calibri"/>
                <w:b/>
                <w:sz w:val="22"/>
                <w:szCs w:val="22"/>
              </w:rPr>
            </w:pPr>
          </w:p>
        </w:tc>
      </w:tr>
      <w:tr w:rsidR="00F729EC" w:rsidRPr="00F729EC" w14:paraId="028B4FD4" w14:textId="77777777" w:rsidTr="00302122">
        <w:tc>
          <w:tcPr>
            <w:tcW w:w="2114" w:type="pct"/>
            <w:shd w:val="clear" w:color="auto" w:fill="auto"/>
          </w:tcPr>
          <w:p w14:paraId="3D997466"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7.2. Il documento di richiesta dell’offerta è regolare e conforme al contenuto prescritto?</w:t>
            </w:r>
          </w:p>
        </w:tc>
        <w:tc>
          <w:tcPr>
            <w:tcW w:w="699" w:type="pct"/>
            <w:shd w:val="clear" w:color="auto" w:fill="auto"/>
          </w:tcPr>
          <w:p w14:paraId="43135069"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41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5700A070"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9</w:t>
            </w:r>
          </w:p>
        </w:tc>
        <w:tc>
          <w:tcPr>
            <w:tcW w:w="1710" w:type="pct"/>
            <w:shd w:val="clear" w:color="auto" w:fill="auto"/>
          </w:tcPr>
          <w:p w14:paraId="4E17CFCA"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w:t>
            </w:r>
          </w:p>
        </w:tc>
      </w:tr>
      <w:tr w:rsidR="00F729EC" w:rsidRPr="00F729EC" w14:paraId="7CEBCA5E" w14:textId="77777777" w:rsidTr="00302122">
        <w:tc>
          <w:tcPr>
            <w:tcW w:w="2114" w:type="pct"/>
            <w:shd w:val="clear" w:color="auto" w:fill="auto"/>
          </w:tcPr>
          <w:p w14:paraId="35822A85"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7.3. L’offerta è tempestiva, completa e regolare?</w:t>
            </w:r>
          </w:p>
        </w:tc>
        <w:tc>
          <w:tcPr>
            <w:tcW w:w="699" w:type="pct"/>
            <w:shd w:val="clear" w:color="auto" w:fill="auto"/>
          </w:tcPr>
          <w:p w14:paraId="5DA5F421"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42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42936F3A"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4, 5</w:t>
            </w:r>
          </w:p>
        </w:tc>
        <w:tc>
          <w:tcPr>
            <w:tcW w:w="1710" w:type="pct"/>
            <w:shd w:val="clear" w:color="auto" w:fill="auto"/>
          </w:tcPr>
          <w:p w14:paraId="2D1EEAB9"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se la riduzione dei termini stabiliti dalle direttive è maggiore o uguale al 85% o il termine è uguale/inferiore a 5 giorni.</w:t>
            </w:r>
          </w:p>
          <w:p w14:paraId="161F8F3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lastRenderedPageBreak/>
              <w:t>25% se la riduzione dei termini stabiliti dalle direttive è maggiore o uguale al 50% (ma inferiore all'85%).</w:t>
            </w:r>
          </w:p>
          <w:p w14:paraId="53C5891E"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la riduzione dei termini stabiliti dalle direttive è maggiore o uguale al 30% (ma inferiore al 50%) oppure se i limiti di tempo non sono stati estesi in caso di significative modifiche apportate ai documenti di gara.</w:t>
            </w:r>
          </w:p>
          <w:p w14:paraId="5C2A2BD3"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5% se la riduzione dei termini stabiliti dalle direttive è inferiore al 30%.</w:t>
            </w:r>
          </w:p>
          <w:p w14:paraId="58E0150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il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279332B7"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5% se il tempo per gli operatori economici (potenziali offerenti/candidati) per ottenere la documentazione di gara è ridotto ma la riduzione è inferiore al 80% dei termini per la ricezione delle offerte, in linea con le disposizioni pertinenti.</w:t>
            </w:r>
          </w:p>
          <w:p w14:paraId="550D5E69"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il tempo per gli operatori economici (potenziali offerenti/candidati) per ottenere la documentazione di gara è uguale o inferiore a 5 giorni o qualora l'amministrazione aggiudicatrice non abbia offerto a tutti per via elettronica, l'accesso libero, diretto, completo e gratuito ai documenti di gara, come istituito dall'articolo 53, della direttiva 2014/24/UE, questo è una grave irregolarità.</w:t>
            </w:r>
          </w:p>
        </w:tc>
      </w:tr>
      <w:tr w:rsidR="00F729EC" w:rsidRPr="00F729EC" w14:paraId="743A6E6F" w14:textId="77777777" w:rsidTr="00302122">
        <w:tc>
          <w:tcPr>
            <w:tcW w:w="2114" w:type="pct"/>
            <w:shd w:val="clear" w:color="auto" w:fill="auto"/>
          </w:tcPr>
          <w:p w14:paraId="7CBF6B63"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7.4. La stazione appaltante ha validamente accettato, nei termini, l’offerta?</w:t>
            </w:r>
          </w:p>
        </w:tc>
        <w:tc>
          <w:tcPr>
            <w:tcW w:w="699" w:type="pct"/>
            <w:shd w:val="clear" w:color="auto" w:fill="auto"/>
          </w:tcPr>
          <w:p w14:paraId="56879CE4"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43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2B9AAE45"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4, 5</w:t>
            </w:r>
          </w:p>
        </w:tc>
        <w:tc>
          <w:tcPr>
            <w:tcW w:w="1710" w:type="pct"/>
            <w:shd w:val="clear" w:color="auto" w:fill="auto"/>
          </w:tcPr>
          <w:p w14:paraId="681C65EE"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se la riduzione dei termini stabiliti dalle direttive è maggiore o uguale al 85% o il termine è uguale/inferiore a 5 giorni.</w:t>
            </w:r>
          </w:p>
          <w:p w14:paraId="247F45A3"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 riduzione dei termini stabiliti dalle direttive è maggiore o uguale al 50% (ma inferiore all'85%).</w:t>
            </w:r>
          </w:p>
          <w:p w14:paraId="419F407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la riduzione dei termini stabiliti dalle direttive è maggiore o uguale al 30% (ma inferiore al 50%) oppure se i limiti di tempo non sono stati estesi in caso di significative modifiche apportate ai documenti di gara.</w:t>
            </w:r>
          </w:p>
          <w:p w14:paraId="15786B80"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5% se la riduzione dei termini stabiliti dalle direttive è inferiore al 30%.</w:t>
            </w:r>
          </w:p>
          <w:p w14:paraId="47C0BA4F"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il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47B83401"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5% se il tempo per gli operatori economici (potenziali offerenti/candidati) per ottenere la documentazione di gara è ridotto ma la riduzione è inferiore al 80% dei termini per la ricezione delle offerte, in linea con le disposizioni pertinenti.</w:t>
            </w:r>
          </w:p>
          <w:p w14:paraId="00AFD2E6"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25% se il tempo per gli operatori economici (potenziali offerenti/candidati) per ottenere la documentazione di gara è uguale o inferiore a 5 giorni o qualora l'amministrazione aggiudicatrice non abbia offerto a tutti per via elettronica, l'accesso libero, diretto, completo e gratuito ai documenti di gara, come istituito </w:t>
            </w:r>
            <w:r w:rsidRPr="00F729EC">
              <w:rPr>
                <w:rFonts w:ascii="Calibri" w:eastAsia="Calibri" w:hAnsi="Calibri"/>
                <w:b/>
                <w:sz w:val="22"/>
                <w:szCs w:val="22"/>
              </w:rPr>
              <w:lastRenderedPageBreak/>
              <w:t>dall'articolo 53, della direttiva 2014/24/UE, questo è una grave irregolarità.</w:t>
            </w:r>
          </w:p>
        </w:tc>
      </w:tr>
      <w:tr w:rsidR="00F729EC" w:rsidRPr="00F729EC" w14:paraId="47818059" w14:textId="77777777" w:rsidTr="00302122">
        <w:tc>
          <w:tcPr>
            <w:tcW w:w="2114" w:type="pct"/>
            <w:shd w:val="clear" w:color="auto" w:fill="auto"/>
          </w:tcPr>
          <w:p w14:paraId="00AB90F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7.5. Il contratto è presente nel sistema o è stato comunque fornito?</w:t>
            </w:r>
          </w:p>
        </w:tc>
        <w:tc>
          <w:tcPr>
            <w:tcW w:w="699" w:type="pct"/>
            <w:shd w:val="clear" w:color="auto" w:fill="auto"/>
          </w:tcPr>
          <w:p w14:paraId="50E4FD51"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54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7BD6DEFF"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16</w:t>
            </w:r>
          </w:p>
        </w:tc>
        <w:tc>
          <w:tcPr>
            <w:tcW w:w="1710" w:type="pct"/>
            <w:shd w:val="clear" w:color="auto" w:fill="auto"/>
          </w:tcPr>
          <w:p w14:paraId="7D35C861"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w:t>
            </w:r>
          </w:p>
          <w:p w14:paraId="1355393C" w14:textId="77777777" w:rsidR="00F729EC" w:rsidRPr="00F729EC" w:rsidRDefault="00F729EC" w:rsidP="00575CFC">
            <w:pPr>
              <w:spacing w:after="0"/>
              <w:jc w:val="both"/>
              <w:rPr>
                <w:rFonts w:ascii="Calibri" w:eastAsia="Calibri" w:hAnsi="Calibri"/>
                <w:b/>
                <w:sz w:val="22"/>
                <w:szCs w:val="22"/>
              </w:rPr>
            </w:pPr>
          </w:p>
        </w:tc>
      </w:tr>
      <w:tr w:rsidR="00F729EC" w:rsidRPr="00F729EC" w14:paraId="086C3C64" w14:textId="77777777" w:rsidTr="00302122">
        <w:tc>
          <w:tcPr>
            <w:tcW w:w="2114" w:type="pct"/>
            <w:shd w:val="clear" w:color="auto" w:fill="auto"/>
          </w:tcPr>
          <w:p w14:paraId="4E25B018"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7.6 Sono stati verificati i requisiti dell’aggiudicatario?</w:t>
            </w:r>
          </w:p>
          <w:p w14:paraId="16E179CA"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 xml:space="preserve">N.B. L’Operatore Economico può rispondere alla RDO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 </w:t>
            </w:r>
          </w:p>
        </w:tc>
        <w:tc>
          <w:tcPr>
            <w:tcW w:w="699" w:type="pct"/>
            <w:shd w:val="clear" w:color="auto" w:fill="auto"/>
          </w:tcPr>
          <w:p w14:paraId="6309F187"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Art. 52</w:t>
            </w:r>
          </w:p>
        </w:tc>
        <w:tc>
          <w:tcPr>
            <w:tcW w:w="476" w:type="pct"/>
            <w:shd w:val="clear" w:color="auto" w:fill="auto"/>
          </w:tcPr>
          <w:p w14:paraId="0F83BC43"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4BD9FF40"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in caso di mancata verifica</w:t>
            </w:r>
          </w:p>
          <w:p w14:paraId="05221AD6"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 in caso di verifica parziale</w:t>
            </w:r>
          </w:p>
        </w:tc>
      </w:tr>
      <w:tr w:rsidR="00F729EC" w:rsidRPr="00F729EC" w14:paraId="3F1498B2" w14:textId="77777777" w:rsidTr="00302122">
        <w:tc>
          <w:tcPr>
            <w:tcW w:w="2114" w:type="pct"/>
            <w:shd w:val="clear" w:color="auto" w:fill="auto"/>
          </w:tcPr>
          <w:p w14:paraId="3B558818"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8. Trattativa diretta</w:t>
            </w:r>
          </w:p>
          <w:p w14:paraId="5B52CA4C"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 xml:space="preserve">8.1. L’invito alla trattativa diretta è regolare e conforme al contenuto prescritto? </w:t>
            </w:r>
          </w:p>
          <w:p w14:paraId="1227ADB0"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Specificare il numero e il criterio di selezione dei soggetti o del soggetto invitato, anche al fine di verificare il rispetto del principio di rotazione</w:t>
            </w:r>
          </w:p>
        </w:tc>
        <w:tc>
          <w:tcPr>
            <w:tcW w:w="699" w:type="pct"/>
            <w:shd w:val="clear" w:color="auto" w:fill="auto"/>
          </w:tcPr>
          <w:p w14:paraId="173EF7E1"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44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65B83C64"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9</w:t>
            </w:r>
          </w:p>
        </w:tc>
        <w:tc>
          <w:tcPr>
            <w:tcW w:w="1710" w:type="pct"/>
            <w:shd w:val="clear" w:color="auto" w:fill="auto"/>
          </w:tcPr>
          <w:p w14:paraId="67F1B75F"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w:t>
            </w:r>
          </w:p>
        </w:tc>
      </w:tr>
      <w:tr w:rsidR="00F729EC" w:rsidRPr="00F729EC" w14:paraId="65C19E73" w14:textId="77777777" w:rsidTr="00302122">
        <w:tc>
          <w:tcPr>
            <w:tcW w:w="2114" w:type="pct"/>
            <w:shd w:val="clear" w:color="auto" w:fill="auto"/>
          </w:tcPr>
          <w:p w14:paraId="1432AEB2"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8.2. L’offerta è tempestiva, completa e regolare?</w:t>
            </w:r>
          </w:p>
        </w:tc>
        <w:tc>
          <w:tcPr>
            <w:tcW w:w="699" w:type="pct"/>
            <w:shd w:val="clear" w:color="auto" w:fill="auto"/>
          </w:tcPr>
          <w:p w14:paraId="7764A7D2"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44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6B87163A"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4, 5</w:t>
            </w:r>
          </w:p>
        </w:tc>
        <w:tc>
          <w:tcPr>
            <w:tcW w:w="1710" w:type="pct"/>
            <w:shd w:val="clear" w:color="auto" w:fill="auto"/>
          </w:tcPr>
          <w:p w14:paraId="386CA17D" w14:textId="6123B656"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se la riduzione dei termini stabiliti dalle direttive è maggiore o uguale al 85% o il termine è uguale/inferiore a 5 giorni</w:t>
            </w:r>
          </w:p>
          <w:p w14:paraId="3A7BF9F9"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 riduzione dei termini stabiliti dalle direttive è maggiore o uguale al 50% (ma inferiore all'85%).</w:t>
            </w:r>
          </w:p>
          <w:p w14:paraId="41319CD3"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la riduzione dei termini stabiliti dalle direttive è maggiore o uguale al 30% (ma inferiore al 50%) oppure se i limiti di tempo non sono stati estesi in caso di significative modifiche apportate ai documenti di gara.</w:t>
            </w:r>
          </w:p>
          <w:p w14:paraId="275A1C8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5% se la riduzione dei termini stabiliti dalle direttive è inferiore al 30%.</w:t>
            </w:r>
          </w:p>
          <w:p w14:paraId="47061527"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10% se il tempo per gli operatori economici (potenziali offerenti/candidati) per ottenere la documentazione di </w:t>
            </w:r>
            <w:r w:rsidRPr="00F729EC">
              <w:rPr>
                <w:rFonts w:ascii="Calibri" w:eastAsia="Calibri" w:hAnsi="Calibri"/>
                <w:b/>
                <w:sz w:val="22"/>
                <w:szCs w:val="22"/>
              </w:rPr>
              <w:lastRenderedPageBreak/>
              <w:t>gara troppo breve (cioè, inferiore o pari al 50% dei termini per la ricezione delle offerte fissati nei documenti di gara, in linea con le disposizioni pertinenti), creando ostacoli ingiustificati all'apertura degli appalti pubblici alla concorrenza.</w:t>
            </w:r>
          </w:p>
          <w:p w14:paraId="4F666165"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5% se il tempo per gli operatori economici (potenziali offerenti/candidati) per ottenere la documentazione di gara è ridotto ma la riduzione è inferiore al 80% dei termini per la ricezione delle offerte, in linea con le disposizioni pertinenti.</w:t>
            </w:r>
          </w:p>
          <w:p w14:paraId="25B32C92"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il tempo per gli operatori economici (potenziali offerenti/candidati) per ottenere la documentazione di gara è uguale o inferiore a 5 giorni o qualora l'amministrazione aggiudicatrice non abbia offerto a tutti per via elettronica, l'accesso libero, diretto, completo e gratuito ai documenti di gara, come istituito dall'articolo 53, della direttiva 2014/24/UE, questo è una grave irregolarità.</w:t>
            </w:r>
          </w:p>
        </w:tc>
      </w:tr>
      <w:tr w:rsidR="00F729EC" w:rsidRPr="00F729EC" w14:paraId="12CD01DE" w14:textId="77777777" w:rsidTr="00302122">
        <w:tc>
          <w:tcPr>
            <w:tcW w:w="2114" w:type="pct"/>
            <w:shd w:val="clear" w:color="auto" w:fill="auto"/>
          </w:tcPr>
          <w:p w14:paraId="4FE89192"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lastRenderedPageBreak/>
              <w:t>8.3. Il contratto è presente nel sistema o è stato comunque fornito?</w:t>
            </w:r>
          </w:p>
        </w:tc>
        <w:tc>
          <w:tcPr>
            <w:tcW w:w="699" w:type="pct"/>
            <w:shd w:val="clear" w:color="auto" w:fill="auto"/>
          </w:tcPr>
          <w:p w14:paraId="2825682E"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 xml:space="preserve">Art. 54 </w:t>
            </w:r>
            <w:proofErr w:type="spellStart"/>
            <w:r w:rsidRPr="00F729EC">
              <w:rPr>
                <w:rFonts w:ascii="Calibri" w:eastAsia="Calibri" w:hAnsi="Calibri"/>
                <w:sz w:val="22"/>
                <w:szCs w:val="22"/>
                <w:lang w:val="en-US"/>
              </w:rPr>
              <w:t>Regolamento</w:t>
            </w:r>
            <w:proofErr w:type="spellEnd"/>
            <w:r w:rsidRPr="00F729EC">
              <w:rPr>
                <w:rFonts w:ascii="Calibri" w:eastAsia="Calibri" w:hAnsi="Calibri"/>
                <w:sz w:val="22"/>
                <w:szCs w:val="22"/>
                <w:lang w:val="en-US"/>
              </w:rPr>
              <w:t xml:space="preserve"> E-P</w:t>
            </w:r>
          </w:p>
        </w:tc>
        <w:tc>
          <w:tcPr>
            <w:tcW w:w="476" w:type="pct"/>
            <w:shd w:val="clear" w:color="auto" w:fill="auto"/>
          </w:tcPr>
          <w:p w14:paraId="3E1A73E5"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16</w:t>
            </w:r>
          </w:p>
        </w:tc>
        <w:tc>
          <w:tcPr>
            <w:tcW w:w="1710" w:type="pct"/>
            <w:shd w:val="clear" w:color="auto" w:fill="auto"/>
          </w:tcPr>
          <w:p w14:paraId="17DCE119"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w:t>
            </w:r>
          </w:p>
          <w:p w14:paraId="0FB44BCF" w14:textId="77777777" w:rsidR="00F729EC" w:rsidRPr="00F729EC" w:rsidRDefault="00F729EC" w:rsidP="008C0984">
            <w:pPr>
              <w:spacing w:after="0"/>
              <w:jc w:val="both"/>
              <w:rPr>
                <w:rFonts w:ascii="Calibri" w:eastAsia="Calibri" w:hAnsi="Calibri"/>
                <w:b/>
                <w:sz w:val="22"/>
                <w:szCs w:val="22"/>
              </w:rPr>
            </w:pPr>
          </w:p>
        </w:tc>
      </w:tr>
      <w:tr w:rsidR="00F729EC" w:rsidRPr="00F729EC" w14:paraId="11087EE2" w14:textId="77777777" w:rsidTr="00302122">
        <w:tc>
          <w:tcPr>
            <w:tcW w:w="2114" w:type="pct"/>
            <w:shd w:val="clear" w:color="auto" w:fill="auto"/>
          </w:tcPr>
          <w:p w14:paraId="5DCD67EE"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8.4. Sono stati verificati i requisiti dell’aggiudicatario?</w:t>
            </w:r>
          </w:p>
          <w:p w14:paraId="2C18FDD6"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N.B. L’Operatore Economico può rispondere alla richiesta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699" w:type="pct"/>
            <w:shd w:val="clear" w:color="auto" w:fill="auto"/>
          </w:tcPr>
          <w:p w14:paraId="55CED58E" w14:textId="77777777" w:rsidR="00F729EC" w:rsidRPr="00F729EC" w:rsidRDefault="00F729EC" w:rsidP="00575CFC">
            <w:pPr>
              <w:spacing w:after="0"/>
              <w:rPr>
                <w:rFonts w:ascii="Calibri" w:eastAsia="Calibri" w:hAnsi="Calibri"/>
                <w:sz w:val="22"/>
                <w:szCs w:val="22"/>
                <w:lang w:val="en-US"/>
              </w:rPr>
            </w:pPr>
            <w:r w:rsidRPr="00F729EC">
              <w:rPr>
                <w:rFonts w:ascii="Calibri" w:eastAsia="Calibri" w:hAnsi="Calibri"/>
                <w:sz w:val="22"/>
                <w:szCs w:val="22"/>
                <w:lang w:val="en-US"/>
              </w:rPr>
              <w:t>Art. 52</w:t>
            </w:r>
          </w:p>
        </w:tc>
        <w:tc>
          <w:tcPr>
            <w:tcW w:w="476" w:type="pct"/>
            <w:shd w:val="clear" w:color="auto" w:fill="auto"/>
          </w:tcPr>
          <w:p w14:paraId="7AE3881E" w14:textId="77777777" w:rsidR="00F729EC" w:rsidRPr="00F729EC" w:rsidRDefault="00F729EC" w:rsidP="00575CFC">
            <w:pPr>
              <w:spacing w:after="0"/>
              <w:rPr>
                <w:rFonts w:ascii="Calibri" w:eastAsia="Calibri" w:hAnsi="Calibri"/>
                <w:b/>
                <w:sz w:val="22"/>
                <w:szCs w:val="22"/>
              </w:rPr>
            </w:pPr>
          </w:p>
        </w:tc>
        <w:tc>
          <w:tcPr>
            <w:tcW w:w="1710" w:type="pct"/>
            <w:shd w:val="clear" w:color="auto" w:fill="auto"/>
          </w:tcPr>
          <w:p w14:paraId="05E9D772"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mancata verifica</w:t>
            </w:r>
          </w:p>
          <w:p w14:paraId="76FADD4B"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in caso di verifica parziale</w:t>
            </w:r>
          </w:p>
        </w:tc>
      </w:tr>
    </w:tbl>
    <w:p w14:paraId="0DD3FCF4" w14:textId="0FB81E55" w:rsidR="008F2EDB" w:rsidRDefault="008F2EDB">
      <w:pPr>
        <w:spacing w:after="0"/>
        <w:rPr>
          <w:rFonts w:ascii="Calibri" w:eastAsia="Calibri" w:hAnsi="Calibri"/>
          <w:sz w:val="22"/>
          <w:szCs w:val="22"/>
        </w:rPr>
      </w:pPr>
    </w:p>
    <w:p w14:paraId="70A8B4E4" w14:textId="77777777" w:rsidR="00B3620B" w:rsidRDefault="00B3620B" w:rsidP="00F729EC">
      <w:pPr>
        <w:spacing w:line="276" w:lineRule="auto"/>
        <w:rPr>
          <w:rFonts w:ascii="Calibri" w:eastAsia="Calibri" w:hAnsi="Calibri"/>
          <w:sz w:val="22"/>
          <w:szCs w:val="22"/>
        </w:rPr>
      </w:pPr>
    </w:p>
    <w:p w14:paraId="189BE327" w14:textId="77777777" w:rsidR="00B3620B" w:rsidRDefault="00B3620B" w:rsidP="00F729EC">
      <w:pPr>
        <w:spacing w:line="276" w:lineRule="auto"/>
        <w:rPr>
          <w:rFonts w:ascii="Calibri" w:eastAsia="Calibri" w:hAnsi="Calibri"/>
          <w:sz w:val="22"/>
          <w:szCs w:val="22"/>
        </w:rPr>
      </w:pPr>
    </w:p>
    <w:p w14:paraId="42414FB0" w14:textId="77777777" w:rsidR="00B3620B" w:rsidRDefault="00B3620B" w:rsidP="00F729EC">
      <w:pPr>
        <w:spacing w:line="276" w:lineRule="auto"/>
        <w:rPr>
          <w:rFonts w:ascii="Calibri" w:eastAsia="Calibri" w:hAnsi="Calibri"/>
          <w:sz w:val="22"/>
          <w:szCs w:val="22"/>
        </w:rPr>
      </w:pPr>
    </w:p>
    <w:p w14:paraId="5E9AF910" w14:textId="77777777" w:rsidR="00B3620B" w:rsidRDefault="00B3620B" w:rsidP="00F729EC">
      <w:pPr>
        <w:spacing w:line="276" w:lineRule="auto"/>
        <w:rPr>
          <w:rFonts w:ascii="Calibri" w:eastAsia="Calibri" w:hAnsi="Calibri"/>
          <w:sz w:val="22"/>
          <w:szCs w:val="22"/>
        </w:rPr>
      </w:pPr>
    </w:p>
    <w:p w14:paraId="6A01C40B" w14:textId="77777777" w:rsidR="00AB497A" w:rsidRDefault="00AB497A" w:rsidP="00F729EC">
      <w:pPr>
        <w:spacing w:line="276" w:lineRule="auto"/>
        <w:rPr>
          <w:rFonts w:ascii="Calibri" w:eastAsia="Calibri" w:hAnsi="Calibri"/>
          <w:sz w:val="22"/>
          <w:szCs w:val="22"/>
        </w:rPr>
      </w:pPr>
    </w:p>
    <w:p w14:paraId="7A51CAC1" w14:textId="77777777" w:rsidR="00B3620B" w:rsidRPr="00F729EC" w:rsidRDefault="00B3620B" w:rsidP="00F729EC">
      <w:pPr>
        <w:spacing w:line="276" w:lineRule="auto"/>
        <w:rPr>
          <w:rFonts w:ascii="Calibri" w:eastAsia="Calibri" w:hAnsi="Calibri"/>
          <w:sz w:val="22"/>
          <w:szCs w:val="22"/>
        </w:rPr>
      </w:pPr>
    </w:p>
    <w:p w14:paraId="2EDC3631" w14:textId="77777777" w:rsidR="00F729EC" w:rsidRPr="00F729EC" w:rsidRDefault="00F729EC" w:rsidP="00F729EC">
      <w:pPr>
        <w:rPr>
          <w:sz w:val="22"/>
          <w:szCs w:val="22"/>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6"/>
      </w:tblGrid>
      <w:tr w:rsidR="00F729EC" w:rsidRPr="00AB71AC" w14:paraId="3D97ABBF" w14:textId="77777777" w:rsidTr="004F4B2F">
        <w:trPr>
          <w:trHeight w:val="412"/>
        </w:trPr>
        <w:tc>
          <w:tcPr>
            <w:tcW w:w="15446" w:type="dxa"/>
            <w:shd w:val="clear" w:color="auto" w:fill="auto"/>
          </w:tcPr>
          <w:p w14:paraId="5117B4D1" w14:textId="77777777" w:rsidR="008C0984" w:rsidRPr="008C0984" w:rsidRDefault="008C0984" w:rsidP="008C0984">
            <w:pPr>
              <w:spacing w:after="0"/>
              <w:jc w:val="center"/>
              <w:rPr>
                <w:rFonts w:ascii="Arial" w:hAnsi="Arial" w:cs="Tahoma"/>
                <w:b/>
                <w:bCs/>
                <w:sz w:val="20"/>
              </w:rPr>
            </w:pPr>
            <w:r w:rsidRPr="008C0984">
              <w:rPr>
                <w:rFonts w:ascii="Arial" w:hAnsi="Arial" w:cs="Tahoma"/>
                <w:b/>
                <w:bCs/>
                <w:sz w:val="20"/>
              </w:rPr>
              <w:t>AGEA - PROCEDURE DI CONTROLLO PER APPALTI PUBBLICI DI LAVORI, SERVIZI E FORNITURE</w:t>
            </w:r>
          </w:p>
          <w:p w14:paraId="1580868D" w14:textId="77777777" w:rsidR="008C0984" w:rsidRPr="008C0984" w:rsidRDefault="008C0984" w:rsidP="008C0984">
            <w:pPr>
              <w:spacing w:after="0"/>
              <w:jc w:val="center"/>
              <w:rPr>
                <w:rFonts w:ascii="Arial" w:hAnsi="Arial" w:cs="Tahoma"/>
                <w:b/>
                <w:bCs/>
                <w:sz w:val="20"/>
              </w:rPr>
            </w:pPr>
            <w:r w:rsidRPr="008C0984">
              <w:rPr>
                <w:rFonts w:ascii="Arial" w:hAnsi="Arial" w:cs="Tahoma"/>
                <w:b/>
                <w:bCs/>
                <w:sz w:val="20"/>
              </w:rPr>
              <w:t>(</w:t>
            </w:r>
            <w:proofErr w:type="spellStart"/>
            <w:r w:rsidRPr="008C0984">
              <w:rPr>
                <w:rFonts w:ascii="Arial" w:hAnsi="Arial" w:cs="Tahoma"/>
                <w:b/>
                <w:bCs/>
                <w:sz w:val="20"/>
              </w:rPr>
              <w:t>D.Lgs.</w:t>
            </w:r>
            <w:proofErr w:type="spellEnd"/>
            <w:r w:rsidRPr="008C0984">
              <w:rPr>
                <w:rFonts w:ascii="Arial" w:hAnsi="Arial" w:cs="Tahoma"/>
                <w:b/>
                <w:bCs/>
                <w:sz w:val="20"/>
              </w:rPr>
              <w:t xml:space="preserve"> 31 marzo 2023, n. 36 e </w:t>
            </w:r>
            <w:proofErr w:type="spellStart"/>
            <w:r w:rsidRPr="008C0984">
              <w:rPr>
                <w:rFonts w:ascii="Arial" w:hAnsi="Arial" w:cs="Tahoma"/>
                <w:b/>
                <w:bCs/>
                <w:sz w:val="20"/>
              </w:rPr>
              <w:t>s.m.i.</w:t>
            </w:r>
            <w:proofErr w:type="spellEnd"/>
            <w:r w:rsidRPr="008C0984">
              <w:rPr>
                <w:rFonts w:ascii="Arial" w:hAnsi="Arial" w:cs="Tahoma"/>
                <w:b/>
                <w:bCs/>
                <w:sz w:val="20"/>
              </w:rPr>
              <w:t>)</w:t>
            </w:r>
          </w:p>
          <w:p w14:paraId="7EB693C7" w14:textId="77777777" w:rsidR="008C0984" w:rsidRPr="008C0984" w:rsidRDefault="008C0984" w:rsidP="008C0984">
            <w:pPr>
              <w:spacing w:after="0"/>
              <w:jc w:val="center"/>
              <w:rPr>
                <w:rFonts w:ascii="Arial" w:hAnsi="Arial" w:cs="Tahoma"/>
                <w:b/>
                <w:bCs/>
                <w:sz w:val="20"/>
              </w:rPr>
            </w:pPr>
          </w:p>
          <w:p w14:paraId="3D504137" w14:textId="77777777" w:rsidR="008C0984" w:rsidRDefault="008C0984" w:rsidP="008C0984">
            <w:pPr>
              <w:spacing w:after="0"/>
              <w:jc w:val="center"/>
              <w:rPr>
                <w:rFonts w:ascii="Arial" w:hAnsi="Arial" w:cs="Tahoma"/>
                <w:sz w:val="20"/>
              </w:rPr>
            </w:pPr>
            <w:r w:rsidRPr="008C0984">
              <w:rPr>
                <w:rFonts w:ascii="Arial" w:hAnsi="Arial" w:cs="Tahoma"/>
                <w:sz w:val="20"/>
              </w:rPr>
              <w:t>Criteri per l’applicazione delle riduzioni ed esclusioni per mancato rispetto delle regole sugli appalti pubblici (</w:t>
            </w:r>
            <w:proofErr w:type="spellStart"/>
            <w:r w:rsidRPr="008C0984">
              <w:rPr>
                <w:rFonts w:ascii="Arial" w:hAnsi="Arial" w:cs="Tahoma"/>
                <w:sz w:val="20"/>
              </w:rPr>
              <w:t>D.Lgs.</w:t>
            </w:r>
            <w:proofErr w:type="spellEnd"/>
            <w:r w:rsidRPr="008C0984">
              <w:rPr>
                <w:rFonts w:ascii="Arial" w:hAnsi="Arial" w:cs="Tahoma"/>
                <w:sz w:val="20"/>
              </w:rPr>
              <w:t xml:space="preserve"> 17 marzo 2023 n. 42, art. 16) in coerenza con le linee guida contenute nell’allegato della decisione C (2019) 3452 </w:t>
            </w:r>
            <w:proofErr w:type="spellStart"/>
            <w:r w:rsidRPr="008C0984">
              <w:rPr>
                <w:rFonts w:ascii="Arial" w:hAnsi="Arial" w:cs="Tahoma"/>
                <w:i/>
                <w:iCs/>
                <w:sz w:val="20"/>
              </w:rPr>
              <w:t>final</w:t>
            </w:r>
            <w:proofErr w:type="spellEnd"/>
            <w:r w:rsidRPr="008C0984">
              <w:rPr>
                <w:rFonts w:ascii="Arial" w:hAnsi="Arial" w:cs="Tahoma"/>
                <w:i/>
                <w:iCs/>
                <w:sz w:val="20"/>
              </w:rPr>
              <w:t xml:space="preserve"> </w:t>
            </w:r>
            <w:r w:rsidRPr="008C0984">
              <w:rPr>
                <w:rFonts w:ascii="Arial" w:hAnsi="Arial" w:cs="Tahoma"/>
                <w:sz w:val="20"/>
              </w:rPr>
              <w:t>del 14 maggio 2019</w:t>
            </w:r>
          </w:p>
          <w:p w14:paraId="4AE2A1A3" w14:textId="77777777" w:rsidR="008C0984" w:rsidRPr="00150DEA" w:rsidRDefault="008C0984" w:rsidP="008C0984">
            <w:pPr>
              <w:spacing w:after="0"/>
              <w:jc w:val="center"/>
              <w:rPr>
                <w:rFonts w:ascii="Arial" w:hAnsi="Arial" w:cs="Tahoma"/>
                <w:szCs w:val="32"/>
              </w:rPr>
            </w:pPr>
          </w:p>
          <w:p w14:paraId="735FCF11" w14:textId="455B88BB" w:rsidR="00F729EC" w:rsidRPr="00AB71AC" w:rsidRDefault="00F729EC" w:rsidP="00150DEA">
            <w:pPr>
              <w:pStyle w:val="Titolo1"/>
              <w:jc w:val="center"/>
            </w:pPr>
            <w:bookmarkStart w:id="10" w:name="_Toc166171029"/>
            <w:r w:rsidRPr="00150DEA">
              <w:rPr>
                <w:rFonts w:ascii="Arial" w:eastAsia="Cambria" w:hAnsi="Arial" w:cs="Tahoma"/>
                <w:b w:val="0"/>
                <w:bCs w:val="0"/>
                <w:color w:val="auto"/>
                <w:sz w:val="24"/>
                <w:lang w:val="it-IT" w:eastAsia="en-US"/>
              </w:rPr>
              <w:t>CHECK LIST 7 – PROCEDURA APERTA</w:t>
            </w:r>
            <w:bookmarkEnd w:id="10"/>
          </w:p>
        </w:tc>
      </w:tr>
    </w:tbl>
    <w:p w14:paraId="7EA49FDD" w14:textId="77777777" w:rsidR="00F729EC" w:rsidRDefault="00F729EC" w:rsidP="00F729EC">
      <w:pPr>
        <w:rPr>
          <w:sz w:val="22"/>
          <w:szCs w:val="22"/>
        </w:rPr>
      </w:pPr>
    </w:p>
    <w:p w14:paraId="0C95ED8E" w14:textId="77777777" w:rsidR="00B3620B" w:rsidRDefault="00B3620B" w:rsidP="00F729EC">
      <w:pPr>
        <w:rPr>
          <w:sz w:val="22"/>
          <w:szCs w:val="22"/>
        </w:rPr>
      </w:pPr>
    </w:p>
    <w:p w14:paraId="6EC71542" w14:textId="77777777" w:rsidR="00B3620B" w:rsidRDefault="00B3620B" w:rsidP="00F729EC">
      <w:pPr>
        <w:rPr>
          <w:sz w:val="22"/>
          <w:szCs w:val="22"/>
        </w:rPr>
      </w:pPr>
    </w:p>
    <w:p w14:paraId="04FB82F4" w14:textId="4675D230" w:rsidR="00B3620B" w:rsidRPr="00F729EC" w:rsidRDefault="008F2EDB" w:rsidP="008F2EDB">
      <w:pPr>
        <w:spacing w:after="0"/>
        <w:rPr>
          <w:sz w:val="22"/>
          <w:szCs w:val="22"/>
        </w:rPr>
      </w:pPr>
      <w:r>
        <w:rPr>
          <w:sz w:val="22"/>
          <w:szCs w:val="22"/>
        </w:rPr>
        <w:br w:type="page"/>
      </w:r>
    </w:p>
    <w:tbl>
      <w:tblPr>
        <w:tblpPr w:leftFromText="141" w:rightFromText="141" w:vertAnchor="text" w:tblpY="1"/>
        <w:tblOverlap w:val="never"/>
        <w:tblW w:w="5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0"/>
        <w:gridCol w:w="1363"/>
        <w:gridCol w:w="1502"/>
        <w:gridCol w:w="6254"/>
      </w:tblGrid>
      <w:tr w:rsidR="00F729EC" w:rsidRPr="00F729EC" w14:paraId="67197759" w14:textId="77777777" w:rsidTr="00E23F52">
        <w:trPr>
          <w:tblHeader/>
        </w:trPr>
        <w:tc>
          <w:tcPr>
            <w:tcW w:w="2037" w:type="pct"/>
            <w:shd w:val="clear" w:color="auto" w:fill="auto"/>
          </w:tcPr>
          <w:p w14:paraId="3FDB7773" w14:textId="77777777" w:rsidR="00F729EC" w:rsidRPr="00F729EC" w:rsidRDefault="00F729EC" w:rsidP="00575CFC">
            <w:pPr>
              <w:spacing w:after="0"/>
              <w:rPr>
                <w:rFonts w:ascii="Calibri" w:eastAsia="Calibri" w:hAnsi="Calibri"/>
                <w:b/>
                <w:sz w:val="20"/>
                <w:szCs w:val="20"/>
              </w:rPr>
            </w:pPr>
            <w:r w:rsidRPr="00F729EC">
              <w:rPr>
                <w:rFonts w:ascii="Calibri" w:eastAsia="Calibri" w:hAnsi="Calibri"/>
                <w:b/>
                <w:sz w:val="20"/>
                <w:szCs w:val="20"/>
              </w:rPr>
              <w:lastRenderedPageBreak/>
              <w:t>Descrizione</w:t>
            </w:r>
          </w:p>
        </w:tc>
        <w:tc>
          <w:tcPr>
            <w:tcW w:w="443" w:type="pct"/>
            <w:shd w:val="clear" w:color="auto" w:fill="auto"/>
          </w:tcPr>
          <w:p w14:paraId="61824214" w14:textId="77777777" w:rsidR="00F729EC" w:rsidRPr="00F729EC" w:rsidRDefault="00F729EC" w:rsidP="00575CFC">
            <w:pPr>
              <w:spacing w:after="0"/>
              <w:rPr>
                <w:rFonts w:ascii="Calibri" w:eastAsia="Calibri" w:hAnsi="Calibri"/>
                <w:b/>
                <w:sz w:val="20"/>
                <w:szCs w:val="20"/>
              </w:rPr>
            </w:pPr>
            <w:r w:rsidRPr="00F729EC">
              <w:rPr>
                <w:rFonts w:ascii="Calibri" w:eastAsia="Calibri" w:hAnsi="Calibri"/>
                <w:b/>
                <w:sz w:val="20"/>
                <w:szCs w:val="20"/>
              </w:rPr>
              <w:t>Riferimenti normativi</w:t>
            </w:r>
          </w:p>
        </w:tc>
        <w:tc>
          <w:tcPr>
            <w:tcW w:w="488" w:type="pct"/>
            <w:shd w:val="clear" w:color="auto" w:fill="auto"/>
          </w:tcPr>
          <w:p w14:paraId="5D2DE828"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0"/>
                <w:szCs w:val="20"/>
              </w:rPr>
              <w:t>Rif. codice irregolarità decisione UE</w:t>
            </w:r>
          </w:p>
        </w:tc>
        <w:tc>
          <w:tcPr>
            <w:tcW w:w="2032" w:type="pct"/>
            <w:shd w:val="clear" w:color="auto" w:fill="auto"/>
          </w:tcPr>
          <w:p w14:paraId="45304024" w14:textId="77777777" w:rsidR="00F729EC" w:rsidRPr="00F729EC" w:rsidRDefault="00F729EC" w:rsidP="00575CFC">
            <w:pPr>
              <w:spacing w:after="0"/>
              <w:ind w:right="320"/>
              <w:rPr>
                <w:rFonts w:ascii="Calibri" w:eastAsia="Calibri" w:hAnsi="Calibri"/>
                <w:b/>
                <w:sz w:val="20"/>
                <w:szCs w:val="20"/>
              </w:rPr>
            </w:pPr>
            <w:r w:rsidRPr="00F729EC">
              <w:rPr>
                <w:rFonts w:ascii="Calibri" w:eastAsia="Calibri" w:hAnsi="Calibri"/>
                <w:b/>
                <w:sz w:val="20"/>
                <w:szCs w:val="20"/>
              </w:rPr>
              <w:t>% di riduzione applicabile</w:t>
            </w:r>
          </w:p>
        </w:tc>
      </w:tr>
      <w:tr w:rsidR="00F729EC" w:rsidRPr="00F729EC" w14:paraId="2882E274" w14:textId="77777777" w:rsidTr="00E23F52">
        <w:tc>
          <w:tcPr>
            <w:tcW w:w="2037" w:type="pct"/>
            <w:shd w:val="clear" w:color="auto" w:fill="auto"/>
          </w:tcPr>
          <w:p w14:paraId="57047C1B"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 Consultazioni preliminari di mercato</w:t>
            </w:r>
          </w:p>
          <w:p w14:paraId="6219EB6D"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1.1 Sono state svolte, in modo regolare, le consultazioni preliminari di mercato? (facoltativo)</w:t>
            </w:r>
          </w:p>
        </w:tc>
        <w:tc>
          <w:tcPr>
            <w:tcW w:w="443" w:type="pct"/>
            <w:shd w:val="clear" w:color="auto" w:fill="auto"/>
          </w:tcPr>
          <w:p w14:paraId="4BA0814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 xml:space="preserve">Art. 77 </w:t>
            </w:r>
          </w:p>
        </w:tc>
        <w:tc>
          <w:tcPr>
            <w:tcW w:w="488" w:type="pct"/>
            <w:shd w:val="clear" w:color="auto" w:fill="auto"/>
          </w:tcPr>
          <w:p w14:paraId="678CA303" w14:textId="77777777" w:rsidR="00F729EC" w:rsidRPr="00F729EC" w:rsidRDefault="00F729EC" w:rsidP="00575CFC">
            <w:pPr>
              <w:spacing w:after="0"/>
              <w:rPr>
                <w:rFonts w:ascii="Calibri" w:eastAsia="Calibri" w:hAnsi="Calibri"/>
                <w:b/>
                <w:sz w:val="22"/>
                <w:szCs w:val="22"/>
              </w:rPr>
            </w:pPr>
          </w:p>
        </w:tc>
        <w:tc>
          <w:tcPr>
            <w:tcW w:w="2032" w:type="pct"/>
            <w:shd w:val="clear" w:color="auto" w:fill="auto"/>
          </w:tcPr>
          <w:p w14:paraId="19568D99" w14:textId="77777777" w:rsidR="00F729EC" w:rsidRPr="00F729EC" w:rsidRDefault="00F729EC" w:rsidP="00575CFC">
            <w:pPr>
              <w:spacing w:after="0"/>
              <w:rPr>
                <w:rFonts w:ascii="Calibri" w:eastAsia="Calibri" w:hAnsi="Calibri"/>
                <w:b/>
                <w:sz w:val="22"/>
                <w:szCs w:val="22"/>
              </w:rPr>
            </w:pPr>
          </w:p>
        </w:tc>
      </w:tr>
      <w:tr w:rsidR="00F729EC" w:rsidRPr="00F729EC" w14:paraId="28921E6A" w14:textId="77777777" w:rsidTr="00E23F52">
        <w:tc>
          <w:tcPr>
            <w:tcW w:w="2037" w:type="pct"/>
            <w:shd w:val="clear" w:color="auto" w:fill="auto"/>
          </w:tcPr>
          <w:p w14:paraId="403634A3"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 xml:space="preserve">1.2. Qualora siano state svolte le consultazioni preliminari di mercato, la stazione appaltante ha adottato misure adeguate </w:t>
            </w:r>
            <w:r w:rsidR="008C0984" w:rsidRPr="00F729EC">
              <w:rPr>
                <w:rFonts w:ascii="Calibri" w:eastAsia="Calibri" w:hAnsi="Calibri"/>
                <w:sz w:val="22"/>
                <w:szCs w:val="22"/>
              </w:rPr>
              <w:t>a</w:t>
            </w:r>
            <w:r w:rsidRPr="00F729EC">
              <w:rPr>
                <w:rFonts w:ascii="Calibri" w:eastAsia="Calibri" w:hAnsi="Calibri"/>
                <w:sz w:val="22"/>
                <w:szCs w:val="22"/>
              </w:rPr>
              <w:t xml:space="preserve"> garantire la trasparenza e che la concorrenza non sia falsata dalla partecipazione alla gara del candidato o dell'offerente che ha preso parte, a monte, alla consultazione preliminare di mercato?</w:t>
            </w:r>
          </w:p>
        </w:tc>
        <w:tc>
          <w:tcPr>
            <w:tcW w:w="443" w:type="pct"/>
            <w:shd w:val="clear" w:color="auto" w:fill="auto"/>
          </w:tcPr>
          <w:p w14:paraId="7A8E296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 xml:space="preserve">Art. 78 </w:t>
            </w:r>
          </w:p>
        </w:tc>
        <w:tc>
          <w:tcPr>
            <w:tcW w:w="488" w:type="pct"/>
            <w:shd w:val="clear" w:color="auto" w:fill="auto"/>
          </w:tcPr>
          <w:p w14:paraId="3AD74C9B"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18</w:t>
            </w:r>
          </w:p>
        </w:tc>
        <w:tc>
          <w:tcPr>
            <w:tcW w:w="2032" w:type="pct"/>
            <w:shd w:val="clear" w:color="auto" w:fill="auto"/>
          </w:tcPr>
          <w:p w14:paraId="70A29745"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25 %</w:t>
            </w:r>
          </w:p>
        </w:tc>
      </w:tr>
      <w:tr w:rsidR="00F729EC" w:rsidRPr="00F729EC" w14:paraId="25D9DE8A" w14:textId="77777777" w:rsidTr="00E23F52">
        <w:tc>
          <w:tcPr>
            <w:tcW w:w="2037" w:type="pct"/>
            <w:shd w:val="clear" w:color="auto" w:fill="auto"/>
          </w:tcPr>
          <w:p w14:paraId="08A5952A"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 Specifiche tecniche ed etichettature</w:t>
            </w:r>
          </w:p>
          <w:p w14:paraId="535818C4"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2.1. Qualora negli atti di gara siano richieste o previste specifiche tecniche o etichettature, queste sono conformi a quanto prescritto?</w:t>
            </w:r>
          </w:p>
        </w:tc>
        <w:tc>
          <w:tcPr>
            <w:tcW w:w="443" w:type="pct"/>
            <w:shd w:val="clear" w:color="auto" w:fill="auto"/>
          </w:tcPr>
          <w:p w14:paraId="75BAECFE"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Artt. 79-80</w:t>
            </w:r>
          </w:p>
          <w:p w14:paraId="1F22CBA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II.5</w:t>
            </w:r>
          </w:p>
        </w:tc>
        <w:tc>
          <w:tcPr>
            <w:tcW w:w="488" w:type="pct"/>
            <w:shd w:val="clear" w:color="auto" w:fill="auto"/>
          </w:tcPr>
          <w:p w14:paraId="14EB976B"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9, 10, 11 e 14</w:t>
            </w:r>
          </w:p>
        </w:tc>
        <w:tc>
          <w:tcPr>
            <w:tcW w:w="2032" w:type="pct"/>
            <w:shd w:val="clear" w:color="auto" w:fill="auto"/>
          </w:tcPr>
          <w:p w14:paraId="2D1C9DDE"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in caso di mancata pubblicazione delle specifiche tecniche.</w:t>
            </w:r>
          </w:p>
          <w:p w14:paraId="3DE117C1"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in caso di adozione di specifiche tecniche discriminatorie adottate sulla base di preferenze ingiustificate nazionali, regionali o locali.</w:t>
            </w:r>
          </w:p>
          <w:p w14:paraId="7F59133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in caso di adozione di specifiche tecniche non discriminatorie ma che causano accesso limitato per gli operatori economici.</w:t>
            </w:r>
          </w:p>
          <w:p w14:paraId="1743F9FB"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in caso di specifiche tecniche modificate dopo l'apertura delle offerte o applicate in modo non corretto.</w:t>
            </w:r>
          </w:p>
        </w:tc>
      </w:tr>
      <w:tr w:rsidR="00F729EC" w:rsidRPr="00F729EC" w14:paraId="66A0CDD0" w14:textId="77777777" w:rsidTr="00E23F52">
        <w:tc>
          <w:tcPr>
            <w:tcW w:w="2037" w:type="pct"/>
            <w:shd w:val="clear" w:color="auto" w:fill="auto"/>
          </w:tcPr>
          <w:p w14:paraId="323B0B22"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3. Avviso di </w:t>
            </w:r>
            <w:proofErr w:type="spellStart"/>
            <w:r w:rsidRPr="00F729EC">
              <w:rPr>
                <w:rFonts w:ascii="Calibri" w:eastAsia="Calibri" w:hAnsi="Calibri"/>
                <w:b/>
                <w:sz w:val="22"/>
                <w:szCs w:val="22"/>
              </w:rPr>
              <w:t>pre</w:t>
            </w:r>
            <w:proofErr w:type="spellEnd"/>
            <w:r w:rsidRPr="00F729EC">
              <w:rPr>
                <w:rFonts w:ascii="Calibri" w:eastAsia="Calibri" w:hAnsi="Calibri"/>
                <w:b/>
                <w:sz w:val="22"/>
                <w:szCs w:val="22"/>
              </w:rPr>
              <w:t>-informazione</w:t>
            </w:r>
          </w:p>
          <w:p w14:paraId="1E26D745"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 xml:space="preserve">3.1. Della procedura è stata data notizia nell’avviso di </w:t>
            </w:r>
            <w:proofErr w:type="spellStart"/>
            <w:r w:rsidRPr="00F729EC">
              <w:rPr>
                <w:rFonts w:ascii="Calibri" w:eastAsia="Calibri" w:hAnsi="Calibri"/>
                <w:sz w:val="22"/>
                <w:szCs w:val="22"/>
              </w:rPr>
              <w:t>pre</w:t>
            </w:r>
            <w:proofErr w:type="spellEnd"/>
            <w:r w:rsidRPr="00F729EC">
              <w:rPr>
                <w:rFonts w:ascii="Calibri" w:eastAsia="Calibri" w:hAnsi="Calibri"/>
                <w:sz w:val="22"/>
                <w:szCs w:val="22"/>
              </w:rPr>
              <w:t>-informazione dell’anno precedente, in conformità alle norme sulla relativa pubblicazione?</w:t>
            </w:r>
          </w:p>
        </w:tc>
        <w:tc>
          <w:tcPr>
            <w:tcW w:w="443" w:type="pct"/>
            <w:shd w:val="clear" w:color="auto" w:fill="auto"/>
          </w:tcPr>
          <w:p w14:paraId="531D2338" w14:textId="77777777" w:rsidR="00F729EC" w:rsidRPr="00F729EC" w:rsidRDefault="00F729EC" w:rsidP="00575CFC">
            <w:pPr>
              <w:spacing w:after="0"/>
              <w:rPr>
                <w:rFonts w:ascii="Calibri" w:eastAsia="Calibri" w:hAnsi="Calibri"/>
                <w:sz w:val="22"/>
                <w:szCs w:val="22"/>
              </w:rPr>
            </w:pPr>
          </w:p>
        </w:tc>
        <w:tc>
          <w:tcPr>
            <w:tcW w:w="488" w:type="pct"/>
            <w:shd w:val="clear" w:color="auto" w:fill="auto"/>
          </w:tcPr>
          <w:p w14:paraId="1FDCFB2E"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w:t>
            </w:r>
          </w:p>
        </w:tc>
        <w:tc>
          <w:tcPr>
            <w:tcW w:w="2032" w:type="pct"/>
            <w:shd w:val="clear" w:color="auto" w:fill="auto"/>
          </w:tcPr>
          <w:p w14:paraId="4A66D907" w14:textId="63994B98"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in caso di mancanza di avviso preinformazione o nel caso in cui risultino violati i principi di equivalenza, di effettività e parità di trattamento nella procedura</w:t>
            </w:r>
          </w:p>
        </w:tc>
      </w:tr>
      <w:tr w:rsidR="00F729EC" w:rsidRPr="00F729EC" w14:paraId="019F9AD1" w14:textId="77777777" w:rsidTr="008C0984">
        <w:trPr>
          <w:trHeight w:val="1925"/>
        </w:trPr>
        <w:tc>
          <w:tcPr>
            <w:tcW w:w="2037" w:type="pct"/>
            <w:shd w:val="clear" w:color="auto" w:fill="auto"/>
          </w:tcPr>
          <w:p w14:paraId="42049076"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 xml:space="preserve">3.2. L’avviso di </w:t>
            </w:r>
            <w:proofErr w:type="spellStart"/>
            <w:r w:rsidRPr="00F729EC">
              <w:rPr>
                <w:rFonts w:ascii="Calibri" w:eastAsia="Calibri" w:hAnsi="Calibri"/>
                <w:sz w:val="22"/>
                <w:szCs w:val="22"/>
              </w:rPr>
              <w:t>pre</w:t>
            </w:r>
            <w:proofErr w:type="spellEnd"/>
            <w:r w:rsidRPr="00F729EC">
              <w:rPr>
                <w:rFonts w:ascii="Calibri" w:eastAsia="Calibri" w:hAnsi="Calibri"/>
                <w:sz w:val="22"/>
                <w:szCs w:val="22"/>
              </w:rPr>
              <w:t>-informazione è conforme ai contenuti prescritti?</w:t>
            </w:r>
          </w:p>
        </w:tc>
        <w:tc>
          <w:tcPr>
            <w:tcW w:w="443" w:type="pct"/>
            <w:shd w:val="clear" w:color="auto" w:fill="auto"/>
          </w:tcPr>
          <w:p w14:paraId="4426C7EC"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81</w:t>
            </w:r>
          </w:p>
          <w:p w14:paraId="1ED08666"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II.6, Parte I, lettera A, lettera B, sezione B.1 e sezione B.2</w:t>
            </w:r>
          </w:p>
        </w:tc>
        <w:tc>
          <w:tcPr>
            <w:tcW w:w="488" w:type="pct"/>
            <w:shd w:val="clear" w:color="auto" w:fill="auto"/>
          </w:tcPr>
          <w:p w14:paraId="40C0AC7B"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9</w:t>
            </w:r>
          </w:p>
        </w:tc>
        <w:tc>
          <w:tcPr>
            <w:tcW w:w="2032" w:type="pct"/>
            <w:shd w:val="clear" w:color="auto" w:fill="auto"/>
          </w:tcPr>
          <w:p w14:paraId="3AA5B1B7"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 xml:space="preserve">10% </w:t>
            </w:r>
          </w:p>
        </w:tc>
      </w:tr>
      <w:tr w:rsidR="00F729EC" w:rsidRPr="00F729EC" w14:paraId="6A6C09B8" w14:textId="77777777" w:rsidTr="00E23F52">
        <w:tc>
          <w:tcPr>
            <w:tcW w:w="2037" w:type="pct"/>
            <w:shd w:val="clear" w:color="auto" w:fill="auto"/>
          </w:tcPr>
          <w:p w14:paraId="6302F587"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 xml:space="preserve">3.3. L’avviso di </w:t>
            </w:r>
            <w:proofErr w:type="spellStart"/>
            <w:r w:rsidRPr="00F729EC">
              <w:rPr>
                <w:rFonts w:ascii="Calibri" w:eastAsia="Calibri" w:hAnsi="Calibri"/>
                <w:sz w:val="22"/>
                <w:szCs w:val="22"/>
              </w:rPr>
              <w:t>pre</w:t>
            </w:r>
            <w:proofErr w:type="spellEnd"/>
            <w:r w:rsidRPr="00F729EC">
              <w:rPr>
                <w:rFonts w:ascii="Calibri" w:eastAsia="Calibri" w:hAnsi="Calibri"/>
                <w:sz w:val="22"/>
                <w:szCs w:val="22"/>
              </w:rPr>
              <w:t>-informazione è stato correttamente pubblicato?</w:t>
            </w:r>
          </w:p>
        </w:tc>
        <w:tc>
          <w:tcPr>
            <w:tcW w:w="443" w:type="pct"/>
            <w:shd w:val="clear" w:color="auto" w:fill="auto"/>
          </w:tcPr>
          <w:p w14:paraId="03921F54"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Artt. 84-85</w:t>
            </w:r>
          </w:p>
        </w:tc>
        <w:tc>
          <w:tcPr>
            <w:tcW w:w="488" w:type="pct"/>
            <w:shd w:val="clear" w:color="auto" w:fill="auto"/>
          </w:tcPr>
          <w:p w14:paraId="17C88BF2"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w:t>
            </w:r>
          </w:p>
        </w:tc>
        <w:tc>
          <w:tcPr>
            <w:tcW w:w="2032" w:type="pct"/>
            <w:shd w:val="clear" w:color="auto" w:fill="auto"/>
          </w:tcPr>
          <w:p w14:paraId="03AD7FC3"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in caso di mancanza totale</w:t>
            </w:r>
          </w:p>
          <w:p w14:paraId="0A4B6E9D" w14:textId="77777777" w:rsidR="003B3BD8" w:rsidRDefault="00F729EC" w:rsidP="00575CFC">
            <w:pPr>
              <w:spacing w:after="0"/>
              <w:rPr>
                <w:rFonts w:ascii="Calibri" w:eastAsia="Calibri" w:hAnsi="Calibri"/>
                <w:b/>
                <w:sz w:val="22"/>
                <w:szCs w:val="22"/>
              </w:rPr>
            </w:pPr>
            <w:r w:rsidRPr="00F729EC">
              <w:rPr>
                <w:rFonts w:ascii="Calibri" w:eastAsia="Calibri" w:hAnsi="Calibri"/>
                <w:b/>
                <w:sz w:val="22"/>
                <w:szCs w:val="22"/>
              </w:rPr>
              <w:t>25% in caso di pubblicazione in forme diverse da quelle previste</w:t>
            </w:r>
          </w:p>
          <w:p w14:paraId="320AFBD6" w14:textId="01A915F1" w:rsidR="003B3BD8" w:rsidRPr="00F729EC" w:rsidRDefault="003B3BD8" w:rsidP="00575CFC">
            <w:pPr>
              <w:spacing w:after="0"/>
              <w:rPr>
                <w:rFonts w:ascii="Calibri" w:eastAsia="Calibri" w:hAnsi="Calibri"/>
                <w:b/>
                <w:sz w:val="22"/>
                <w:szCs w:val="22"/>
              </w:rPr>
            </w:pPr>
          </w:p>
        </w:tc>
      </w:tr>
      <w:tr w:rsidR="00F729EC" w:rsidRPr="00F729EC" w14:paraId="604A915F" w14:textId="77777777" w:rsidTr="00E23F52">
        <w:tc>
          <w:tcPr>
            <w:tcW w:w="2037" w:type="pct"/>
            <w:shd w:val="clear" w:color="auto" w:fill="auto"/>
          </w:tcPr>
          <w:p w14:paraId="4DBDD4E6"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lastRenderedPageBreak/>
              <w:t>4. Documenti di gara</w:t>
            </w:r>
          </w:p>
          <w:p w14:paraId="069D5B7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4.1. Sono presenti il bando o avviso di gara, il disciplinare di gara e il capitolato speciale e le condizioni contrattuali proposte?</w:t>
            </w:r>
          </w:p>
          <w:p w14:paraId="5DCAAAE3" w14:textId="77777777" w:rsidR="00F729EC" w:rsidRPr="00F729EC" w:rsidRDefault="00F729EC" w:rsidP="00575CFC">
            <w:pPr>
              <w:spacing w:after="0"/>
              <w:rPr>
                <w:rFonts w:ascii="Calibri" w:eastAsia="Calibri" w:hAnsi="Calibri"/>
                <w:sz w:val="22"/>
                <w:szCs w:val="22"/>
              </w:rPr>
            </w:pPr>
          </w:p>
        </w:tc>
        <w:tc>
          <w:tcPr>
            <w:tcW w:w="443" w:type="pct"/>
            <w:shd w:val="clear" w:color="auto" w:fill="auto"/>
          </w:tcPr>
          <w:p w14:paraId="430AAB52" w14:textId="77777777" w:rsidR="00F729EC" w:rsidRPr="00F729EC" w:rsidRDefault="00F729EC" w:rsidP="00575CFC">
            <w:pPr>
              <w:spacing w:after="0"/>
              <w:rPr>
                <w:rFonts w:ascii="Calibri" w:eastAsia="Calibri" w:hAnsi="Calibri"/>
                <w:sz w:val="22"/>
                <w:szCs w:val="22"/>
              </w:rPr>
            </w:pPr>
          </w:p>
          <w:p w14:paraId="0B5B2F0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82</w:t>
            </w:r>
          </w:p>
        </w:tc>
        <w:tc>
          <w:tcPr>
            <w:tcW w:w="488" w:type="pct"/>
            <w:shd w:val="clear" w:color="auto" w:fill="auto"/>
          </w:tcPr>
          <w:p w14:paraId="4426CE0B"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1, 9, 12</w:t>
            </w:r>
          </w:p>
        </w:tc>
        <w:tc>
          <w:tcPr>
            <w:tcW w:w="2032" w:type="pct"/>
            <w:shd w:val="clear" w:color="auto" w:fill="auto"/>
          </w:tcPr>
          <w:p w14:paraId="1FBB5AEF" w14:textId="77777777" w:rsidR="00F729EC"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t>100% in caso di assenza dei documenti</w:t>
            </w:r>
          </w:p>
          <w:p w14:paraId="719C3B9E" w14:textId="77777777" w:rsidR="00F729EC"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t>25% in caso di mancata pubblicazione nel bando di gara dei criteri di selezione e/o di aggiudicazione (e loro ponderazione).</w:t>
            </w:r>
          </w:p>
          <w:p w14:paraId="11A81077" w14:textId="77777777" w:rsidR="00F729EC"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t>10% nel caso di mancata pubblicazione nel bando di gara delle condizioni di esecuzione dell'appalto o di specifiche tecniche</w:t>
            </w:r>
          </w:p>
          <w:p w14:paraId="778C66A4" w14:textId="0AF5E202" w:rsidR="00F729EC"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concorrenza</w:t>
            </w:r>
          </w:p>
        </w:tc>
      </w:tr>
      <w:tr w:rsidR="00F729EC" w:rsidRPr="00F729EC" w14:paraId="381C07DE" w14:textId="77777777" w:rsidTr="00E23F52">
        <w:tc>
          <w:tcPr>
            <w:tcW w:w="2037" w:type="pct"/>
            <w:shd w:val="clear" w:color="auto" w:fill="auto"/>
          </w:tcPr>
          <w:p w14:paraId="27B7C3A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4.2. Il bando o avviso di gara contiene gli elementi necessari (ivi compresi il CIG, il termine massimo di durata della procedura e i criteri ambientali minimi) ed è conforme a quanto prescritto dal Codice, dagli allegati e dal pertinente bando- tipo?</w:t>
            </w:r>
          </w:p>
        </w:tc>
        <w:tc>
          <w:tcPr>
            <w:tcW w:w="443" w:type="pct"/>
            <w:shd w:val="clear" w:color="auto" w:fill="auto"/>
          </w:tcPr>
          <w:p w14:paraId="4FD9A4D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83</w:t>
            </w:r>
          </w:p>
          <w:p w14:paraId="6B96081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II.6</w:t>
            </w:r>
          </w:p>
          <w:p w14:paraId="75C19D2B"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Bando tipo ANAC 1/2023</w:t>
            </w:r>
          </w:p>
          <w:p w14:paraId="1FB75EA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 xml:space="preserve">Bando tipo </w:t>
            </w:r>
          </w:p>
          <w:p w14:paraId="58B6F306"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ANAC</w:t>
            </w:r>
          </w:p>
          <w:p w14:paraId="7D961C85"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2/2023</w:t>
            </w:r>
          </w:p>
        </w:tc>
        <w:tc>
          <w:tcPr>
            <w:tcW w:w="488" w:type="pct"/>
            <w:shd w:val="clear" w:color="auto" w:fill="auto"/>
          </w:tcPr>
          <w:p w14:paraId="02D11760"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 9 e 12</w:t>
            </w:r>
          </w:p>
        </w:tc>
        <w:tc>
          <w:tcPr>
            <w:tcW w:w="2032" w:type="pct"/>
            <w:shd w:val="clear" w:color="auto" w:fill="auto"/>
          </w:tcPr>
          <w:p w14:paraId="2A7A777F" w14:textId="77777777" w:rsidR="00F729EC"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t>100% in caso di assenza del bando o avviso</w:t>
            </w:r>
          </w:p>
          <w:p w14:paraId="374710C4" w14:textId="6C3E92E2" w:rsidR="00F729EC" w:rsidRPr="0062544E" w:rsidRDefault="00F729EC" w:rsidP="00575CFC">
            <w:pPr>
              <w:spacing w:after="0"/>
              <w:jc w:val="both"/>
              <w:rPr>
                <w:rFonts w:ascii="Calibri" w:eastAsia="Calibri" w:hAnsi="Calibri"/>
                <w:b/>
                <w:sz w:val="22"/>
                <w:szCs w:val="22"/>
              </w:rPr>
            </w:pPr>
            <w:r w:rsidRPr="0062544E">
              <w:rPr>
                <w:rFonts w:ascii="Calibri" w:eastAsia="Calibri" w:hAnsi="Calibri"/>
                <w:b/>
                <w:sz w:val="22"/>
                <w:szCs w:val="22"/>
              </w:rPr>
              <w:t>25% in caso di mancata pubblicazione nel bando di gara dei criteri di selezione e/o di aggiudicazione (e loro ponderazione).</w:t>
            </w:r>
          </w:p>
          <w:p w14:paraId="3C5B0093" w14:textId="17647910" w:rsidR="00F729EC" w:rsidRPr="0062544E" w:rsidRDefault="00F729EC" w:rsidP="00575CFC">
            <w:pPr>
              <w:spacing w:after="0"/>
              <w:jc w:val="both"/>
              <w:rPr>
                <w:rFonts w:ascii="Calibri" w:eastAsia="Calibri" w:hAnsi="Calibri"/>
                <w:b/>
                <w:sz w:val="22"/>
                <w:szCs w:val="22"/>
              </w:rPr>
            </w:pPr>
            <w:r w:rsidRPr="0062544E">
              <w:rPr>
                <w:rFonts w:ascii="Calibri" w:eastAsia="Calibri" w:hAnsi="Calibri"/>
                <w:b/>
                <w:sz w:val="22"/>
                <w:szCs w:val="22"/>
              </w:rPr>
              <w:t>10% nel caso di mancata pubblicazione nel bando di gara delle condizioni di esecuzione dell'appalto o di specifiche tecniche</w:t>
            </w:r>
          </w:p>
          <w:p w14:paraId="0A31EB49" w14:textId="476A586C" w:rsidR="00F729EC" w:rsidRPr="00F729EC" w:rsidRDefault="00F729EC" w:rsidP="00575CFC">
            <w:pPr>
              <w:spacing w:after="0"/>
              <w:jc w:val="both"/>
              <w:rPr>
                <w:rFonts w:ascii="Calibri" w:eastAsia="Calibri" w:hAnsi="Calibri"/>
                <w:b/>
                <w:color w:val="7030A0"/>
                <w:sz w:val="22"/>
                <w:szCs w:val="22"/>
                <w:highlight w:val="green"/>
              </w:rPr>
            </w:pPr>
            <w:r w:rsidRPr="0062544E">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r w:rsidRPr="00F729EC">
              <w:rPr>
                <w:rFonts w:ascii="Calibri" w:eastAsia="Calibri" w:hAnsi="Calibri"/>
                <w:b/>
                <w:sz w:val="22"/>
                <w:szCs w:val="22"/>
              </w:rPr>
              <w:t xml:space="preserve"> </w:t>
            </w:r>
          </w:p>
        </w:tc>
      </w:tr>
      <w:tr w:rsidR="00F729EC" w:rsidRPr="00F729EC" w14:paraId="7EA40552" w14:textId="77777777" w:rsidTr="00E23F52">
        <w:tc>
          <w:tcPr>
            <w:tcW w:w="2037" w:type="pct"/>
            <w:shd w:val="clear" w:color="auto" w:fill="auto"/>
          </w:tcPr>
          <w:p w14:paraId="266699E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4.3. Il bando o avviso di gara è stato correttamente pubblicato?</w:t>
            </w:r>
          </w:p>
        </w:tc>
        <w:tc>
          <w:tcPr>
            <w:tcW w:w="443" w:type="pct"/>
            <w:shd w:val="clear" w:color="auto" w:fill="auto"/>
          </w:tcPr>
          <w:p w14:paraId="492B0CFB"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Artt. 84 e 85</w:t>
            </w:r>
          </w:p>
          <w:p w14:paraId="139DDFC3"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II.7</w:t>
            </w:r>
          </w:p>
        </w:tc>
        <w:tc>
          <w:tcPr>
            <w:tcW w:w="488" w:type="pct"/>
            <w:shd w:val="clear" w:color="auto" w:fill="auto"/>
          </w:tcPr>
          <w:p w14:paraId="2A9E08DE"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w:t>
            </w:r>
          </w:p>
        </w:tc>
        <w:tc>
          <w:tcPr>
            <w:tcW w:w="2032" w:type="pct"/>
            <w:shd w:val="clear" w:color="auto" w:fill="auto"/>
          </w:tcPr>
          <w:p w14:paraId="0BC6FC00"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mancata pubblicazione nelle forme previste</w:t>
            </w:r>
          </w:p>
          <w:p w14:paraId="6BBE4D2F" w14:textId="77777777" w:rsidR="00F729EC" w:rsidRPr="00F729EC" w:rsidRDefault="00F729EC" w:rsidP="008C0984">
            <w:pPr>
              <w:spacing w:after="0"/>
              <w:jc w:val="both"/>
              <w:rPr>
                <w:rFonts w:ascii="Calibri" w:eastAsia="Calibri" w:hAnsi="Calibri"/>
                <w:b/>
                <w:sz w:val="22"/>
                <w:szCs w:val="22"/>
                <w:highlight w:val="green"/>
              </w:rPr>
            </w:pPr>
            <w:r w:rsidRPr="00F729EC">
              <w:rPr>
                <w:rFonts w:ascii="Calibri" w:eastAsia="Calibri" w:hAnsi="Calibri"/>
                <w:b/>
                <w:sz w:val="22"/>
                <w:szCs w:val="22"/>
              </w:rPr>
              <w:t>25% in caso di pubblicazione in forme diverse da quelle previste</w:t>
            </w:r>
          </w:p>
        </w:tc>
      </w:tr>
      <w:tr w:rsidR="00F729EC" w:rsidRPr="00F729EC" w14:paraId="76BF5578" w14:textId="77777777" w:rsidTr="00E23F52">
        <w:tc>
          <w:tcPr>
            <w:tcW w:w="2037" w:type="pct"/>
            <w:shd w:val="clear" w:color="auto" w:fill="auto"/>
          </w:tcPr>
          <w:p w14:paraId="756D27BA"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4.4. Il disciplinare di gara presenta i contenuti prescritti?</w:t>
            </w:r>
          </w:p>
        </w:tc>
        <w:tc>
          <w:tcPr>
            <w:tcW w:w="443" w:type="pct"/>
            <w:shd w:val="clear" w:color="auto" w:fill="auto"/>
          </w:tcPr>
          <w:p w14:paraId="7799FE08"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87</w:t>
            </w:r>
          </w:p>
          <w:p w14:paraId="69B375A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II.8</w:t>
            </w:r>
          </w:p>
        </w:tc>
        <w:tc>
          <w:tcPr>
            <w:tcW w:w="488" w:type="pct"/>
            <w:shd w:val="clear" w:color="auto" w:fill="auto"/>
          </w:tcPr>
          <w:p w14:paraId="24B5BEDF"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9 e 12</w:t>
            </w:r>
          </w:p>
        </w:tc>
        <w:tc>
          <w:tcPr>
            <w:tcW w:w="2032" w:type="pct"/>
            <w:shd w:val="clear" w:color="auto" w:fill="auto"/>
          </w:tcPr>
          <w:p w14:paraId="6B6828C2"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in caso di mancata pubblicazione nel bando di gara dei criteri di selezione e/o di aggiudicazione (e loro ponderazione).</w:t>
            </w:r>
          </w:p>
          <w:p w14:paraId="15F079B7"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nel caso di mancata pubblicazione nel bando di gara delle condizioni di esecuzione dell'appalto o di specifiche tecniche</w:t>
            </w:r>
          </w:p>
          <w:p w14:paraId="457A0FDC"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10% se la descrizione nel bando di gara e/o nel capitolato d'oneri è insufficiente o imprecisa in modo tale da non permettere ai potenziali offerenti/candidati di determinare completamente la </w:t>
            </w:r>
            <w:r w:rsidRPr="00F729EC">
              <w:rPr>
                <w:rFonts w:ascii="Calibri" w:eastAsia="Calibri" w:hAnsi="Calibri"/>
                <w:b/>
                <w:sz w:val="22"/>
                <w:szCs w:val="22"/>
              </w:rPr>
              <w:lastRenderedPageBreak/>
              <w:t xml:space="preserve">materia oggetto del contratto, causando effetto deterrente di limitare la competizione </w:t>
            </w:r>
          </w:p>
        </w:tc>
      </w:tr>
      <w:tr w:rsidR="00F729EC" w:rsidRPr="00F729EC" w14:paraId="3A171B3D" w14:textId="77777777" w:rsidTr="00E23F52">
        <w:tc>
          <w:tcPr>
            <w:tcW w:w="2037" w:type="pct"/>
            <w:shd w:val="clear" w:color="auto" w:fill="auto"/>
          </w:tcPr>
          <w:p w14:paraId="253EC1AD"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4.5. Il capitolato speciale presenta i contenuti prescritti?</w:t>
            </w:r>
          </w:p>
        </w:tc>
        <w:tc>
          <w:tcPr>
            <w:tcW w:w="443" w:type="pct"/>
            <w:shd w:val="clear" w:color="auto" w:fill="auto"/>
          </w:tcPr>
          <w:p w14:paraId="7398BEAB"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87</w:t>
            </w:r>
          </w:p>
          <w:p w14:paraId="45D7A87F"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Allegato II.8</w:t>
            </w:r>
          </w:p>
        </w:tc>
        <w:tc>
          <w:tcPr>
            <w:tcW w:w="488" w:type="pct"/>
            <w:shd w:val="clear" w:color="auto" w:fill="auto"/>
          </w:tcPr>
          <w:p w14:paraId="7D67EC12"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9 e 12</w:t>
            </w:r>
          </w:p>
        </w:tc>
        <w:tc>
          <w:tcPr>
            <w:tcW w:w="2032" w:type="pct"/>
            <w:shd w:val="clear" w:color="auto" w:fill="auto"/>
          </w:tcPr>
          <w:p w14:paraId="16D869E0"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in caso di mancata pubblicazione nel bando di gara dei criteri di selezione e/o di aggiudicazione (e loro ponderazione).</w:t>
            </w:r>
          </w:p>
          <w:p w14:paraId="07626941"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10% nel caso di mancata pubblicazione nel bando di gara delle condizioni di esecuzione dell'appalto o di specifiche </w:t>
            </w:r>
          </w:p>
          <w:p w14:paraId="13B24BEA" w14:textId="30329674" w:rsidR="00F729EC" w:rsidRPr="00614696"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F729EC" w:rsidRPr="00F729EC" w14:paraId="0C222F26" w14:textId="77777777" w:rsidTr="00E23F52">
        <w:tc>
          <w:tcPr>
            <w:tcW w:w="2037" w:type="pct"/>
            <w:shd w:val="clear" w:color="auto" w:fill="auto"/>
          </w:tcPr>
          <w:p w14:paraId="237CB4B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4.6. I documenti di gara sono stati trasmessi e resi disponibili in modalità digitale?</w:t>
            </w:r>
          </w:p>
        </w:tc>
        <w:tc>
          <w:tcPr>
            <w:tcW w:w="443" w:type="pct"/>
            <w:shd w:val="clear" w:color="auto" w:fill="auto"/>
          </w:tcPr>
          <w:p w14:paraId="022DF494"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88</w:t>
            </w:r>
          </w:p>
        </w:tc>
        <w:tc>
          <w:tcPr>
            <w:tcW w:w="488" w:type="pct"/>
            <w:shd w:val="clear" w:color="auto" w:fill="auto"/>
          </w:tcPr>
          <w:p w14:paraId="380C7D4D"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5</w:t>
            </w:r>
          </w:p>
        </w:tc>
        <w:tc>
          <w:tcPr>
            <w:tcW w:w="2032" w:type="pct"/>
            <w:shd w:val="clear" w:color="auto" w:fill="auto"/>
          </w:tcPr>
          <w:p w14:paraId="522FBAE8"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qualora l'amministrazione aggiudicatrice non abbia offerto a tutti per via elettronica, l'accesso libero, diretto, completo e gratuito ai documenti di gara</w:t>
            </w:r>
          </w:p>
        </w:tc>
      </w:tr>
      <w:tr w:rsidR="00F729EC" w:rsidRPr="00F729EC" w14:paraId="592C3320" w14:textId="77777777" w:rsidTr="00E23F52">
        <w:tc>
          <w:tcPr>
            <w:tcW w:w="2037" w:type="pct"/>
            <w:shd w:val="clear" w:color="auto" w:fill="auto"/>
          </w:tcPr>
          <w:p w14:paraId="1677889E"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4.7. Sono state comunicate in modo regolare e tempestivo le informazioni prescritte per candidati e offerenti?</w:t>
            </w:r>
          </w:p>
        </w:tc>
        <w:tc>
          <w:tcPr>
            <w:tcW w:w="443" w:type="pct"/>
            <w:shd w:val="clear" w:color="auto" w:fill="auto"/>
          </w:tcPr>
          <w:p w14:paraId="02C0D7A4"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90</w:t>
            </w:r>
          </w:p>
        </w:tc>
        <w:tc>
          <w:tcPr>
            <w:tcW w:w="488" w:type="pct"/>
            <w:shd w:val="clear" w:color="auto" w:fill="auto"/>
          </w:tcPr>
          <w:p w14:paraId="3B1D5192"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4 e 5</w:t>
            </w:r>
          </w:p>
        </w:tc>
        <w:tc>
          <w:tcPr>
            <w:tcW w:w="2032" w:type="pct"/>
            <w:shd w:val="clear" w:color="auto" w:fill="auto"/>
          </w:tcPr>
          <w:p w14:paraId="6ECF2136"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se la riduzione dei termini stabiliti dalle direttive è maggiore o uguale al 85% o il termine è uguale/inferiore a 5 giorni.</w:t>
            </w:r>
          </w:p>
          <w:p w14:paraId="1B39F6E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 riduzione dei termini stabiliti dalle direttive è maggiore o uguale al 50% (ma inferiore all'85%).</w:t>
            </w:r>
          </w:p>
          <w:p w14:paraId="19C2A191"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la riduzione dei termini stabiliti dalle direttive è maggiore o uguale al 30% (ma inferiore al 50%).</w:t>
            </w:r>
          </w:p>
          <w:p w14:paraId="5ABCE561" w14:textId="682539F1"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25% </w:t>
            </w:r>
            <w:r w:rsidR="00614696">
              <w:rPr>
                <w:rFonts w:ascii="Calibri" w:eastAsia="Calibri" w:hAnsi="Calibri"/>
                <w:b/>
                <w:sz w:val="22"/>
                <w:szCs w:val="22"/>
              </w:rPr>
              <w:t>nel</w:t>
            </w:r>
            <w:r w:rsidRPr="00F729EC">
              <w:rPr>
                <w:rFonts w:ascii="Calibri" w:eastAsia="Calibri" w:hAnsi="Calibri"/>
                <w:b/>
                <w:sz w:val="22"/>
                <w:szCs w:val="22"/>
              </w:rPr>
              <w:t xml:space="preserve"> caso </w:t>
            </w:r>
            <w:r w:rsidR="00614696">
              <w:rPr>
                <w:rFonts w:ascii="Calibri" w:eastAsia="Calibri" w:hAnsi="Calibri"/>
                <w:b/>
                <w:sz w:val="22"/>
                <w:szCs w:val="22"/>
              </w:rPr>
              <w:t xml:space="preserve">in cui </w:t>
            </w:r>
            <w:r w:rsidRPr="00F729EC">
              <w:rPr>
                <w:rFonts w:ascii="Calibri" w:eastAsia="Calibri" w:hAnsi="Calibri"/>
                <w:b/>
                <w:sz w:val="22"/>
                <w:szCs w:val="22"/>
              </w:rPr>
              <w:t>i</w:t>
            </w:r>
            <w:r w:rsidR="00614696">
              <w:rPr>
                <w:rFonts w:ascii="Calibri" w:eastAsia="Calibri" w:hAnsi="Calibri"/>
                <w:b/>
                <w:sz w:val="22"/>
                <w:szCs w:val="22"/>
              </w:rPr>
              <w:t>l</w:t>
            </w:r>
            <w:r w:rsidRPr="00F729EC">
              <w:rPr>
                <w:rFonts w:ascii="Calibri" w:eastAsia="Calibri" w:hAnsi="Calibri"/>
                <w:b/>
                <w:sz w:val="22"/>
                <w:szCs w:val="22"/>
              </w:rPr>
              <w:t xml:space="preserve"> tempo per gli operatori economici (potenziali offerenti/candidati) per ottenere la documentazione di gara è uguale o inferiore a 5 giorni.</w:t>
            </w:r>
          </w:p>
          <w:p w14:paraId="1BB8B2C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5% se la riduzione dei termini stabiliti dalle direttive è inferiore al 30%.</w:t>
            </w:r>
          </w:p>
          <w:p w14:paraId="17B01FEB"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10% in caso di tempo per gli operatori economici (potenziali offerenti/candidati) per ottenere la documentazione di gara troppo breve (cioè, inferiore o pari al 50% dei termini per la ricezione delle offerte fissati nei documenti di gara, in linea con le </w:t>
            </w:r>
            <w:r w:rsidRPr="00F729EC">
              <w:rPr>
                <w:rFonts w:ascii="Calibri" w:eastAsia="Calibri" w:hAnsi="Calibri"/>
                <w:b/>
                <w:sz w:val="22"/>
                <w:szCs w:val="22"/>
              </w:rPr>
              <w:lastRenderedPageBreak/>
              <w:t>disposizioni pertinenti), creando ostacoli ingiustificati all'apertura degli appalti pubblici alla concorrenza.</w:t>
            </w:r>
          </w:p>
          <w:p w14:paraId="5AC52BBF" w14:textId="5F404B14"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5% </w:t>
            </w:r>
            <w:r w:rsidR="00A27E10">
              <w:rPr>
                <w:rFonts w:ascii="Calibri" w:eastAsia="Calibri" w:hAnsi="Calibri"/>
                <w:b/>
                <w:sz w:val="22"/>
                <w:szCs w:val="22"/>
              </w:rPr>
              <w:t>nel</w:t>
            </w:r>
            <w:r w:rsidR="004F4B2F">
              <w:rPr>
                <w:rFonts w:ascii="Calibri" w:eastAsia="Calibri" w:hAnsi="Calibri"/>
                <w:b/>
                <w:sz w:val="22"/>
                <w:szCs w:val="22"/>
              </w:rPr>
              <w:t xml:space="preserve"> </w:t>
            </w:r>
            <w:r w:rsidRPr="00F729EC">
              <w:rPr>
                <w:rFonts w:ascii="Calibri" w:eastAsia="Calibri" w:hAnsi="Calibri"/>
                <w:b/>
                <w:sz w:val="22"/>
                <w:szCs w:val="22"/>
              </w:rPr>
              <w:t>caso</w:t>
            </w:r>
            <w:r w:rsidR="004F4B2F">
              <w:rPr>
                <w:rFonts w:ascii="Calibri" w:eastAsia="Calibri" w:hAnsi="Calibri"/>
                <w:b/>
                <w:sz w:val="22"/>
                <w:szCs w:val="22"/>
              </w:rPr>
              <w:t xml:space="preserve"> </w:t>
            </w:r>
            <w:r w:rsidR="00A27E10">
              <w:rPr>
                <w:rFonts w:ascii="Calibri" w:eastAsia="Calibri" w:hAnsi="Calibri"/>
                <w:b/>
                <w:sz w:val="22"/>
                <w:szCs w:val="22"/>
              </w:rPr>
              <w:t>in cui il</w:t>
            </w:r>
            <w:r w:rsidRPr="00F729EC">
              <w:rPr>
                <w:rFonts w:ascii="Calibri" w:eastAsia="Calibri" w:hAnsi="Calibri"/>
                <w:b/>
                <w:sz w:val="22"/>
                <w:szCs w:val="22"/>
              </w:rPr>
              <w:t xml:space="preserve"> tempo per gli operatori economici (potenziali offerenti/candidati) per ottenere la documentazione di gara è ridotto</w:t>
            </w:r>
            <w:r w:rsidR="00A27E10">
              <w:rPr>
                <w:rFonts w:ascii="Calibri" w:eastAsia="Calibri" w:hAnsi="Calibri"/>
                <w:b/>
                <w:sz w:val="22"/>
                <w:szCs w:val="22"/>
              </w:rPr>
              <w:t>,</w:t>
            </w:r>
            <w:r w:rsidRPr="00F729EC">
              <w:rPr>
                <w:rFonts w:ascii="Calibri" w:eastAsia="Calibri" w:hAnsi="Calibri"/>
                <w:b/>
                <w:sz w:val="22"/>
                <w:szCs w:val="22"/>
              </w:rPr>
              <w:t xml:space="preserve"> ma la riduzione è inferiore al 80% dei termini per la ricezione delle offerte, in linea con le disposizioni pertinenti.</w:t>
            </w:r>
          </w:p>
        </w:tc>
      </w:tr>
      <w:tr w:rsidR="00F729EC" w:rsidRPr="00F729EC" w14:paraId="05CCCE1E" w14:textId="77777777" w:rsidTr="00E23F52">
        <w:tc>
          <w:tcPr>
            <w:tcW w:w="2037" w:type="pct"/>
            <w:shd w:val="clear" w:color="auto" w:fill="auto"/>
          </w:tcPr>
          <w:p w14:paraId="0FB22C51"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4.8. La stazione appaltante ha richiesto in modo regolare gli impegni agli offerenti?</w:t>
            </w:r>
          </w:p>
        </w:tc>
        <w:tc>
          <w:tcPr>
            <w:tcW w:w="443" w:type="pct"/>
            <w:shd w:val="clear" w:color="auto" w:fill="auto"/>
          </w:tcPr>
          <w:p w14:paraId="415AE32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102</w:t>
            </w:r>
          </w:p>
        </w:tc>
        <w:tc>
          <w:tcPr>
            <w:tcW w:w="488" w:type="pct"/>
            <w:shd w:val="clear" w:color="auto" w:fill="auto"/>
          </w:tcPr>
          <w:p w14:paraId="56C97D86" w14:textId="77777777" w:rsidR="00F729EC" w:rsidRPr="00F729EC" w:rsidRDefault="00F729EC" w:rsidP="00575CFC">
            <w:pPr>
              <w:spacing w:after="0"/>
              <w:rPr>
                <w:rFonts w:ascii="Calibri" w:eastAsia="Calibri" w:hAnsi="Calibri"/>
                <w:b/>
                <w:sz w:val="22"/>
                <w:szCs w:val="22"/>
              </w:rPr>
            </w:pPr>
          </w:p>
        </w:tc>
        <w:tc>
          <w:tcPr>
            <w:tcW w:w="2032" w:type="pct"/>
            <w:shd w:val="clear" w:color="auto" w:fill="auto"/>
          </w:tcPr>
          <w:p w14:paraId="0AE17186" w14:textId="77777777" w:rsidR="00F729EC" w:rsidRPr="00F729EC" w:rsidRDefault="00F729EC" w:rsidP="00575CFC">
            <w:pPr>
              <w:spacing w:after="0"/>
              <w:rPr>
                <w:rFonts w:ascii="Calibri" w:eastAsia="Calibri" w:hAnsi="Calibri"/>
                <w:b/>
                <w:sz w:val="22"/>
                <w:szCs w:val="22"/>
                <w:highlight w:val="yellow"/>
              </w:rPr>
            </w:pPr>
          </w:p>
        </w:tc>
      </w:tr>
      <w:tr w:rsidR="00F729EC" w:rsidRPr="00F729EC" w14:paraId="38261D26" w14:textId="77777777" w:rsidTr="00E23F52">
        <w:tc>
          <w:tcPr>
            <w:tcW w:w="2037" w:type="pct"/>
            <w:shd w:val="clear" w:color="auto" w:fill="auto"/>
          </w:tcPr>
          <w:p w14:paraId="1D0BFD5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5. Domande di partecipazione e offerte</w:t>
            </w:r>
          </w:p>
          <w:p w14:paraId="70038F8E"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5.1. I seguenti documenti sono stati compilati tramite la piattaforma digitale messa a disposizione dalla stazione appaltante e sono conformi ai requisiti prescritti?</w:t>
            </w:r>
          </w:p>
          <w:p w14:paraId="53A73252"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 la domanda di partecipazione;</w:t>
            </w:r>
          </w:p>
          <w:p w14:paraId="504257D1"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b) il documento di gara unico europeo;</w:t>
            </w:r>
          </w:p>
          <w:p w14:paraId="1C2FD993"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c) l'offerta;</w:t>
            </w:r>
          </w:p>
          <w:p w14:paraId="7C5C2351" w14:textId="203CE668"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d) ogni altro documento richiesto per la partecipazione alla procedura di gara.</w:t>
            </w:r>
          </w:p>
        </w:tc>
        <w:tc>
          <w:tcPr>
            <w:tcW w:w="443" w:type="pct"/>
            <w:shd w:val="clear" w:color="auto" w:fill="auto"/>
          </w:tcPr>
          <w:p w14:paraId="75C3E052"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91</w:t>
            </w:r>
          </w:p>
        </w:tc>
        <w:tc>
          <w:tcPr>
            <w:tcW w:w="488" w:type="pct"/>
            <w:shd w:val="clear" w:color="auto" w:fill="auto"/>
          </w:tcPr>
          <w:p w14:paraId="76819A67"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8 e 16</w:t>
            </w:r>
          </w:p>
        </w:tc>
        <w:tc>
          <w:tcPr>
            <w:tcW w:w="2032" w:type="pct"/>
            <w:shd w:val="clear" w:color="auto" w:fill="auto"/>
          </w:tcPr>
          <w:p w14:paraId="650D61EB"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in caso di documentazione non sufficiente a giustificare l’assegnazione del contratto</w:t>
            </w:r>
          </w:p>
          <w:p w14:paraId="4D7261FE" w14:textId="77777777" w:rsidR="00F729EC" w:rsidRPr="008C0984" w:rsidRDefault="00F729EC" w:rsidP="008C0984">
            <w:pPr>
              <w:spacing w:after="0"/>
              <w:jc w:val="both"/>
              <w:rPr>
                <w:rFonts w:ascii="Calibri" w:eastAsia="Calibri" w:hAnsi="Calibri"/>
                <w:b/>
                <w:strike/>
                <w:sz w:val="22"/>
                <w:szCs w:val="22"/>
              </w:rPr>
            </w:pPr>
            <w:r w:rsidRPr="00F729EC">
              <w:rPr>
                <w:rFonts w:ascii="Calibri" w:eastAsia="Calibri" w:hAnsi="Calibri"/>
                <w:b/>
                <w:sz w:val="22"/>
                <w:szCs w:val="22"/>
              </w:rPr>
              <w:t>10% se le procedure specifiche per l'approvvigionamento elettronico aggregato non sono state seguite, come stabilito nella direttiva applicabile con effetto deterrente per i potenziali offerenti</w:t>
            </w:r>
            <w:r w:rsidR="008C0984">
              <w:rPr>
                <w:rFonts w:ascii="Calibri" w:eastAsia="Calibri" w:hAnsi="Calibri"/>
                <w:b/>
                <w:sz w:val="22"/>
                <w:szCs w:val="22"/>
              </w:rPr>
              <w:t xml:space="preserve">, </w:t>
            </w:r>
            <w:r w:rsidRPr="00F729EC">
              <w:rPr>
                <w:rFonts w:ascii="Calibri" w:eastAsia="Calibri" w:hAnsi="Calibri"/>
                <w:b/>
                <w:sz w:val="22"/>
                <w:szCs w:val="22"/>
              </w:rPr>
              <w:t>o se i documenti non sono conformi ai requisiti prescritti.</w:t>
            </w:r>
          </w:p>
        </w:tc>
      </w:tr>
      <w:tr w:rsidR="00F729EC" w:rsidRPr="00F729EC" w14:paraId="52D98452" w14:textId="77777777" w:rsidTr="00E23F52">
        <w:tc>
          <w:tcPr>
            <w:tcW w:w="2037" w:type="pct"/>
            <w:shd w:val="clear" w:color="auto" w:fill="auto"/>
          </w:tcPr>
          <w:p w14:paraId="29390669"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sz w:val="22"/>
                <w:szCs w:val="22"/>
              </w:rPr>
              <w:t xml:space="preserve">5.2. Il termine fissato per la ricezione delle domande e delle offerte, comprese eventuali proroghe o deroghe, è conforme a quanto prescritto? (di norma, minimo 30 giorni) </w:t>
            </w:r>
          </w:p>
        </w:tc>
        <w:tc>
          <w:tcPr>
            <w:tcW w:w="443" w:type="pct"/>
            <w:shd w:val="clear" w:color="auto" w:fill="auto"/>
          </w:tcPr>
          <w:p w14:paraId="0BB7A83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Artt. 71 e 92</w:t>
            </w:r>
          </w:p>
        </w:tc>
        <w:tc>
          <w:tcPr>
            <w:tcW w:w="488" w:type="pct"/>
            <w:shd w:val="clear" w:color="auto" w:fill="auto"/>
          </w:tcPr>
          <w:p w14:paraId="1FBBFC33" w14:textId="77777777" w:rsidR="00F729EC" w:rsidRPr="00F729EC" w:rsidRDefault="008C0984" w:rsidP="00575CFC">
            <w:pPr>
              <w:spacing w:after="0"/>
              <w:rPr>
                <w:rFonts w:ascii="Calibri" w:eastAsia="Calibri" w:hAnsi="Calibri"/>
                <w:b/>
                <w:sz w:val="22"/>
                <w:szCs w:val="22"/>
              </w:rPr>
            </w:pPr>
            <w:r w:rsidRPr="00F729EC">
              <w:rPr>
                <w:rFonts w:ascii="Calibri" w:eastAsia="Calibri" w:hAnsi="Calibri"/>
                <w:b/>
                <w:sz w:val="22"/>
                <w:szCs w:val="22"/>
              </w:rPr>
              <w:t>4 e</w:t>
            </w:r>
            <w:r w:rsidR="00F729EC" w:rsidRPr="00F729EC">
              <w:rPr>
                <w:rFonts w:ascii="Calibri" w:eastAsia="Calibri" w:hAnsi="Calibri"/>
                <w:b/>
                <w:sz w:val="22"/>
                <w:szCs w:val="22"/>
              </w:rPr>
              <w:t xml:space="preserve"> 5</w:t>
            </w:r>
          </w:p>
        </w:tc>
        <w:tc>
          <w:tcPr>
            <w:tcW w:w="2032" w:type="pct"/>
            <w:shd w:val="clear" w:color="auto" w:fill="auto"/>
          </w:tcPr>
          <w:p w14:paraId="09C7044D"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se la riduzione dei termini stabiliti dalle direttive è maggiore o uguale al 85% o il termine è uguale/inferiore a 5 giorni.</w:t>
            </w:r>
          </w:p>
          <w:p w14:paraId="32FCB44C"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25% se la riduzione dei termini stabiliti dalle direttive è maggiore o uguale al 50% (ma inferiore all'85%).</w:t>
            </w:r>
          </w:p>
          <w:p w14:paraId="239D9589"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 se la riduzione dei termini stabiliti dalle direttive è maggiore o uguale al 30% (ma inferiore al 50%).</w:t>
            </w:r>
          </w:p>
          <w:p w14:paraId="6F7E7F02" w14:textId="77777777" w:rsidR="00F729EC" w:rsidRPr="00F729EC" w:rsidRDefault="00F729EC" w:rsidP="004F4B2F">
            <w:pPr>
              <w:spacing w:after="0"/>
              <w:jc w:val="both"/>
              <w:rPr>
                <w:rFonts w:ascii="Calibri" w:eastAsia="Calibri" w:hAnsi="Calibri"/>
                <w:b/>
                <w:sz w:val="22"/>
                <w:szCs w:val="22"/>
              </w:rPr>
            </w:pPr>
            <w:r w:rsidRPr="00F729EC">
              <w:rPr>
                <w:rFonts w:ascii="Calibri" w:eastAsia="Calibri" w:hAnsi="Calibri"/>
                <w:b/>
                <w:sz w:val="22"/>
                <w:szCs w:val="22"/>
              </w:rPr>
              <w:t>25% in caso di tempo per gli operatori economici (potenziali offerenti/candidati) per ottenere la documentazione di gara è uguale o inferiore a 5 giorni.</w:t>
            </w:r>
          </w:p>
          <w:p w14:paraId="62DB728D"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5% se la riduzione dei termini stabiliti dalle direttive è inferiore al 30%.</w:t>
            </w:r>
          </w:p>
          <w:p w14:paraId="17C66AC2" w14:textId="77777777" w:rsidR="00F729EC" w:rsidRPr="00F729EC" w:rsidRDefault="00F729EC" w:rsidP="004F4B2F">
            <w:pPr>
              <w:spacing w:after="0"/>
              <w:jc w:val="both"/>
              <w:rPr>
                <w:rFonts w:ascii="Calibri" w:eastAsia="Calibri" w:hAnsi="Calibri"/>
                <w:b/>
                <w:sz w:val="22"/>
                <w:szCs w:val="22"/>
              </w:rPr>
            </w:pPr>
            <w:r w:rsidRPr="00F729EC">
              <w:rPr>
                <w:rFonts w:ascii="Calibri" w:eastAsia="Calibri" w:hAnsi="Calibri"/>
                <w:b/>
                <w:sz w:val="22"/>
                <w:szCs w:val="22"/>
              </w:rPr>
              <w:lastRenderedPageBreak/>
              <w:t>10% in caso di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6D0E2620" w14:textId="78190DDB" w:rsidR="00F729EC" w:rsidRPr="00F729EC" w:rsidRDefault="00F729EC" w:rsidP="004F4B2F">
            <w:pPr>
              <w:spacing w:after="0"/>
              <w:jc w:val="both"/>
              <w:rPr>
                <w:rFonts w:ascii="Calibri" w:eastAsia="Calibri" w:hAnsi="Calibri"/>
                <w:b/>
                <w:sz w:val="22"/>
                <w:szCs w:val="22"/>
              </w:rPr>
            </w:pPr>
            <w:r w:rsidRPr="00F729EC">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tc>
      </w:tr>
      <w:tr w:rsidR="00F729EC" w:rsidRPr="00F729EC" w14:paraId="758E41C3" w14:textId="77777777" w:rsidTr="00E23F52">
        <w:tc>
          <w:tcPr>
            <w:tcW w:w="2037" w:type="pct"/>
            <w:shd w:val="clear" w:color="auto" w:fill="auto"/>
          </w:tcPr>
          <w:p w14:paraId="7DB630CD"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5.3. Le domande di partecipazione e le offerte sono pervenute tempestivamente?</w:t>
            </w:r>
          </w:p>
        </w:tc>
        <w:tc>
          <w:tcPr>
            <w:tcW w:w="443" w:type="pct"/>
            <w:shd w:val="clear" w:color="auto" w:fill="auto"/>
          </w:tcPr>
          <w:p w14:paraId="517B21B5"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Artt. 71 e 92</w:t>
            </w:r>
          </w:p>
        </w:tc>
        <w:tc>
          <w:tcPr>
            <w:tcW w:w="488" w:type="pct"/>
            <w:shd w:val="clear" w:color="auto" w:fill="auto"/>
          </w:tcPr>
          <w:p w14:paraId="7BC8F2B1"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14</w:t>
            </w:r>
          </w:p>
        </w:tc>
        <w:tc>
          <w:tcPr>
            <w:tcW w:w="2032" w:type="pct"/>
            <w:shd w:val="clear" w:color="auto" w:fill="auto"/>
          </w:tcPr>
          <w:p w14:paraId="67137D9D"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in caso di violazione che ha condotto all’aggiudicazione del contratto a un soggetto che non ne avrebbe avuto titolo</w:t>
            </w:r>
          </w:p>
          <w:p w14:paraId="71C6E00D" w14:textId="77777777" w:rsidR="00F729EC" w:rsidRPr="00F729EC" w:rsidRDefault="00F729EC" w:rsidP="00A27E10">
            <w:pPr>
              <w:spacing w:after="0"/>
              <w:rPr>
                <w:rFonts w:ascii="Calibri" w:eastAsia="Calibri" w:hAnsi="Calibri"/>
                <w:b/>
                <w:sz w:val="22"/>
                <w:szCs w:val="22"/>
              </w:rPr>
            </w:pPr>
            <w:r w:rsidRPr="00F729EC">
              <w:rPr>
                <w:rFonts w:ascii="Calibri" w:eastAsia="Calibri" w:hAnsi="Calibri"/>
                <w:b/>
                <w:sz w:val="22"/>
                <w:szCs w:val="22"/>
              </w:rPr>
              <w:t xml:space="preserve">25% in caso di irregolarità che non abbia influito sull’aggiudicazione definitiva </w:t>
            </w:r>
          </w:p>
        </w:tc>
      </w:tr>
      <w:tr w:rsidR="00F729EC" w:rsidRPr="00F729EC" w14:paraId="7C7555AB" w14:textId="77777777" w:rsidTr="00E23F52">
        <w:tc>
          <w:tcPr>
            <w:tcW w:w="2037" w:type="pct"/>
            <w:shd w:val="clear" w:color="auto" w:fill="auto"/>
          </w:tcPr>
          <w:p w14:paraId="6D7DDD88"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5.4. Le domande di partecipazione e le offerte sono conformi ai contenuti prescritti?</w:t>
            </w:r>
          </w:p>
        </w:tc>
        <w:tc>
          <w:tcPr>
            <w:tcW w:w="443" w:type="pct"/>
            <w:shd w:val="clear" w:color="auto" w:fill="auto"/>
          </w:tcPr>
          <w:p w14:paraId="10A8A8D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 xml:space="preserve">Art. 91, </w:t>
            </w:r>
          </w:p>
        </w:tc>
        <w:tc>
          <w:tcPr>
            <w:tcW w:w="488" w:type="pct"/>
            <w:shd w:val="clear" w:color="auto" w:fill="auto"/>
          </w:tcPr>
          <w:p w14:paraId="3160F786" w14:textId="77777777" w:rsidR="00F729EC" w:rsidRPr="00F729EC" w:rsidRDefault="00F729EC" w:rsidP="00575CFC">
            <w:pPr>
              <w:spacing w:after="0"/>
              <w:rPr>
                <w:rFonts w:ascii="Calibri" w:eastAsia="Calibri" w:hAnsi="Calibri"/>
                <w:b/>
                <w:sz w:val="22"/>
                <w:szCs w:val="22"/>
              </w:rPr>
            </w:pPr>
          </w:p>
        </w:tc>
        <w:tc>
          <w:tcPr>
            <w:tcW w:w="2032" w:type="pct"/>
            <w:shd w:val="clear" w:color="auto" w:fill="auto"/>
          </w:tcPr>
          <w:p w14:paraId="70049FDA" w14:textId="77777777" w:rsidR="00F729EC" w:rsidRPr="00F729EC" w:rsidRDefault="00F729EC" w:rsidP="00575CFC">
            <w:pPr>
              <w:spacing w:after="0"/>
              <w:rPr>
                <w:rFonts w:ascii="Calibri" w:eastAsia="Calibri" w:hAnsi="Calibri"/>
                <w:b/>
                <w:sz w:val="22"/>
                <w:szCs w:val="22"/>
              </w:rPr>
            </w:pPr>
          </w:p>
        </w:tc>
      </w:tr>
      <w:tr w:rsidR="00F729EC" w:rsidRPr="00F729EC" w14:paraId="2338A74F" w14:textId="77777777" w:rsidTr="00E23F52">
        <w:tc>
          <w:tcPr>
            <w:tcW w:w="2037" w:type="pct"/>
            <w:shd w:val="clear" w:color="auto" w:fill="auto"/>
          </w:tcPr>
          <w:p w14:paraId="3C647B7B"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5.5. È stata correttamente svolta la verifica di ammissibilità dell’offerta?</w:t>
            </w:r>
          </w:p>
        </w:tc>
        <w:tc>
          <w:tcPr>
            <w:tcW w:w="443" w:type="pct"/>
            <w:shd w:val="clear" w:color="auto" w:fill="auto"/>
          </w:tcPr>
          <w:p w14:paraId="75E1E8FC"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70, comma 4</w:t>
            </w:r>
          </w:p>
        </w:tc>
        <w:tc>
          <w:tcPr>
            <w:tcW w:w="488" w:type="pct"/>
            <w:shd w:val="clear" w:color="auto" w:fill="auto"/>
          </w:tcPr>
          <w:p w14:paraId="76B3FA70"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14, 15, 16, 17</w:t>
            </w:r>
          </w:p>
        </w:tc>
        <w:tc>
          <w:tcPr>
            <w:tcW w:w="2032" w:type="pct"/>
            <w:shd w:val="clear" w:color="auto" w:fill="auto"/>
          </w:tcPr>
          <w:p w14:paraId="719B944B" w14:textId="1E25C5BA"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violazione che ha condotto all’aggiudicazione del contratto a un soggetto che non ne avrebbe avuto titolo.</w:t>
            </w:r>
          </w:p>
          <w:p w14:paraId="7894F9F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0645F776" w14:textId="39CB30C6"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i criteri di aggiudicazione (o rispettivi sotto-criteri o ponderazioni)</w:t>
            </w:r>
            <w:ins w:id="11" w:author="Giorgia Corbucci" w:date="2024-05-09T11:11:00Z" w16du:dateUtc="2024-05-09T09:11:00Z">
              <w:r w:rsidR="00A27E10">
                <w:rPr>
                  <w:rFonts w:ascii="Calibri" w:eastAsia="Calibri" w:hAnsi="Calibri"/>
                  <w:b/>
                  <w:sz w:val="22"/>
                  <w:szCs w:val="22"/>
                </w:rPr>
                <w:t xml:space="preserve">, </w:t>
              </w:r>
            </w:ins>
            <w:del w:id="12" w:author="Giorgia Corbucci" w:date="2024-05-09T11:11:00Z" w16du:dateUtc="2024-05-09T09:11:00Z">
              <w:r w:rsidRPr="00F729EC" w:rsidDel="00A27E10">
                <w:rPr>
                  <w:rFonts w:ascii="Calibri" w:eastAsia="Calibri" w:hAnsi="Calibri"/>
                  <w:b/>
                  <w:sz w:val="22"/>
                  <w:szCs w:val="22"/>
                </w:rPr>
                <w:delText xml:space="preserve"> </w:delText>
              </w:r>
            </w:del>
            <w:r w:rsidRPr="00F729EC">
              <w:rPr>
                <w:rFonts w:ascii="Calibri" w:eastAsia="Calibri" w:hAnsi="Calibri"/>
                <w:b/>
                <w:sz w:val="22"/>
                <w:szCs w:val="22"/>
              </w:rPr>
              <w:t>dichiarati nel bando di gara o Capitolato d'oneri</w:t>
            </w:r>
            <w:ins w:id="13" w:author="Giorgia Corbucci" w:date="2024-05-09T11:11:00Z" w16du:dateUtc="2024-05-09T09:11:00Z">
              <w:r w:rsidR="00A27E10">
                <w:rPr>
                  <w:rFonts w:ascii="Calibri" w:eastAsia="Calibri" w:hAnsi="Calibri"/>
                  <w:b/>
                  <w:sz w:val="22"/>
                  <w:szCs w:val="22"/>
                </w:rPr>
                <w:t>,</w:t>
              </w:r>
            </w:ins>
            <w:r w:rsidRPr="00F729EC">
              <w:rPr>
                <w:rFonts w:ascii="Calibri" w:eastAsia="Calibri" w:hAnsi="Calibri"/>
                <w:b/>
                <w:sz w:val="22"/>
                <w:szCs w:val="22"/>
              </w:rPr>
              <w:t xml:space="preserve"> non sono stati seguiti nel corso della valutazione delle offerte, o sono stati utilizzati criteri di aggiudicazione supplementari non pubblicati.</w:t>
            </w:r>
          </w:p>
          <w:p w14:paraId="45331A0C"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nei due casi di cui sopra con aggiuntivo effetto discriminatorio (sulla base di ingiustificate preferenze nazionali/regionali /locali).</w:t>
            </w:r>
          </w:p>
          <w:p w14:paraId="547B105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lastRenderedPageBreak/>
              <w:t>25% la documentazione rilevante non è sufficiente a giustificare l'assegnazione del contratto, con conseguente mancanza di trasparenza.</w:t>
            </w:r>
          </w:p>
          <w:p w14:paraId="102E5BC8"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5D83C565" w14:textId="0ADF3130"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l'amministrazione aggiudicatrice ha permesso ad un offerente/candidato di modificare la propria offerta durante la valutazione delle offerte, qualora la modifica porta all</w:t>
            </w:r>
            <w:r w:rsidR="00A27E10">
              <w:rPr>
                <w:rFonts w:ascii="Calibri" w:eastAsia="Calibri" w:hAnsi="Calibri"/>
                <w:b/>
                <w:sz w:val="22"/>
                <w:szCs w:val="22"/>
              </w:rPr>
              <w:t>’</w:t>
            </w:r>
            <w:r w:rsidRPr="00F729EC">
              <w:rPr>
                <w:rFonts w:ascii="Calibri" w:eastAsia="Calibri" w:hAnsi="Calibri"/>
                <w:b/>
                <w:sz w:val="22"/>
                <w:szCs w:val="22"/>
              </w:rPr>
              <w:t xml:space="preserve"> aggiudicazione dell'appalto allo stesso offerente/candidato </w:t>
            </w:r>
          </w:p>
        </w:tc>
      </w:tr>
      <w:tr w:rsidR="00F729EC" w:rsidRPr="00F729EC" w14:paraId="5AE18FA9" w14:textId="77777777" w:rsidTr="00E23F52">
        <w:tc>
          <w:tcPr>
            <w:tcW w:w="2037" w:type="pct"/>
            <w:shd w:val="clear" w:color="auto" w:fill="auto"/>
          </w:tcPr>
          <w:p w14:paraId="4F773F97"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5.6. È stata correttamente svolta la verifica sulle eventuali offerte anormalmente basse?</w:t>
            </w:r>
          </w:p>
        </w:tc>
        <w:tc>
          <w:tcPr>
            <w:tcW w:w="443" w:type="pct"/>
            <w:shd w:val="clear" w:color="auto" w:fill="auto"/>
          </w:tcPr>
          <w:p w14:paraId="2CCF5F0B"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110</w:t>
            </w:r>
          </w:p>
        </w:tc>
        <w:tc>
          <w:tcPr>
            <w:tcW w:w="488" w:type="pct"/>
            <w:shd w:val="clear" w:color="auto" w:fill="auto"/>
          </w:tcPr>
          <w:p w14:paraId="2A7E0502"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20</w:t>
            </w:r>
          </w:p>
        </w:tc>
        <w:tc>
          <w:tcPr>
            <w:tcW w:w="2032" w:type="pct"/>
            <w:shd w:val="clear" w:color="auto" w:fill="auto"/>
          </w:tcPr>
          <w:p w14:paraId="3F92F9AA"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violazione che ha condotto all’aggiudicazione del contratto a un soggetto che non ne avrebbe avuto titolo.</w:t>
            </w:r>
          </w:p>
          <w:p w14:paraId="0480C3BB" w14:textId="430D7BAE"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25% se le offerte che sembravano essere anormalmente basse rispetto ai lavori/forniture/servizi sono state respinte, ma l'amministrazione aggiudicatrice prima di respingerle non ha richiesto chiarimenti agli offerenti (ad esempio richiedendo dettagli degli elementi costitutivi dell'offerta, che considera rilevante), o in presenza </w:t>
            </w:r>
            <w:r w:rsidR="00A27E10">
              <w:rPr>
                <w:rFonts w:ascii="Calibri" w:eastAsia="Calibri" w:hAnsi="Calibri"/>
                <w:b/>
                <w:sz w:val="22"/>
                <w:szCs w:val="22"/>
              </w:rPr>
              <w:t xml:space="preserve">di </w:t>
            </w:r>
            <w:r w:rsidRPr="00F729EC">
              <w:rPr>
                <w:rFonts w:ascii="Calibri" w:eastAsia="Calibri" w:hAnsi="Calibri"/>
                <w:b/>
                <w:sz w:val="22"/>
                <w:szCs w:val="22"/>
              </w:rPr>
              <w:t>tali richieste, l'amministrazione aggiudicatrice non è in grado di dimostrare che abbia valutato tenendo conto delle risposte fornite dai concorrenti</w:t>
            </w:r>
          </w:p>
        </w:tc>
      </w:tr>
      <w:tr w:rsidR="00F729EC" w:rsidRPr="00F729EC" w14:paraId="66D80C91" w14:textId="77777777" w:rsidTr="00E23F52">
        <w:tc>
          <w:tcPr>
            <w:tcW w:w="2037" w:type="pct"/>
            <w:shd w:val="clear" w:color="auto" w:fill="auto"/>
          </w:tcPr>
          <w:p w14:paraId="1A511F1D"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5.7. È stata correttamente verificata l’insussistenza di cause di esclusione automatica e di cause di esclusione non automatica?</w:t>
            </w:r>
          </w:p>
        </w:tc>
        <w:tc>
          <w:tcPr>
            <w:tcW w:w="443" w:type="pct"/>
            <w:shd w:val="clear" w:color="auto" w:fill="auto"/>
          </w:tcPr>
          <w:p w14:paraId="3523516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Artt. 94, 95, 97, 98</w:t>
            </w:r>
          </w:p>
        </w:tc>
        <w:tc>
          <w:tcPr>
            <w:tcW w:w="488" w:type="pct"/>
            <w:shd w:val="clear" w:color="auto" w:fill="auto"/>
          </w:tcPr>
          <w:p w14:paraId="26F6F3A0"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14, 15, 16 e 17</w:t>
            </w:r>
          </w:p>
        </w:tc>
        <w:tc>
          <w:tcPr>
            <w:tcW w:w="2032" w:type="pct"/>
            <w:shd w:val="clear" w:color="auto" w:fill="auto"/>
          </w:tcPr>
          <w:p w14:paraId="44DDDD35" w14:textId="6E99EF27" w:rsidR="00C87C5B" w:rsidRPr="00C87C5B"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100% </w:t>
            </w:r>
            <w:r w:rsidR="00C87C5B" w:rsidRPr="00C87C5B">
              <w:rPr>
                <w:rFonts w:ascii="Calibri" w:eastAsia="Calibri" w:hAnsi="Calibri"/>
                <w:b/>
                <w:sz w:val="22"/>
                <w:szCs w:val="22"/>
              </w:rPr>
              <w:t>in caso di mancata dimostrazione del possesso dei requisiti</w:t>
            </w:r>
          </w:p>
          <w:p w14:paraId="0916FB7D" w14:textId="77777777" w:rsidR="00C87C5B" w:rsidRDefault="00C87C5B" w:rsidP="008C0984">
            <w:pPr>
              <w:spacing w:after="0"/>
              <w:jc w:val="both"/>
              <w:rPr>
                <w:rFonts w:ascii="Calibri" w:eastAsia="Calibri" w:hAnsi="Calibri"/>
                <w:bCs/>
                <w:sz w:val="22"/>
                <w:szCs w:val="22"/>
              </w:rPr>
            </w:pPr>
          </w:p>
          <w:p w14:paraId="7F33C00A" w14:textId="77777777" w:rsidR="00C87C5B" w:rsidRPr="00C87C5B" w:rsidRDefault="00C87C5B" w:rsidP="008C0984">
            <w:pPr>
              <w:spacing w:after="0"/>
              <w:jc w:val="both"/>
              <w:rPr>
                <w:rFonts w:ascii="Calibri" w:eastAsia="Calibri" w:hAnsi="Calibri"/>
                <w:bCs/>
                <w:sz w:val="22"/>
                <w:szCs w:val="22"/>
              </w:rPr>
            </w:pPr>
          </w:p>
          <w:p w14:paraId="482FF8FF" w14:textId="77777777" w:rsidR="00C87C5B" w:rsidRPr="00C87C5B" w:rsidRDefault="00C87C5B" w:rsidP="008C0984">
            <w:pPr>
              <w:spacing w:after="0"/>
              <w:jc w:val="both"/>
              <w:rPr>
                <w:rFonts w:ascii="Calibri" w:eastAsia="Calibri" w:hAnsi="Calibri"/>
                <w:bCs/>
                <w:sz w:val="22"/>
                <w:szCs w:val="22"/>
              </w:rPr>
            </w:pPr>
          </w:p>
          <w:p w14:paraId="0491C24F" w14:textId="7F5B35DE" w:rsidR="00F729EC" w:rsidRPr="00F729EC" w:rsidRDefault="00F729EC" w:rsidP="008C0984">
            <w:pPr>
              <w:spacing w:after="0"/>
              <w:jc w:val="both"/>
              <w:rPr>
                <w:rFonts w:ascii="Calibri" w:eastAsia="Calibri" w:hAnsi="Calibri"/>
                <w:b/>
                <w:sz w:val="22"/>
                <w:szCs w:val="22"/>
              </w:rPr>
            </w:pPr>
          </w:p>
        </w:tc>
      </w:tr>
      <w:tr w:rsidR="00F729EC" w:rsidRPr="00F729EC" w14:paraId="0E7EFE78" w14:textId="77777777" w:rsidTr="00E23F52">
        <w:tc>
          <w:tcPr>
            <w:tcW w:w="2037" w:type="pct"/>
            <w:shd w:val="clear" w:color="auto" w:fill="auto"/>
          </w:tcPr>
          <w:p w14:paraId="0966F58A"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5.8. È stato correttamente applicato, se del caso, il procedimento di esclusione?</w:t>
            </w:r>
          </w:p>
        </w:tc>
        <w:tc>
          <w:tcPr>
            <w:tcW w:w="443" w:type="pct"/>
            <w:shd w:val="clear" w:color="auto" w:fill="auto"/>
          </w:tcPr>
          <w:p w14:paraId="4DE660F6"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96</w:t>
            </w:r>
          </w:p>
        </w:tc>
        <w:tc>
          <w:tcPr>
            <w:tcW w:w="488" w:type="pct"/>
            <w:shd w:val="clear" w:color="auto" w:fill="auto"/>
          </w:tcPr>
          <w:p w14:paraId="1A228F31"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14, 15, 16 e 17</w:t>
            </w:r>
          </w:p>
        </w:tc>
        <w:tc>
          <w:tcPr>
            <w:tcW w:w="2032" w:type="pct"/>
            <w:shd w:val="clear" w:color="auto" w:fill="auto"/>
          </w:tcPr>
          <w:p w14:paraId="3ADC0BC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violazione che ha condotto all’aggiudicazione del contratto a un soggetto che non ne avrebbe avuto titolo.</w:t>
            </w:r>
          </w:p>
          <w:p w14:paraId="26BC2430"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25% nel caso in cui i criteri di selezione (o specifiche tecniche) sono stati modificati durante la fase di selezione o sono stati </w:t>
            </w:r>
            <w:r w:rsidRPr="00F729EC">
              <w:rPr>
                <w:rFonts w:ascii="Calibri" w:eastAsia="Calibri" w:hAnsi="Calibri"/>
                <w:b/>
                <w:sz w:val="22"/>
                <w:szCs w:val="22"/>
              </w:rPr>
              <w:lastRenderedPageBreak/>
              <w:t>erroneamente applicati durante la fase di selezione, con conseguente accettazione di offerte non idonee (o rigetto delle offerte che avrebbero dovuto essere accettate).</w:t>
            </w:r>
          </w:p>
          <w:p w14:paraId="154E0F7D" w14:textId="4B1EBABE"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i criteri di aggiudicazione (o</w:t>
            </w:r>
            <w:r w:rsidR="00A27E10">
              <w:rPr>
                <w:rFonts w:ascii="Calibri" w:eastAsia="Calibri" w:hAnsi="Calibri"/>
                <w:b/>
                <w:sz w:val="22"/>
                <w:szCs w:val="22"/>
              </w:rPr>
              <w:t xml:space="preserve"> </w:t>
            </w:r>
            <w:r w:rsidRPr="00F729EC">
              <w:rPr>
                <w:rFonts w:ascii="Calibri" w:eastAsia="Calibri" w:hAnsi="Calibri"/>
                <w:b/>
                <w:sz w:val="22"/>
                <w:szCs w:val="22"/>
              </w:rPr>
              <w:t>rispettivi sotto-criteri o ponderazioni) dichiarati nel bando di gara o Capitolato d'oneri non sono stati seguiti nel corso della valutazione delle offerte, o sono stati utilizzati criteri di aggiudicazione supplementari non pubblicati.</w:t>
            </w:r>
          </w:p>
          <w:p w14:paraId="6EB4E61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nei due casi di cui sopra con aggiuntivo effetto discriminatorio (sulla base di ingiustificate preferenze nazionali/regionali /locali).</w:t>
            </w:r>
          </w:p>
          <w:p w14:paraId="2CEB8BE5"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la documentazione rilevante non è sufficiente a giustificare l'assegnazione del contratto, con conseguente mancanza di trasparenza.</w:t>
            </w:r>
          </w:p>
          <w:p w14:paraId="6362A921"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5AFF4821" w14:textId="77777777" w:rsidR="00F729EC" w:rsidRPr="00F729EC" w:rsidRDefault="00F729EC" w:rsidP="008C0984">
            <w:pPr>
              <w:spacing w:after="0"/>
              <w:jc w:val="both"/>
              <w:rPr>
                <w:rFonts w:ascii="Calibri" w:eastAsia="Calibri" w:hAnsi="Calibri"/>
                <w:b/>
                <w:sz w:val="22"/>
                <w:szCs w:val="22"/>
                <w:highlight w:val="cyan"/>
              </w:rPr>
            </w:pPr>
            <w:r w:rsidRPr="00F729EC">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p>
        </w:tc>
      </w:tr>
      <w:tr w:rsidR="00F729EC" w:rsidRPr="00F729EC" w14:paraId="384A84E1" w14:textId="77777777" w:rsidTr="00E23F52">
        <w:tc>
          <w:tcPr>
            <w:tcW w:w="2037" w:type="pct"/>
            <w:shd w:val="clear" w:color="auto" w:fill="auto"/>
          </w:tcPr>
          <w:p w14:paraId="38F50B53"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5.9. È stata operata la verifica sui requisiti di ordine generale?</w:t>
            </w:r>
          </w:p>
        </w:tc>
        <w:tc>
          <w:tcPr>
            <w:tcW w:w="443" w:type="pct"/>
            <w:shd w:val="clear" w:color="auto" w:fill="auto"/>
          </w:tcPr>
          <w:p w14:paraId="2BC03ECD"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99</w:t>
            </w:r>
          </w:p>
        </w:tc>
        <w:tc>
          <w:tcPr>
            <w:tcW w:w="488" w:type="pct"/>
            <w:shd w:val="clear" w:color="auto" w:fill="auto"/>
          </w:tcPr>
          <w:p w14:paraId="09361B8A"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15</w:t>
            </w:r>
          </w:p>
        </w:tc>
        <w:tc>
          <w:tcPr>
            <w:tcW w:w="2032" w:type="pct"/>
            <w:shd w:val="clear" w:color="auto" w:fill="auto"/>
          </w:tcPr>
          <w:p w14:paraId="7BCB212C" w14:textId="77777777" w:rsidR="00F729EC" w:rsidRPr="00F729EC" w:rsidRDefault="00F729EC" w:rsidP="00575CFC">
            <w:pPr>
              <w:spacing w:after="0"/>
              <w:rPr>
                <w:rFonts w:ascii="Calibri" w:eastAsia="Calibri" w:hAnsi="Calibri"/>
                <w:b/>
                <w:sz w:val="22"/>
                <w:szCs w:val="22"/>
                <w:highlight w:val="green"/>
              </w:rPr>
            </w:pPr>
            <w:r w:rsidRPr="00F729EC">
              <w:rPr>
                <w:rFonts w:ascii="Calibri" w:eastAsia="Calibri" w:hAnsi="Calibri"/>
                <w:b/>
                <w:sz w:val="22"/>
                <w:szCs w:val="22"/>
              </w:rPr>
              <w:t>100% in caso di assenza dei requisiti di ordine generale</w:t>
            </w:r>
          </w:p>
          <w:p w14:paraId="3AC47CFC" w14:textId="77777777" w:rsidR="00F729EC" w:rsidRPr="00F729EC" w:rsidRDefault="00F729EC" w:rsidP="00575CFC">
            <w:pPr>
              <w:spacing w:after="0"/>
              <w:rPr>
                <w:rFonts w:ascii="Calibri" w:eastAsia="Calibri" w:hAnsi="Calibri"/>
                <w:b/>
                <w:sz w:val="22"/>
                <w:szCs w:val="22"/>
                <w:highlight w:val="green"/>
              </w:rPr>
            </w:pPr>
          </w:p>
          <w:p w14:paraId="1EFBADE2"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highlight w:val="green"/>
              </w:rPr>
              <w:t xml:space="preserve"> </w:t>
            </w:r>
          </w:p>
        </w:tc>
      </w:tr>
      <w:tr w:rsidR="00F729EC" w:rsidRPr="00F729EC" w14:paraId="576CAF8E" w14:textId="77777777" w:rsidTr="008C0984">
        <w:trPr>
          <w:trHeight w:val="533"/>
        </w:trPr>
        <w:tc>
          <w:tcPr>
            <w:tcW w:w="2037" w:type="pct"/>
            <w:shd w:val="clear" w:color="auto" w:fill="auto"/>
          </w:tcPr>
          <w:p w14:paraId="1DD8740C" w14:textId="77777777" w:rsidR="008C0984" w:rsidRPr="008C0984" w:rsidRDefault="00F729EC" w:rsidP="008C0984">
            <w:pPr>
              <w:spacing w:after="0"/>
              <w:rPr>
                <w:rFonts w:ascii="Calibri" w:eastAsia="Calibri" w:hAnsi="Calibri"/>
                <w:sz w:val="22"/>
                <w:szCs w:val="22"/>
              </w:rPr>
            </w:pPr>
            <w:r w:rsidRPr="00F729EC">
              <w:rPr>
                <w:rFonts w:ascii="Calibri" w:eastAsia="Calibri" w:hAnsi="Calibri"/>
                <w:sz w:val="22"/>
                <w:szCs w:val="22"/>
              </w:rPr>
              <w:t>5.10. È stata operata la verifica sui requisiti di ordine speciale?</w:t>
            </w:r>
          </w:p>
        </w:tc>
        <w:tc>
          <w:tcPr>
            <w:tcW w:w="443" w:type="pct"/>
            <w:shd w:val="clear" w:color="auto" w:fill="auto"/>
          </w:tcPr>
          <w:p w14:paraId="13E8AEB4"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100</w:t>
            </w:r>
          </w:p>
        </w:tc>
        <w:tc>
          <w:tcPr>
            <w:tcW w:w="488" w:type="pct"/>
            <w:shd w:val="clear" w:color="auto" w:fill="auto"/>
          </w:tcPr>
          <w:p w14:paraId="6082E7A9"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15</w:t>
            </w:r>
          </w:p>
        </w:tc>
        <w:tc>
          <w:tcPr>
            <w:tcW w:w="2032" w:type="pct"/>
            <w:shd w:val="clear" w:color="auto" w:fill="auto"/>
          </w:tcPr>
          <w:p w14:paraId="18FE280C"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100% in caso di assenza dei requisiti di ordine speciale</w:t>
            </w:r>
          </w:p>
          <w:p w14:paraId="69530C2E" w14:textId="77777777" w:rsidR="00F729EC" w:rsidRPr="00F729EC" w:rsidRDefault="00F729EC" w:rsidP="00575CFC">
            <w:pPr>
              <w:spacing w:after="0"/>
              <w:rPr>
                <w:rFonts w:ascii="Calibri" w:eastAsia="Calibri" w:hAnsi="Calibri"/>
                <w:b/>
                <w:sz w:val="22"/>
                <w:szCs w:val="22"/>
              </w:rPr>
            </w:pPr>
          </w:p>
          <w:p w14:paraId="320726EA"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 xml:space="preserve"> </w:t>
            </w:r>
          </w:p>
        </w:tc>
      </w:tr>
      <w:tr w:rsidR="00F729EC" w:rsidRPr="00F729EC" w14:paraId="3E015343" w14:textId="77777777" w:rsidTr="00E23F52">
        <w:tc>
          <w:tcPr>
            <w:tcW w:w="2037" w:type="pct"/>
            <w:shd w:val="clear" w:color="auto" w:fill="auto"/>
          </w:tcPr>
          <w:p w14:paraId="7F97BE8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5.11. È stato correttamente attivato, se del caso, il soccorso istruttorio?</w:t>
            </w:r>
          </w:p>
        </w:tc>
        <w:tc>
          <w:tcPr>
            <w:tcW w:w="443" w:type="pct"/>
            <w:shd w:val="clear" w:color="auto" w:fill="auto"/>
          </w:tcPr>
          <w:p w14:paraId="7B7599CF"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101</w:t>
            </w:r>
          </w:p>
        </w:tc>
        <w:tc>
          <w:tcPr>
            <w:tcW w:w="488" w:type="pct"/>
            <w:shd w:val="clear" w:color="auto" w:fill="auto"/>
          </w:tcPr>
          <w:p w14:paraId="699A86C5" w14:textId="77777777" w:rsidR="00F729EC" w:rsidRPr="00F729EC" w:rsidRDefault="00F729EC" w:rsidP="00575CFC">
            <w:pPr>
              <w:spacing w:after="0"/>
              <w:rPr>
                <w:rFonts w:ascii="Calibri" w:eastAsia="Calibri" w:hAnsi="Calibri"/>
                <w:b/>
                <w:sz w:val="22"/>
                <w:szCs w:val="22"/>
              </w:rPr>
            </w:pPr>
          </w:p>
        </w:tc>
        <w:tc>
          <w:tcPr>
            <w:tcW w:w="2032" w:type="pct"/>
            <w:shd w:val="clear" w:color="auto" w:fill="auto"/>
          </w:tcPr>
          <w:p w14:paraId="6831150C" w14:textId="77777777" w:rsidR="00F729EC" w:rsidRPr="00F729EC" w:rsidRDefault="00F729EC" w:rsidP="00575CFC">
            <w:pPr>
              <w:spacing w:after="0"/>
              <w:rPr>
                <w:rFonts w:ascii="Calibri" w:eastAsia="Calibri" w:hAnsi="Calibri"/>
                <w:b/>
                <w:sz w:val="22"/>
                <w:szCs w:val="22"/>
                <w:highlight w:val="green"/>
              </w:rPr>
            </w:pPr>
          </w:p>
        </w:tc>
      </w:tr>
      <w:tr w:rsidR="00F729EC" w:rsidRPr="00F729EC" w14:paraId="14D14708" w14:textId="77777777" w:rsidTr="00E23F52">
        <w:tc>
          <w:tcPr>
            <w:tcW w:w="2037" w:type="pct"/>
            <w:shd w:val="clear" w:color="auto" w:fill="auto"/>
          </w:tcPr>
          <w:p w14:paraId="53E40C6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5.12. È stata verificata l’attendibilità degli eventuali impegni assunti dall’aggiudicatario nell’offerta?</w:t>
            </w:r>
          </w:p>
        </w:tc>
        <w:tc>
          <w:tcPr>
            <w:tcW w:w="443" w:type="pct"/>
            <w:shd w:val="clear" w:color="auto" w:fill="auto"/>
          </w:tcPr>
          <w:p w14:paraId="6EBBB350"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102</w:t>
            </w:r>
          </w:p>
        </w:tc>
        <w:tc>
          <w:tcPr>
            <w:tcW w:w="488" w:type="pct"/>
            <w:shd w:val="clear" w:color="auto" w:fill="auto"/>
          </w:tcPr>
          <w:p w14:paraId="31DAE83E"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16</w:t>
            </w:r>
          </w:p>
        </w:tc>
        <w:tc>
          <w:tcPr>
            <w:tcW w:w="2032" w:type="pct"/>
            <w:shd w:val="clear" w:color="auto" w:fill="auto"/>
          </w:tcPr>
          <w:p w14:paraId="360C66D2" w14:textId="77777777" w:rsidR="00F729EC" w:rsidRPr="00F729EC" w:rsidRDefault="00F729EC" w:rsidP="00A27E10">
            <w:pPr>
              <w:spacing w:after="0"/>
              <w:jc w:val="both"/>
              <w:rPr>
                <w:rFonts w:ascii="Calibri" w:eastAsia="Calibri" w:hAnsi="Calibri"/>
                <w:b/>
                <w:sz w:val="22"/>
                <w:szCs w:val="22"/>
              </w:rPr>
            </w:pPr>
            <w:r w:rsidRPr="00F729EC">
              <w:rPr>
                <w:rFonts w:ascii="Calibri" w:eastAsia="Calibri" w:hAnsi="Calibri"/>
                <w:b/>
                <w:sz w:val="22"/>
                <w:szCs w:val="22"/>
              </w:rPr>
              <w:t>25% la documentazione rilevante non è sufficiente a giustificare l’assegnazione del contratto con conseguente mancanza di trasparenza</w:t>
            </w:r>
          </w:p>
        </w:tc>
      </w:tr>
      <w:tr w:rsidR="00F729EC" w:rsidRPr="00F729EC" w14:paraId="7F5DC7B9" w14:textId="77777777" w:rsidTr="00E23F52">
        <w:trPr>
          <w:trHeight w:val="705"/>
        </w:trPr>
        <w:tc>
          <w:tcPr>
            <w:tcW w:w="2037" w:type="pct"/>
            <w:shd w:val="clear" w:color="auto" w:fill="auto"/>
          </w:tcPr>
          <w:p w14:paraId="3B9EAEFC"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5.13. Le offerte sono accompagnate dalla garanzia provvisoria e questa è conforme a quanto prescritto?</w:t>
            </w:r>
          </w:p>
        </w:tc>
        <w:tc>
          <w:tcPr>
            <w:tcW w:w="443" w:type="pct"/>
            <w:shd w:val="clear" w:color="auto" w:fill="auto"/>
          </w:tcPr>
          <w:p w14:paraId="51ABD269"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Artt. 106 e 117</w:t>
            </w:r>
          </w:p>
        </w:tc>
        <w:tc>
          <w:tcPr>
            <w:tcW w:w="488" w:type="pct"/>
            <w:shd w:val="clear" w:color="auto" w:fill="auto"/>
          </w:tcPr>
          <w:p w14:paraId="47B3F051" w14:textId="77777777" w:rsidR="00F729EC" w:rsidRPr="00F729EC" w:rsidRDefault="00F729EC" w:rsidP="00575CFC">
            <w:pPr>
              <w:spacing w:after="0"/>
              <w:rPr>
                <w:rFonts w:ascii="Calibri" w:eastAsia="Calibri" w:hAnsi="Calibri"/>
                <w:b/>
                <w:sz w:val="22"/>
                <w:szCs w:val="22"/>
              </w:rPr>
            </w:pPr>
          </w:p>
        </w:tc>
        <w:tc>
          <w:tcPr>
            <w:tcW w:w="2032" w:type="pct"/>
            <w:shd w:val="clear" w:color="auto" w:fill="auto"/>
          </w:tcPr>
          <w:p w14:paraId="5D173C06" w14:textId="77777777" w:rsidR="00F729EC" w:rsidRPr="00F729EC" w:rsidRDefault="00F729EC" w:rsidP="00575CFC">
            <w:pPr>
              <w:spacing w:after="0"/>
              <w:rPr>
                <w:rFonts w:ascii="Calibri" w:eastAsia="Calibri" w:hAnsi="Calibri"/>
                <w:b/>
                <w:sz w:val="22"/>
                <w:szCs w:val="22"/>
              </w:rPr>
            </w:pPr>
          </w:p>
          <w:p w14:paraId="5F66A1E5" w14:textId="77777777" w:rsidR="00F729EC" w:rsidRPr="00F729EC" w:rsidRDefault="00F729EC" w:rsidP="00575CFC">
            <w:pPr>
              <w:spacing w:after="0"/>
              <w:rPr>
                <w:rFonts w:ascii="Calibri" w:eastAsia="Calibri" w:hAnsi="Calibri"/>
                <w:b/>
                <w:sz w:val="22"/>
                <w:szCs w:val="22"/>
              </w:rPr>
            </w:pPr>
          </w:p>
        </w:tc>
      </w:tr>
      <w:tr w:rsidR="00F729EC" w:rsidRPr="00F729EC" w14:paraId="469149E2" w14:textId="77777777" w:rsidTr="00E23F52">
        <w:tc>
          <w:tcPr>
            <w:tcW w:w="2037" w:type="pct"/>
            <w:shd w:val="clear" w:color="auto" w:fill="auto"/>
          </w:tcPr>
          <w:p w14:paraId="4BC3F5DF"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5.14. Nel caso di avvalimento, è stato acquisito il relativo contratto e sono stati verificati i requisiti ed elementi prescritti?</w:t>
            </w:r>
          </w:p>
        </w:tc>
        <w:tc>
          <w:tcPr>
            <w:tcW w:w="443" w:type="pct"/>
            <w:shd w:val="clear" w:color="auto" w:fill="auto"/>
          </w:tcPr>
          <w:p w14:paraId="37BC5AFB"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104</w:t>
            </w:r>
          </w:p>
        </w:tc>
        <w:tc>
          <w:tcPr>
            <w:tcW w:w="488" w:type="pct"/>
            <w:shd w:val="clear" w:color="auto" w:fill="auto"/>
          </w:tcPr>
          <w:p w14:paraId="4FFB2966"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 xml:space="preserve"> 15, 16</w:t>
            </w:r>
          </w:p>
        </w:tc>
        <w:tc>
          <w:tcPr>
            <w:tcW w:w="2032" w:type="pct"/>
            <w:shd w:val="clear" w:color="auto" w:fill="auto"/>
          </w:tcPr>
          <w:p w14:paraId="716FFC34" w14:textId="19E84E5F"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violazione che ha condotto all’aggiudicazione del contratto a</w:t>
            </w:r>
            <w:r w:rsidR="00A27E10">
              <w:rPr>
                <w:rFonts w:ascii="Calibri" w:eastAsia="Calibri" w:hAnsi="Calibri"/>
                <w:b/>
                <w:sz w:val="22"/>
                <w:szCs w:val="22"/>
              </w:rPr>
              <w:t>d</w:t>
            </w:r>
            <w:r w:rsidRPr="00F729EC">
              <w:rPr>
                <w:rFonts w:ascii="Calibri" w:eastAsia="Calibri" w:hAnsi="Calibri"/>
                <w:b/>
                <w:sz w:val="22"/>
                <w:szCs w:val="22"/>
              </w:rPr>
              <w:t xml:space="preserve"> un soggetto che non ne avrebbe avuto titolo.</w:t>
            </w:r>
          </w:p>
          <w:p w14:paraId="702B4209" w14:textId="77777777" w:rsidR="00F729EC" w:rsidRPr="00F729EC" w:rsidRDefault="00F729EC" w:rsidP="008C0984">
            <w:pPr>
              <w:spacing w:after="0"/>
              <w:jc w:val="both"/>
              <w:rPr>
                <w:rFonts w:ascii="Calibri" w:eastAsia="Calibri" w:hAnsi="Calibri"/>
                <w:b/>
                <w:sz w:val="22"/>
                <w:szCs w:val="22"/>
              </w:rPr>
            </w:pPr>
          </w:p>
        </w:tc>
      </w:tr>
      <w:tr w:rsidR="00F729EC" w:rsidRPr="00F729EC" w14:paraId="2BB9B9D0" w14:textId="77777777" w:rsidTr="00E23F52">
        <w:tc>
          <w:tcPr>
            <w:tcW w:w="2037" w:type="pct"/>
            <w:shd w:val="clear" w:color="auto" w:fill="auto"/>
          </w:tcPr>
          <w:p w14:paraId="4ECC2B42"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5.15. Sono state regolarmente comunicate ammissioni ed esclusioni?</w:t>
            </w:r>
          </w:p>
        </w:tc>
        <w:tc>
          <w:tcPr>
            <w:tcW w:w="443" w:type="pct"/>
            <w:shd w:val="clear" w:color="auto" w:fill="auto"/>
          </w:tcPr>
          <w:p w14:paraId="09A459BF"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90</w:t>
            </w:r>
          </w:p>
        </w:tc>
        <w:tc>
          <w:tcPr>
            <w:tcW w:w="488" w:type="pct"/>
            <w:shd w:val="clear" w:color="auto" w:fill="auto"/>
          </w:tcPr>
          <w:p w14:paraId="0113B4E7"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9 e 16</w:t>
            </w:r>
          </w:p>
        </w:tc>
        <w:tc>
          <w:tcPr>
            <w:tcW w:w="2032" w:type="pct"/>
            <w:shd w:val="clear" w:color="auto" w:fill="auto"/>
          </w:tcPr>
          <w:p w14:paraId="6C0FC474"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5 % non ne è stata fatta pubblicazione in conformità con le norme pertinenti</w:t>
            </w:r>
          </w:p>
          <w:p w14:paraId="33F07B5F" w14:textId="445A04DE"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10 % </w:t>
            </w:r>
            <w:r w:rsidR="00A27E10">
              <w:rPr>
                <w:rFonts w:ascii="Calibri" w:eastAsia="Calibri" w:hAnsi="Calibri"/>
                <w:b/>
                <w:sz w:val="22"/>
                <w:szCs w:val="22"/>
              </w:rPr>
              <w:t>l</w:t>
            </w:r>
            <w:r w:rsidRPr="00F729EC">
              <w:rPr>
                <w:rFonts w:ascii="Calibri" w:eastAsia="Calibri" w:hAnsi="Calibri"/>
                <w:b/>
                <w:sz w:val="22"/>
                <w:szCs w:val="22"/>
              </w:rPr>
              <w:t>a comunicazione è stata fatta su altri mezzi oppure oltre i termini previsti per l’eventuale ricorso</w:t>
            </w:r>
          </w:p>
        </w:tc>
      </w:tr>
      <w:tr w:rsidR="00F729EC" w:rsidRPr="00F729EC" w14:paraId="3A3EBE09" w14:textId="77777777" w:rsidTr="00E23F52">
        <w:tc>
          <w:tcPr>
            <w:tcW w:w="2037" w:type="pct"/>
            <w:shd w:val="clear" w:color="auto" w:fill="auto"/>
          </w:tcPr>
          <w:p w14:paraId="0F1A3349"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6. Commissione giudicatrice e seggio di gara</w:t>
            </w:r>
          </w:p>
          <w:p w14:paraId="7B2E3F5F"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6.1. Nel caso di aggiudicazione con il criterio dell’offerta economicamente più vantaggiosa, è stata costituita la commissione giudicatrice dopo la scadenza del termine di presentazione delle offerte?</w:t>
            </w:r>
          </w:p>
        </w:tc>
        <w:tc>
          <w:tcPr>
            <w:tcW w:w="443" w:type="pct"/>
            <w:shd w:val="clear" w:color="auto" w:fill="auto"/>
          </w:tcPr>
          <w:p w14:paraId="38422722"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93, commi 1-6</w:t>
            </w:r>
          </w:p>
        </w:tc>
        <w:tc>
          <w:tcPr>
            <w:tcW w:w="488" w:type="pct"/>
            <w:shd w:val="clear" w:color="auto" w:fill="auto"/>
          </w:tcPr>
          <w:p w14:paraId="5CE4147F" w14:textId="77777777" w:rsidR="00F729EC" w:rsidRPr="00F729EC" w:rsidRDefault="00F729EC" w:rsidP="008C0984">
            <w:pPr>
              <w:spacing w:after="0"/>
              <w:jc w:val="both"/>
              <w:rPr>
                <w:rFonts w:ascii="Calibri" w:eastAsia="Calibri" w:hAnsi="Calibri"/>
                <w:b/>
                <w:sz w:val="22"/>
                <w:szCs w:val="22"/>
                <w:highlight w:val="yellow"/>
              </w:rPr>
            </w:pPr>
            <w:r w:rsidRPr="00F729EC">
              <w:rPr>
                <w:rFonts w:ascii="Calibri" w:eastAsia="Calibri" w:hAnsi="Calibri"/>
                <w:b/>
                <w:sz w:val="22"/>
                <w:szCs w:val="22"/>
              </w:rPr>
              <w:t>16</w:t>
            </w:r>
          </w:p>
        </w:tc>
        <w:tc>
          <w:tcPr>
            <w:tcW w:w="2032" w:type="pct"/>
            <w:shd w:val="clear" w:color="auto" w:fill="auto"/>
          </w:tcPr>
          <w:p w14:paraId="34F3417A"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se la commissione non è stata costituita</w:t>
            </w:r>
          </w:p>
          <w:p w14:paraId="7323AA07"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 documentazione rilevante non è sufficiente a giustificare l'assegnazione del contratto, con conseguente mancanza di trasparenza</w:t>
            </w:r>
          </w:p>
        </w:tc>
      </w:tr>
      <w:tr w:rsidR="00F729EC" w:rsidRPr="00F729EC" w14:paraId="4A180674" w14:textId="77777777" w:rsidTr="00E23F52">
        <w:tc>
          <w:tcPr>
            <w:tcW w:w="2037" w:type="pct"/>
            <w:shd w:val="clear" w:color="auto" w:fill="auto"/>
          </w:tcPr>
          <w:p w14:paraId="140D43E7"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6.2. Il numero dei componenti, le modalità di composizione e i requisiti dei commissari sono conformi a quanto prescritto, anche per quanto riguarda l’assenza di cause d’incompatibilità e di situazioni di conflitto d’interessi?</w:t>
            </w:r>
          </w:p>
        </w:tc>
        <w:tc>
          <w:tcPr>
            <w:tcW w:w="443" w:type="pct"/>
            <w:shd w:val="clear" w:color="auto" w:fill="auto"/>
          </w:tcPr>
          <w:p w14:paraId="5BF2A638"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93, commi 1-6</w:t>
            </w:r>
          </w:p>
        </w:tc>
        <w:tc>
          <w:tcPr>
            <w:tcW w:w="488" w:type="pct"/>
            <w:shd w:val="clear" w:color="auto" w:fill="auto"/>
          </w:tcPr>
          <w:p w14:paraId="06DFA01E"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16</w:t>
            </w:r>
          </w:p>
        </w:tc>
        <w:tc>
          <w:tcPr>
            <w:tcW w:w="2032" w:type="pct"/>
            <w:shd w:val="clear" w:color="auto" w:fill="auto"/>
          </w:tcPr>
          <w:p w14:paraId="4C0E5658"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se la commissione è stata costituita con la nomina di soggetti in conflitto d’interessi o incompatibili e il concorrente che ne ha beneficiato ha conseguito il contratto</w:t>
            </w:r>
          </w:p>
          <w:p w14:paraId="5D1357B1"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 documentazione rilevante non è sufficiente a giustificare l'assegnazione del contratto, con conseguente mancanza di trasparenza.</w:t>
            </w:r>
          </w:p>
        </w:tc>
      </w:tr>
      <w:tr w:rsidR="00F729EC" w:rsidRPr="00F729EC" w14:paraId="27292617" w14:textId="77777777" w:rsidTr="00E23F52">
        <w:tc>
          <w:tcPr>
            <w:tcW w:w="2037" w:type="pct"/>
            <w:shd w:val="clear" w:color="auto" w:fill="auto"/>
          </w:tcPr>
          <w:p w14:paraId="16BC7239"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6.3. Nel caso di aggiudicazione con il criterio del minor prezzo, è stato costituito il seggio di gara, eventualmente anche monocratico?</w:t>
            </w:r>
          </w:p>
        </w:tc>
        <w:tc>
          <w:tcPr>
            <w:tcW w:w="443" w:type="pct"/>
            <w:shd w:val="clear" w:color="auto" w:fill="auto"/>
          </w:tcPr>
          <w:p w14:paraId="5676C5A1"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93, comma 7</w:t>
            </w:r>
          </w:p>
        </w:tc>
        <w:tc>
          <w:tcPr>
            <w:tcW w:w="488" w:type="pct"/>
            <w:shd w:val="clear" w:color="auto" w:fill="auto"/>
          </w:tcPr>
          <w:p w14:paraId="258891EC"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16</w:t>
            </w:r>
          </w:p>
        </w:tc>
        <w:tc>
          <w:tcPr>
            <w:tcW w:w="2032" w:type="pct"/>
            <w:shd w:val="clear" w:color="auto" w:fill="auto"/>
          </w:tcPr>
          <w:p w14:paraId="0352DBD0"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se il seggio non è stato costituito</w:t>
            </w:r>
          </w:p>
          <w:p w14:paraId="1CC75C35"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25% se la documentazione rilevante non è sufficiente a giustificare </w:t>
            </w:r>
            <w:r w:rsidR="008C0984" w:rsidRPr="00F729EC">
              <w:rPr>
                <w:rFonts w:ascii="Calibri" w:eastAsia="Calibri" w:hAnsi="Calibri"/>
                <w:b/>
                <w:sz w:val="22"/>
                <w:szCs w:val="22"/>
              </w:rPr>
              <w:t>l’assegnazione del</w:t>
            </w:r>
            <w:r w:rsidRPr="00F729EC">
              <w:rPr>
                <w:rFonts w:ascii="Calibri" w:eastAsia="Calibri" w:hAnsi="Calibri"/>
                <w:b/>
                <w:sz w:val="22"/>
                <w:szCs w:val="22"/>
              </w:rPr>
              <w:t xml:space="preserve"> contratto, con conseguente mancanza di trasparenza</w:t>
            </w:r>
          </w:p>
        </w:tc>
      </w:tr>
      <w:tr w:rsidR="00F729EC" w:rsidRPr="00F729EC" w14:paraId="6D9D1315" w14:textId="77777777" w:rsidTr="00E23F52">
        <w:tc>
          <w:tcPr>
            <w:tcW w:w="2037" w:type="pct"/>
            <w:shd w:val="clear" w:color="auto" w:fill="auto"/>
          </w:tcPr>
          <w:p w14:paraId="70A6F9BF"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lastRenderedPageBreak/>
              <w:t>6.4. Il numero dei componenti, le modalità di composizione e i requisiti dei componenti del seggio di gara sono conformi a quanto prescritto, anche per quanto riguarda l’assenza di cause d’incompatibilità e di situazioni di conflitto d’interessi?</w:t>
            </w:r>
          </w:p>
        </w:tc>
        <w:tc>
          <w:tcPr>
            <w:tcW w:w="443" w:type="pct"/>
            <w:shd w:val="clear" w:color="auto" w:fill="auto"/>
          </w:tcPr>
          <w:p w14:paraId="50C819D5"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93, comma 7</w:t>
            </w:r>
          </w:p>
        </w:tc>
        <w:tc>
          <w:tcPr>
            <w:tcW w:w="488" w:type="pct"/>
            <w:shd w:val="clear" w:color="auto" w:fill="auto"/>
          </w:tcPr>
          <w:p w14:paraId="2793ED8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16</w:t>
            </w:r>
          </w:p>
        </w:tc>
        <w:tc>
          <w:tcPr>
            <w:tcW w:w="2032" w:type="pct"/>
            <w:shd w:val="clear" w:color="auto" w:fill="auto"/>
          </w:tcPr>
          <w:p w14:paraId="710D06A6"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 xml:space="preserve">100% se il seggio è stato costituito con la nomina di soggetti in conflitto d’interessi o incompatibili e il concorrente che ne ha </w:t>
            </w:r>
            <w:r w:rsidR="008C0984" w:rsidRPr="00F729EC">
              <w:rPr>
                <w:rFonts w:ascii="Calibri" w:eastAsia="Calibri" w:hAnsi="Calibri"/>
                <w:b/>
                <w:sz w:val="22"/>
                <w:szCs w:val="22"/>
              </w:rPr>
              <w:t>beneficiato ha</w:t>
            </w:r>
            <w:r w:rsidRPr="00F729EC">
              <w:rPr>
                <w:rFonts w:ascii="Calibri" w:eastAsia="Calibri" w:hAnsi="Calibri"/>
                <w:b/>
                <w:sz w:val="22"/>
                <w:szCs w:val="22"/>
              </w:rPr>
              <w:t xml:space="preserve"> conseguito il contratto</w:t>
            </w:r>
          </w:p>
          <w:p w14:paraId="1BC4F2A3"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 documentazione rilevante non è sufficiente a giustificare l'assegnazione del contratto, con conseguente mancanza di trasparenza</w:t>
            </w:r>
          </w:p>
        </w:tc>
      </w:tr>
      <w:tr w:rsidR="00F729EC" w:rsidRPr="00F729EC" w14:paraId="242ADF8F" w14:textId="77777777" w:rsidTr="00E23F52">
        <w:tc>
          <w:tcPr>
            <w:tcW w:w="2037" w:type="pct"/>
            <w:shd w:val="clear" w:color="auto" w:fill="auto"/>
          </w:tcPr>
          <w:p w14:paraId="3DF1EB7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7. Criterio di aggiudicazione</w:t>
            </w:r>
          </w:p>
          <w:p w14:paraId="04E3F2C1"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7.1. Nel caso di utilizzo del criterio del minor prezzo, sussistono i presupposti previsti?</w:t>
            </w:r>
          </w:p>
        </w:tc>
        <w:tc>
          <w:tcPr>
            <w:tcW w:w="443" w:type="pct"/>
            <w:shd w:val="clear" w:color="auto" w:fill="auto"/>
          </w:tcPr>
          <w:p w14:paraId="37E48F82"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108</w:t>
            </w:r>
          </w:p>
          <w:p w14:paraId="56624D4F"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Allegato II.8</w:t>
            </w:r>
          </w:p>
        </w:tc>
        <w:tc>
          <w:tcPr>
            <w:tcW w:w="488" w:type="pct"/>
            <w:shd w:val="clear" w:color="auto" w:fill="auto"/>
          </w:tcPr>
          <w:p w14:paraId="143CBCCC"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14, 15</w:t>
            </w:r>
          </w:p>
        </w:tc>
        <w:tc>
          <w:tcPr>
            <w:tcW w:w="2032" w:type="pct"/>
            <w:shd w:val="clear" w:color="auto" w:fill="auto"/>
          </w:tcPr>
          <w:p w14:paraId="7923A391"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violazione che ha condotto all’aggiudicazione del contratto a un soggetto che non ne avrebbe avuto titolo.</w:t>
            </w:r>
          </w:p>
          <w:p w14:paraId="6746DA20" w14:textId="77777777" w:rsidR="00F729EC" w:rsidRPr="00F729EC" w:rsidRDefault="00F729EC" w:rsidP="008C0984">
            <w:pPr>
              <w:spacing w:after="0"/>
              <w:jc w:val="both"/>
              <w:rPr>
                <w:rFonts w:ascii="Calibri" w:eastAsia="Calibri" w:hAnsi="Calibri"/>
                <w:b/>
                <w:sz w:val="22"/>
                <w:szCs w:val="22"/>
              </w:rPr>
            </w:pPr>
          </w:p>
        </w:tc>
      </w:tr>
      <w:tr w:rsidR="00F729EC" w:rsidRPr="00F729EC" w14:paraId="2A4DDEFC" w14:textId="77777777" w:rsidTr="00E23F52">
        <w:tc>
          <w:tcPr>
            <w:tcW w:w="2037" w:type="pct"/>
            <w:shd w:val="clear" w:color="auto" w:fill="auto"/>
          </w:tcPr>
          <w:p w14:paraId="1BCF33F0"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7.2. Nel caso di utilizzo del criterio dell’offerta economicamente più vantaggiosa, i criteri sono conformi a quanto prescritto?</w:t>
            </w:r>
          </w:p>
        </w:tc>
        <w:tc>
          <w:tcPr>
            <w:tcW w:w="443" w:type="pct"/>
            <w:shd w:val="clear" w:color="auto" w:fill="auto"/>
          </w:tcPr>
          <w:p w14:paraId="7708407F"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108</w:t>
            </w:r>
          </w:p>
          <w:p w14:paraId="129F3ED4"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Allegato II.8</w:t>
            </w:r>
          </w:p>
        </w:tc>
        <w:tc>
          <w:tcPr>
            <w:tcW w:w="488" w:type="pct"/>
            <w:shd w:val="clear" w:color="auto" w:fill="auto"/>
          </w:tcPr>
          <w:p w14:paraId="0239F3B5"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14, 15</w:t>
            </w:r>
          </w:p>
        </w:tc>
        <w:tc>
          <w:tcPr>
            <w:tcW w:w="2032" w:type="pct"/>
            <w:shd w:val="clear" w:color="auto" w:fill="auto"/>
          </w:tcPr>
          <w:p w14:paraId="04470C12"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100% in caso di violazione che ha condotto all’aggiudicazione del contratto a un soggetto che non ne avrebbe avuto titolo.</w:t>
            </w:r>
          </w:p>
          <w:p w14:paraId="34A6D38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7F0E9DDA"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10% se i criteri di aggiudicazione (o rispettivi sotto-criteri o ponderazioni) dichiarati nel bando di gara o Capitolato d'oneri non sono stati seguiti nel corso della valutazione delle offerte, o</w:t>
            </w:r>
          </w:p>
          <w:p w14:paraId="6ECABCC0"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sono stati utilizzati criteri di aggiudicazione supplementari</w:t>
            </w:r>
          </w:p>
          <w:p w14:paraId="72B8006B"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non pubblicati.</w:t>
            </w:r>
          </w:p>
          <w:p w14:paraId="17F4EDA7" w14:textId="77777777" w:rsidR="00F729EC" w:rsidRPr="008C0984"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nei due casi di cui sopra con aggiuntivo effetto discriminatorio (sulla base di ingiustificate preferenze nazionali/regionali /locali).</w:t>
            </w:r>
          </w:p>
        </w:tc>
      </w:tr>
      <w:tr w:rsidR="00F729EC" w:rsidRPr="00F729EC" w14:paraId="11E019EB" w14:textId="77777777" w:rsidTr="00E23F52">
        <w:tc>
          <w:tcPr>
            <w:tcW w:w="2037" w:type="pct"/>
            <w:shd w:val="clear" w:color="auto" w:fill="auto"/>
          </w:tcPr>
          <w:p w14:paraId="08702FAF"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8. Aggiudicazione e contratto</w:t>
            </w:r>
          </w:p>
          <w:p w14:paraId="52E200A6"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 xml:space="preserve">8.1. È presente la proposta di aggiudicazione e sono stati correttamente applicati i criteri e requisiti di aggiudicazione? </w:t>
            </w:r>
          </w:p>
        </w:tc>
        <w:tc>
          <w:tcPr>
            <w:tcW w:w="443" w:type="pct"/>
            <w:shd w:val="clear" w:color="auto" w:fill="auto"/>
          </w:tcPr>
          <w:p w14:paraId="433FC35C"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17, comma 5</w:t>
            </w:r>
          </w:p>
        </w:tc>
        <w:tc>
          <w:tcPr>
            <w:tcW w:w="488" w:type="pct"/>
            <w:shd w:val="clear" w:color="auto" w:fill="auto"/>
          </w:tcPr>
          <w:p w14:paraId="00367F36"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14,15 e 16</w:t>
            </w:r>
          </w:p>
        </w:tc>
        <w:tc>
          <w:tcPr>
            <w:tcW w:w="2032" w:type="pct"/>
            <w:shd w:val="clear" w:color="auto" w:fill="auto"/>
          </w:tcPr>
          <w:p w14:paraId="45BAE57A" w14:textId="77777777" w:rsidR="00F729EC"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t>100% in caso di violazione che ha condotto all’aggiudicazione del contratto a un soggetto che non ne avrebbe avuto titolo.</w:t>
            </w:r>
          </w:p>
          <w:p w14:paraId="2E024F44" w14:textId="77777777" w:rsidR="00F729EC"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29A7B2AE" w14:textId="77777777" w:rsidR="00F729EC"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lastRenderedPageBreak/>
              <w:t>10% se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217E81EC" w14:textId="77777777" w:rsidR="00F729EC"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t>25% nei due casi di cui sopra con aggiuntivo effetto discriminatorio (sulla base di ingiustificate preferenze nazionali/regionali /locali)</w:t>
            </w:r>
          </w:p>
          <w:p w14:paraId="0D4B03DE" w14:textId="77777777" w:rsidR="00F729EC" w:rsidRPr="00F729EC" w:rsidRDefault="00F729EC" w:rsidP="00575CFC">
            <w:pPr>
              <w:spacing w:after="0"/>
              <w:jc w:val="both"/>
              <w:rPr>
                <w:rFonts w:ascii="Calibri" w:eastAsia="Calibri" w:hAnsi="Calibri"/>
                <w:b/>
                <w:color w:val="7030A0"/>
                <w:sz w:val="22"/>
                <w:szCs w:val="22"/>
              </w:rPr>
            </w:pPr>
            <w:r w:rsidRPr="00F729EC">
              <w:rPr>
                <w:rFonts w:ascii="Calibri" w:eastAsia="Calibri" w:hAnsi="Calibri"/>
                <w:b/>
                <w:sz w:val="22"/>
                <w:szCs w:val="22"/>
              </w:rPr>
              <w:t>25% se la documentazione rilevante non è sufficiente a giustificare l'assegnazione del contratto, con conseguente mancanza di trasparenza.</w:t>
            </w:r>
          </w:p>
        </w:tc>
      </w:tr>
      <w:tr w:rsidR="00F729EC" w:rsidRPr="00F729EC" w14:paraId="162B1829" w14:textId="77777777" w:rsidTr="00E23F52">
        <w:tc>
          <w:tcPr>
            <w:tcW w:w="2037" w:type="pct"/>
            <w:shd w:val="clear" w:color="auto" w:fill="auto"/>
          </w:tcPr>
          <w:p w14:paraId="5D4EFDAC"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lastRenderedPageBreak/>
              <w:t xml:space="preserve">8.2. Il provvedimento di aggiudicazione è stato regolarmente comunicato? </w:t>
            </w:r>
          </w:p>
        </w:tc>
        <w:tc>
          <w:tcPr>
            <w:tcW w:w="443" w:type="pct"/>
            <w:shd w:val="clear" w:color="auto" w:fill="auto"/>
          </w:tcPr>
          <w:p w14:paraId="3A669D41"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18</w:t>
            </w:r>
          </w:p>
        </w:tc>
        <w:tc>
          <w:tcPr>
            <w:tcW w:w="488" w:type="pct"/>
            <w:shd w:val="clear" w:color="auto" w:fill="auto"/>
          </w:tcPr>
          <w:p w14:paraId="0DABA46D" w14:textId="77777777" w:rsidR="00F729EC" w:rsidRPr="00F729EC" w:rsidRDefault="00F729EC" w:rsidP="00575CFC">
            <w:pPr>
              <w:spacing w:after="0"/>
              <w:rPr>
                <w:rFonts w:ascii="Calibri" w:eastAsia="Calibri" w:hAnsi="Calibri"/>
                <w:b/>
                <w:sz w:val="22"/>
                <w:szCs w:val="22"/>
              </w:rPr>
            </w:pPr>
            <w:r w:rsidRPr="00F729EC">
              <w:rPr>
                <w:rFonts w:ascii="Calibri" w:eastAsia="Calibri" w:hAnsi="Calibri"/>
                <w:b/>
                <w:sz w:val="22"/>
                <w:szCs w:val="22"/>
              </w:rPr>
              <w:t xml:space="preserve">16 </w:t>
            </w:r>
          </w:p>
        </w:tc>
        <w:tc>
          <w:tcPr>
            <w:tcW w:w="2032" w:type="pct"/>
            <w:shd w:val="clear" w:color="auto" w:fill="auto"/>
          </w:tcPr>
          <w:p w14:paraId="0CCFACF6" w14:textId="77777777" w:rsidR="008C0984" w:rsidRPr="00F729EC" w:rsidRDefault="00F729EC" w:rsidP="00575CFC">
            <w:pPr>
              <w:spacing w:after="0"/>
              <w:jc w:val="both"/>
              <w:rPr>
                <w:rFonts w:ascii="Calibri" w:eastAsia="Calibri" w:hAnsi="Calibri"/>
                <w:b/>
                <w:sz w:val="22"/>
                <w:szCs w:val="22"/>
              </w:rPr>
            </w:pPr>
            <w:r w:rsidRPr="00F729EC">
              <w:rPr>
                <w:rFonts w:ascii="Calibri" w:eastAsia="Calibri" w:hAnsi="Calibri"/>
                <w:b/>
                <w:sz w:val="22"/>
                <w:szCs w:val="22"/>
              </w:rPr>
              <w:t>25% se la documentazione rilevante non è sufficiente a giustificare l'assegnazione del contratto, con conseguente mancanza di trasparenza.</w:t>
            </w:r>
          </w:p>
        </w:tc>
      </w:tr>
      <w:tr w:rsidR="00F729EC" w:rsidRPr="00F729EC" w14:paraId="47C6EFD9" w14:textId="77777777" w:rsidTr="00E23F52">
        <w:tc>
          <w:tcPr>
            <w:tcW w:w="2037" w:type="pct"/>
            <w:shd w:val="clear" w:color="auto" w:fill="auto"/>
          </w:tcPr>
          <w:p w14:paraId="0E4A989E"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8.3. Il contratto è stato stipulato decorsi i termini dilatori prescritti o sussiste una causa legittima di deroga?</w:t>
            </w:r>
          </w:p>
        </w:tc>
        <w:tc>
          <w:tcPr>
            <w:tcW w:w="443" w:type="pct"/>
            <w:shd w:val="clear" w:color="auto" w:fill="auto"/>
          </w:tcPr>
          <w:p w14:paraId="5ECD8FF5" w14:textId="77777777" w:rsidR="00F729EC" w:rsidRPr="00F729EC" w:rsidRDefault="00F729EC" w:rsidP="00575CFC">
            <w:pPr>
              <w:spacing w:after="0"/>
              <w:rPr>
                <w:rFonts w:ascii="Calibri" w:eastAsia="Calibri" w:hAnsi="Calibri"/>
                <w:sz w:val="22"/>
                <w:szCs w:val="22"/>
              </w:rPr>
            </w:pPr>
            <w:r w:rsidRPr="00F729EC">
              <w:rPr>
                <w:rFonts w:ascii="Calibri" w:eastAsia="Calibri" w:hAnsi="Calibri"/>
                <w:sz w:val="22"/>
                <w:szCs w:val="22"/>
              </w:rPr>
              <w:t>Art. 18, commi 3 e 4</w:t>
            </w:r>
          </w:p>
        </w:tc>
        <w:tc>
          <w:tcPr>
            <w:tcW w:w="488" w:type="pct"/>
            <w:shd w:val="clear" w:color="auto" w:fill="auto"/>
          </w:tcPr>
          <w:p w14:paraId="0F188A71" w14:textId="77777777" w:rsidR="00F729EC" w:rsidRPr="00F729EC" w:rsidRDefault="00F729EC" w:rsidP="00575CFC">
            <w:pPr>
              <w:spacing w:after="0"/>
              <w:rPr>
                <w:rFonts w:ascii="Calibri" w:eastAsia="Calibri" w:hAnsi="Calibri"/>
                <w:b/>
                <w:sz w:val="22"/>
                <w:szCs w:val="22"/>
              </w:rPr>
            </w:pPr>
          </w:p>
        </w:tc>
        <w:tc>
          <w:tcPr>
            <w:tcW w:w="2032" w:type="pct"/>
            <w:shd w:val="clear" w:color="auto" w:fill="auto"/>
          </w:tcPr>
          <w:p w14:paraId="3B83BBC3" w14:textId="77777777" w:rsidR="00F729EC" w:rsidRPr="00F729EC" w:rsidRDefault="00F729EC" w:rsidP="00575CFC">
            <w:pPr>
              <w:spacing w:after="0"/>
              <w:rPr>
                <w:rFonts w:ascii="Calibri" w:eastAsia="Calibri" w:hAnsi="Calibri"/>
                <w:b/>
                <w:sz w:val="22"/>
                <w:szCs w:val="22"/>
              </w:rPr>
            </w:pPr>
          </w:p>
        </w:tc>
      </w:tr>
      <w:tr w:rsidR="00F729EC" w:rsidRPr="00F729EC" w14:paraId="7906175B" w14:textId="77777777" w:rsidTr="00E23F52">
        <w:tc>
          <w:tcPr>
            <w:tcW w:w="2037" w:type="pct"/>
            <w:shd w:val="clear" w:color="auto" w:fill="auto"/>
          </w:tcPr>
          <w:p w14:paraId="35EC20AA"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8.4. Il contratto è stato stipulato nelle forme, con i contenuti e nei tempi prescritti?</w:t>
            </w:r>
          </w:p>
        </w:tc>
        <w:tc>
          <w:tcPr>
            <w:tcW w:w="443" w:type="pct"/>
            <w:shd w:val="clear" w:color="auto" w:fill="auto"/>
          </w:tcPr>
          <w:p w14:paraId="3EADE283"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18</w:t>
            </w:r>
          </w:p>
        </w:tc>
        <w:tc>
          <w:tcPr>
            <w:tcW w:w="488" w:type="pct"/>
            <w:shd w:val="clear" w:color="auto" w:fill="auto"/>
          </w:tcPr>
          <w:p w14:paraId="2FD7A3BE"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16</w:t>
            </w:r>
          </w:p>
        </w:tc>
        <w:tc>
          <w:tcPr>
            <w:tcW w:w="2032" w:type="pct"/>
            <w:shd w:val="clear" w:color="auto" w:fill="auto"/>
          </w:tcPr>
          <w:p w14:paraId="7EB175EE"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 documentazione rilevante non è sufficiente a giustificare l'assegnazione del contratto, con conseguente mancanza di trasparenza.</w:t>
            </w:r>
          </w:p>
        </w:tc>
      </w:tr>
      <w:tr w:rsidR="00F729EC" w:rsidRPr="00F729EC" w14:paraId="6734E94D" w14:textId="77777777" w:rsidTr="00E23F52">
        <w:tc>
          <w:tcPr>
            <w:tcW w:w="2037" w:type="pct"/>
            <w:shd w:val="clear" w:color="auto" w:fill="auto"/>
          </w:tcPr>
          <w:p w14:paraId="79BAED79"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9. Adempimenti finali e termine di durata complessiva</w:t>
            </w:r>
          </w:p>
          <w:p w14:paraId="13353F0F"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9.1. È stato correttamente pubblicato l’avviso di aggiudicazione dell’appalto?</w:t>
            </w:r>
          </w:p>
        </w:tc>
        <w:tc>
          <w:tcPr>
            <w:tcW w:w="443" w:type="pct"/>
            <w:shd w:val="clear" w:color="auto" w:fill="auto"/>
          </w:tcPr>
          <w:p w14:paraId="7CC0DEEA"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Artt. 84, 85 e 111</w:t>
            </w:r>
          </w:p>
        </w:tc>
        <w:tc>
          <w:tcPr>
            <w:tcW w:w="488" w:type="pct"/>
            <w:shd w:val="clear" w:color="auto" w:fill="auto"/>
          </w:tcPr>
          <w:p w14:paraId="0E34A741"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16</w:t>
            </w:r>
          </w:p>
        </w:tc>
        <w:tc>
          <w:tcPr>
            <w:tcW w:w="2032" w:type="pct"/>
            <w:shd w:val="clear" w:color="auto" w:fill="auto"/>
          </w:tcPr>
          <w:p w14:paraId="15011FF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25% se la documentazione rilevante non è sufficiente a giustificare l'assegnazione del contratto, con conseguente mancanza di trasparenza.</w:t>
            </w:r>
          </w:p>
        </w:tc>
      </w:tr>
      <w:tr w:rsidR="00F729EC" w:rsidRPr="00F729EC" w14:paraId="0BEB7E87" w14:textId="77777777" w:rsidTr="00E23F52">
        <w:tc>
          <w:tcPr>
            <w:tcW w:w="2037" w:type="pct"/>
            <w:shd w:val="clear" w:color="auto" w:fill="auto"/>
          </w:tcPr>
          <w:p w14:paraId="73E7183E"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9.2. È stata predisposta la relazione unica sulla procedura di aggiudicazione degli appalti, a conclusione della procedura?</w:t>
            </w:r>
          </w:p>
        </w:tc>
        <w:tc>
          <w:tcPr>
            <w:tcW w:w="443" w:type="pct"/>
            <w:shd w:val="clear" w:color="auto" w:fill="auto"/>
          </w:tcPr>
          <w:p w14:paraId="039A0A99"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112</w:t>
            </w:r>
          </w:p>
        </w:tc>
        <w:tc>
          <w:tcPr>
            <w:tcW w:w="488" w:type="pct"/>
            <w:shd w:val="clear" w:color="auto" w:fill="auto"/>
          </w:tcPr>
          <w:p w14:paraId="47953DAA"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16</w:t>
            </w:r>
          </w:p>
        </w:tc>
        <w:tc>
          <w:tcPr>
            <w:tcW w:w="2032" w:type="pct"/>
            <w:shd w:val="clear" w:color="auto" w:fill="auto"/>
          </w:tcPr>
          <w:p w14:paraId="436B716F" w14:textId="77777777" w:rsidR="00F729EC" w:rsidRPr="00F729EC" w:rsidRDefault="00F729EC" w:rsidP="008C0984">
            <w:pPr>
              <w:spacing w:after="0"/>
              <w:jc w:val="both"/>
              <w:rPr>
                <w:rFonts w:ascii="Calibri" w:eastAsia="Calibri" w:hAnsi="Calibri"/>
                <w:b/>
                <w:sz w:val="22"/>
                <w:szCs w:val="22"/>
                <w:highlight w:val="cyan"/>
              </w:rPr>
            </w:pPr>
            <w:r w:rsidRPr="00F729EC">
              <w:rPr>
                <w:rFonts w:ascii="Calibri" w:eastAsia="Calibri" w:hAnsi="Calibri"/>
                <w:b/>
                <w:sz w:val="22"/>
                <w:szCs w:val="22"/>
              </w:rPr>
              <w:t>25% se la documentazione rilevante non è sufficiente a giustificare l'assegnazione del contratto, con conseguente mancanza di trasparenza.</w:t>
            </w:r>
          </w:p>
        </w:tc>
      </w:tr>
      <w:tr w:rsidR="00F729EC" w:rsidRPr="00F729EC" w14:paraId="6AFA008B" w14:textId="77777777" w:rsidTr="00E23F52">
        <w:tc>
          <w:tcPr>
            <w:tcW w:w="2037" w:type="pct"/>
            <w:shd w:val="clear" w:color="auto" w:fill="auto"/>
          </w:tcPr>
          <w:p w14:paraId="6461B44B"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 xml:space="preserve">9.3. La durata complessiva della procedura è conforme al termine massimo prescritto? </w:t>
            </w:r>
          </w:p>
          <w:p w14:paraId="46393CA1" w14:textId="4E06A9EC"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(9 mesi nel caso di impiego del criterio dell’offerta economicamente più vantaggiosa, 5 mesi in caso di impiego del criterio del minor prezzo, salva proroga per verifica offerta anomala o su determinazione motivata del RUP)</w:t>
            </w:r>
          </w:p>
        </w:tc>
        <w:tc>
          <w:tcPr>
            <w:tcW w:w="443" w:type="pct"/>
            <w:shd w:val="clear" w:color="auto" w:fill="auto"/>
          </w:tcPr>
          <w:p w14:paraId="1CD7B998"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17, comma 3</w:t>
            </w:r>
          </w:p>
          <w:p w14:paraId="1AF7AC2D"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Allegato I.3</w:t>
            </w:r>
          </w:p>
        </w:tc>
        <w:tc>
          <w:tcPr>
            <w:tcW w:w="488" w:type="pct"/>
            <w:shd w:val="clear" w:color="auto" w:fill="auto"/>
          </w:tcPr>
          <w:p w14:paraId="2A94F76A" w14:textId="77777777" w:rsidR="00F729EC" w:rsidRPr="00F729EC" w:rsidRDefault="00F729EC" w:rsidP="008C0984">
            <w:pPr>
              <w:spacing w:after="0"/>
              <w:jc w:val="both"/>
              <w:rPr>
                <w:rFonts w:ascii="Calibri" w:eastAsia="Calibri" w:hAnsi="Calibri"/>
                <w:b/>
                <w:sz w:val="22"/>
                <w:szCs w:val="22"/>
              </w:rPr>
            </w:pPr>
          </w:p>
        </w:tc>
        <w:tc>
          <w:tcPr>
            <w:tcW w:w="2032" w:type="pct"/>
            <w:shd w:val="clear" w:color="auto" w:fill="auto"/>
          </w:tcPr>
          <w:p w14:paraId="2FE478C6" w14:textId="77777777" w:rsidR="00F729EC" w:rsidRPr="00F729EC" w:rsidRDefault="00F729EC" w:rsidP="008C0984">
            <w:pPr>
              <w:spacing w:after="0"/>
              <w:jc w:val="both"/>
              <w:rPr>
                <w:rFonts w:ascii="Calibri" w:eastAsia="Calibri" w:hAnsi="Calibri"/>
                <w:b/>
                <w:color w:val="7030A0"/>
                <w:sz w:val="22"/>
                <w:szCs w:val="22"/>
              </w:rPr>
            </w:pPr>
          </w:p>
        </w:tc>
      </w:tr>
      <w:tr w:rsidR="00F729EC" w:rsidRPr="00F729EC" w14:paraId="6542F98E" w14:textId="77777777" w:rsidTr="00E23F52">
        <w:tc>
          <w:tcPr>
            <w:tcW w:w="2037" w:type="pct"/>
            <w:shd w:val="clear" w:color="auto" w:fill="auto"/>
          </w:tcPr>
          <w:p w14:paraId="13F3D2AE"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lastRenderedPageBreak/>
              <w:t>10. Tracciabilità</w:t>
            </w:r>
          </w:p>
          <w:p w14:paraId="0BE60C32"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10.1. È verificato il rispetto della normativa sulla tracciabilità (presenza CIG su documentazione di gara, contratto e strumenti di pagamento, conti correnti dedicati)?</w:t>
            </w:r>
          </w:p>
        </w:tc>
        <w:tc>
          <w:tcPr>
            <w:tcW w:w="443" w:type="pct"/>
            <w:shd w:val="clear" w:color="auto" w:fill="auto"/>
          </w:tcPr>
          <w:p w14:paraId="136E895F"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3 l. 136/2010</w:t>
            </w:r>
          </w:p>
        </w:tc>
        <w:tc>
          <w:tcPr>
            <w:tcW w:w="488" w:type="pct"/>
            <w:shd w:val="clear" w:color="auto" w:fill="auto"/>
          </w:tcPr>
          <w:p w14:paraId="1298C5A0" w14:textId="77777777" w:rsidR="00F729EC" w:rsidRPr="00F729EC" w:rsidRDefault="00F729EC" w:rsidP="008C0984">
            <w:pPr>
              <w:spacing w:after="0"/>
              <w:jc w:val="both"/>
              <w:rPr>
                <w:rFonts w:ascii="Calibri" w:eastAsia="Calibri" w:hAnsi="Calibri"/>
                <w:b/>
                <w:sz w:val="22"/>
                <w:szCs w:val="22"/>
              </w:rPr>
            </w:pPr>
          </w:p>
        </w:tc>
        <w:tc>
          <w:tcPr>
            <w:tcW w:w="2032" w:type="pct"/>
            <w:shd w:val="clear" w:color="auto" w:fill="auto"/>
          </w:tcPr>
          <w:p w14:paraId="482C443F" w14:textId="4D753FD8" w:rsidR="00F729EC" w:rsidRPr="00F729EC" w:rsidRDefault="00F729EC" w:rsidP="00A27E10">
            <w:pPr>
              <w:spacing w:after="0"/>
              <w:rPr>
                <w:rFonts w:ascii="Calibri" w:eastAsia="Calibri" w:hAnsi="Calibri"/>
                <w:b/>
                <w:sz w:val="22"/>
                <w:szCs w:val="22"/>
              </w:rPr>
            </w:pPr>
            <w:r w:rsidRPr="00F729EC">
              <w:rPr>
                <w:rFonts w:ascii="Calibri" w:eastAsia="Calibri" w:hAnsi="Calibri"/>
                <w:b/>
                <w:sz w:val="22"/>
                <w:szCs w:val="22"/>
              </w:rPr>
              <w:t xml:space="preserve">100% della spesa relativa </w:t>
            </w:r>
            <w:r w:rsidR="004F4B2F" w:rsidRPr="00F729EC">
              <w:rPr>
                <w:rFonts w:ascii="Calibri" w:eastAsia="Calibri" w:hAnsi="Calibri"/>
                <w:b/>
                <w:sz w:val="22"/>
                <w:szCs w:val="22"/>
              </w:rPr>
              <w:t xml:space="preserve">agli </w:t>
            </w:r>
            <w:r w:rsidR="004F4B2F">
              <w:rPr>
                <w:rFonts w:ascii="Calibri" w:eastAsia="Calibri" w:hAnsi="Calibri"/>
                <w:b/>
                <w:sz w:val="22"/>
                <w:szCs w:val="22"/>
              </w:rPr>
              <w:t>strumenti</w:t>
            </w:r>
            <w:r w:rsidRPr="00F729EC">
              <w:rPr>
                <w:rFonts w:ascii="Calibri" w:eastAsia="Calibri" w:hAnsi="Calibri"/>
                <w:b/>
                <w:sz w:val="22"/>
                <w:szCs w:val="22"/>
              </w:rPr>
              <w:t xml:space="preserve"> di pagamento privi di tracciabilità</w:t>
            </w:r>
          </w:p>
        </w:tc>
      </w:tr>
      <w:tr w:rsidR="00F729EC" w:rsidRPr="00F729EC" w14:paraId="314DDB84" w14:textId="77777777" w:rsidTr="00E23F52">
        <w:tc>
          <w:tcPr>
            <w:tcW w:w="2037" w:type="pct"/>
            <w:shd w:val="clear" w:color="auto" w:fill="auto"/>
          </w:tcPr>
          <w:p w14:paraId="43495475"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b/>
                <w:sz w:val="22"/>
                <w:szCs w:val="22"/>
              </w:rPr>
              <w:t>11. Regole tecniche</w:t>
            </w:r>
          </w:p>
          <w:p w14:paraId="6F39E73D" w14:textId="77777777" w:rsidR="00F729EC" w:rsidRPr="00F729EC" w:rsidRDefault="00F729EC" w:rsidP="008C0984">
            <w:pPr>
              <w:spacing w:after="0"/>
              <w:jc w:val="both"/>
              <w:rPr>
                <w:rFonts w:ascii="Calibri" w:eastAsia="Calibri" w:hAnsi="Calibri"/>
                <w:b/>
                <w:sz w:val="22"/>
                <w:szCs w:val="22"/>
              </w:rPr>
            </w:pPr>
            <w:r w:rsidRPr="00F729EC">
              <w:rPr>
                <w:rFonts w:ascii="Calibri" w:eastAsia="Calibri" w:hAnsi="Calibri"/>
                <w:sz w:val="22"/>
                <w:szCs w:val="22"/>
              </w:rPr>
              <w:t xml:space="preserve">11.1. Il gestore, il titolare e la piattaforma utilizzati sono conformi alle regole tecniche prescritte? </w:t>
            </w:r>
            <w:r w:rsidRPr="00F729EC">
              <w:rPr>
                <w:rFonts w:ascii="Calibri" w:eastAsia="Calibri" w:hAnsi="Calibri"/>
                <w:sz w:val="22"/>
                <w:szCs w:val="22"/>
              </w:rPr>
              <w:tab/>
            </w:r>
          </w:p>
        </w:tc>
        <w:tc>
          <w:tcPr>
            <w:tcW w:w="443" w:type="pct"/>
            <w:shd w:val="clear" w:color="auto" w:fill="auto"/>
          </w:tcPr>
          <w:p w14:paraId="284E56CF" w14:textId="77777777"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art. 26, commi 1 e 2</w:t>
            </w:r>
          </w:p>
          <w:p w14:paraId="1D5DB0C1" w14:textId="379D9EDA" w:rsidR="00F729EC" w:rsidRPr="00F729EC" w:rsidRDefault="00F729EC" w:rsidP="008C0984">
            <w:pPr>
              <w:spacing w:after="0"/>
              <w:jc w:val="both"/>
              <w:rPr>
                <w:rFonts w:ascii="Calibri" w:eastAsia="Calibri" w:hAnsi="Calibri"/>
                <w:sz w:val="22"/>
                <w:szCs w:val="22"/>
              </w:rPr>
            </w:pPr>
            <w:r w:rsidRPr="00F729EC">
              <w:rPr>
                <w:rFonts w:ascii="Calibri" w:eastAsia="Calibri" w:hAnsi="Calibri"/>
                <w:sz w:val="22"/>
                <w:szCs w:val="22"/>
              </w:rPr>
              <w:t>Provvedimento AGID 137/2023 (Requisiti tecnici e modalità di certificazione delle Piattaforme di approvvigionamento digitale)</w:t>
            </w:r>
          </w:p>
        </w:tc>
        <w:tc>
          <w:tcPr>
            <w:tcW w:w="488" w:type="pct"/>
            <w:shd w:val="clear" w:color="auto" w:fill="auto"/>
          </w:tcPr>
          <w:p w14:paraId="2E5297C2" w14:textId="77777777" w:rsidR="00F729EC" w:rsidRPr="00F729EC" w:rsidRDefault="00F729EC" w:rsidP="008C0984">
            <w:pPr>
              <w:spacing w:after="0"/>
              <w:jc w:val="both"/>
              <w:rPr>
                <w:rFonts w:ascii="Calibri" w:eastAsia="Calibri" w:hAnsi="Calibri"/>
                <w:b/>
                <w:sz w:val="22"/>
                <w:szCs w:val="22"/>
              </w:rPr>
            </w:pPr>
          </w:p>
        </w:tc>
        <w:tc>
          <w:tcPr>
            <w:tcW w:w="2032" w:type="pct"/>
            <w:shd w:val="clear" w:color="auto" w:fill="auto"/>
          </w:tcPr>
          <w:p w14:paraId="3194B76F" w14:textId="77777777" w:rsidR="00F729EC" w:rsidRPr="00F729EC" w:rsidRDefault="00F729EC" w:rsidP="008C0984">
            <w:pPr>
              <w:spacing w:after="0"/>
              <w:jc w:val="both"/>
              <w:rPr>
                <w:rFonts w:ascii="Calibri" w:eastAsia="Calibri" w:hAnsi="Calibri"/>
                <w:b/>
                <w:sz w:val="22"/>
                <w:szCs w:val="22"/>
              </w:rPr>
            </w:pPr>
          </w:p>
        </w:tc>
      </w:tr>
    </w:tbl>
    <w:p w14:paraId="12EB27A7" w14:textId="77777777" w:rsidR="009147BD" w:rsidRDefault="009147BD" w:rsidP="00F729EC">
      <w:pPr>
        <w:spacing w:line="276" w:lineRule="auto"/>
        <w:rPr>
          <w:rFonts w:ascii="Calibri" w:eastAsia="Calibri" w:hAnsi="Calibri"/>
          <w:sz w:val="22"/>
          <w:szCs w:val="22"/>
        </w:rPr>
      </w:pPr>
    </w:p>
    <w:p w14:paraId="625CFD32" w14:textId="77777777" w:rsidR="00F729EC" w:rsidRPr="00F729EC" w:rsidRDefault="009147BD" w:rsidP="00F729EC">
      <w:pPr>
        <w:spacing w:line="276" w:lineRule="auto"/>
        <w:rPr>
          <w:rFonts w:ascii="Calibri" w:eastAsia="Calibri" w:hAnsi="Calibri"/>
          <w:sz w:val="22"/>
          <w:szCs w:val="22"/>
        </w:rPr>
      </w:pPr>
      <w:r>
        <w:rPr>
          <w:rFonts w:ascii="Calibri" w:eastAsia="Calibri" w:hAnsi="Calibri"/>
          <w:sz w:val="22"/>
          <w:szCs w:val="22"/>
        </w:rPr>
        <w:br w:type="page"/>
      </w:r>
      <w:r w:rsidR="00F729EC" w:rsidRPr="00F729EC">
        <w:rPr>
          <w:rFonts w:ascii="Calibri" w:eastAsia="Calibri" w:hAnsi="Calibri"/>
          <w:sz w:val="22"/>
          <w:szCs w:val="22"/>
        </w:rPr>
        <w:lastRenderedPageBreak/>
        <w:br w:type="textWrapping" w:clear="all"/>
      </w:r>
    </w:p>
    <w:p w14:paraId="70A7B9B5" w14:textId="77777777" w:rsidR="004F4B2F" w:rsidRDefault="004F4B2F" w:rsidP="00F729EC">
      <w:pPr>
        <w:rPr>
          <w:sz w:val="22"/>
          <w:szCs w:val="22"/>
        </w:rPr>
      </w:pPr>
    </w:p>
    <w:p w14:paraId="3A1D1E57" w14:textId="77777777" w:rsidR="004F4B2F" w:rsidRDefault="004F4B2F" w:rsidP="00F729EC">
      <w:pPr>
        <w:rPr>
          <w:sz w:val="22"/>
          <w:szCs w:val="22"/>
        </w:rPr>
      </w:pPr>
    </w:p>
    <w:p w14:paraId="4BF7FA92" w14:textId="77777777" w:rsidR="004F4B2F" w:rsidRPr="00F729EC" w:rsidRDefault="004F4B2F" w:rsidP="00F729EC">
      <w:pPr>
        <w:rPr>
          <w:sz w:val="22"/>
          <w:szCs w:val="22"/>
        </w:rPr>
      </w:pPr>
    </w:p>
    <w:p w14:paraId="1BD68ED4" w14:textId="77777777" w:rsidR="00F729EC" w:rsidRDefault="00F729EC" w:rsidP="00CE6FCF">
      <w:pPr>
        <w:rPr>
          <w:bCs/>
          <w:sz w:val="22"/>
          <w:szCs w:val="22"/>
        </w:rPr>
      </w:pPr>
    </w:p>
    <w:p w14:paraId="11322E6A" w14:textId="77777777" w:rsidR="009147BD" w:rsidRDefault="009147BD" w:rsidP="00CE6FCF">
      <w:pPr>
        <w:rPr>
          <w:bCs/>
          <w:sz w:val="22"/>
          <w:szCs w:val="22"/>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6"/>
      </w:tblGrid>
      <w:tr w:rsidR="009147BD" w:rsidRPr="00AB71AC" w14:paraId="0A9A00FD" w14:textId="77777777" w:rsidTr="003B3BD8">
        <w:trPr>
          <w:trHeight w:val="412"/>
        </w:trPr>
        <w:tc>
          <w:tcPr>
            <w:tcW w:w="15446" w:type="dxa"/>
            <w:shd w:val="clear" w:color="auto" w:fill="auto"/>
          </w:tcPr>
          <w:p w14:paraId="4D2B525A" w14:textId="77777777" w:rsidR="008C0984" w:rsidRPr="008C0984" w:rsidRDefault="008C0984" w:rsidP="008C0984">
            <w:pPr>
              <w:spacing w:after="0"/>
              <w:jc w:val="center"/>
              <w:rPr>
                <w:rFonts w:ascii="Arial" w:hAnsi="Arial" w:cs="Tahoma"/>
                <w:b/>
                <w:bCs/>
                <w:sz w:val="20"/>
              </w:rPr>
            </w:pPr>
            <w:r w:rsidRPr="008C0984">
              <w:rPr>
                <w:rFonts w:ascii="Arial" w:hAnsi="Arial" w:cs="Tahoma"/>
                <w:b/>
                <w:bCs/>
                <w:sz w:val="20"/>
              </w:rPr>
              <w:t>AGEA - PROCEDURE DI CONTROLLO PER APPALTI PUBBLICI DI LAVORI, SERVIZI E FORNITURE</w:t>
            </w:r>
          </w:p>
          <w:p w14:paraId="1203293B" w14:textId="77777777" w:rsidR="008C0984" w:rsidRPr="008C0984" w:rsidRDefault="008C0984" w:rsidP="008C0984">
            <w:pPr>
              <w:spacing w:after="0"/>
              <w:jc w:val="center"/>
              <w:rPr>
                <w:rFonts w:ascii="Arial" w:hAnsi="Arial" w:cs="Tahoma"/>
                <w:b/>
                <w:bCs/>
                <w:sz w:val="20"/>
              </w:rPr>
            </w:pPr>
            <w:r w:rsidRPr="008C0984">
              <w:rPr>
                <w:rFonts w:ascii="Arial" w:hAnsi="Arial" w:cs="Tahoma"/>
                <w:b/>
                <w:bCs/>
                <w:sz w:val="20"/>
              </w:rPr>
              <w:t>(</w:t>
            </w:r>
            <w:proofErr w:type="spellStart"/>
            <w:r w:rsidRPr="008C0984">
              <w:rPr>
                <w:rFonts w:ascii="Arial" w:hAnsi="Arial" w:cs="Tahoma"/>
                <w:b/>
                <w:bCs/>
                <w:sz w:val="20"/>
              </w:rPr>
              <w:t>D.Lgs.</w:t>
            </w:r>
            <w:proofErr w:type="spellEnd"/>
            <w:r w:rsidRPr="008C0984">
              <w:rPr>
                <w:rFonts w:ascii="Arial" w:hAnsi="Arial" w:cs="Tahoma"/>
                <w:b/>
                <w:bCs/>
                <w:sz w:val="20"/>
              </w:rPr>
              <w:t xml:space="preserve"> 31 marzo 2023, n. 36 e </w:t>
            </w:r>
            <w:proofErr w:type="spellStart"/>
            <w:r w:rsidRPr="008C0984">
              <w:rPr>
                <w:rFonts w:ascii="Arial" w:hAnsi="Arial" w:cs="Tahoma"/>
                <w:b/>
                <w:bCs/>
                <w:sz w:val="20"/>
              </w:rPr>
              <w:t>s.m.i.</w:t>
            </w:r>
            <w:proofErr w:type="spellEnd"/>
            <w:r w:rsidRPr="008C0984">
              <w:rPr>
                <w:rFonts w:ascii="Arial" w:hAnsi="Arial" w:cs="Tahoma"/>
                <w:b/>
                <w:bCs/>
                <w:sz w:val="20"/>
              </w:rPr>
              <w:t>)</w:t>
            </w:r>
          </w:p>
          <w:p w14:paraId="1E516A71" w14:textId="77777777" w:rsidR="008C0984" w:rsidRPr="008C0984" w:rsidRDefault="008C0984" w:rsidP="008C0984">
            <w:pPr>
              <w:spacing w:after="0"/>
              <w:jc w:val="center"/>
              <w:rPr>
                <w:rFonts w:ascii="Arial" w:hAnsi="Arial" w:cs="Tahoma"/>
                <w:b/>
                <w:bCs/>
                <w:sz w:val="20"/>
              </w:rPr>
            </w:pPr>
          </w:p>
          <w:p w14:paraId="346D38C2" w14:textId="77777777" w:rsidR="008C0984" w:rsidRPr="008C0984" w:rsidRDefault="008C0984" w:rsidP="008C0984">
            <w:pPr>
              <w:spacing w:after="0"/>
              <w:jc w:val="center"/>
              <w:rPr>
                <w:rFonts w:ascii="Arial" w:hAnsi="Arial" w:cs="Tahoma"/>
                <w:sz w:val="20"/>
              </w:rPr>
            </w:pPr>
            <w:r w:rsidRPr="008C0984">
              <w:rPr>
                <w:rFonts w:ascii="Arial" w:hAnsi="Arial" w:cs="Tahoma"/>
                <w:sz w:val="20"/>
              </w:rPr>
              <w:t>Criteri per l’applicazione delle riduzioni ed esclusioni per mancato rispetto delle regole sugli appalti pubblici (</w:t>
            </w:r>
            <w:proofErr w:type="spellStart"/>
            <w:r w:rsidRPr="008C0984">
              <w:rPr>
                <w:rFonts w:ascii="Arial" w:hAnsi="Arial" w:cs="Tahoma"/>
                <w:sz w:val="20"/>
              </w:rPr>
              <w:t>D.Lgs.</w:t>
            </w:r>
            <w:proofErr w:type="spellEnd"/>
            <w:r w:rsidRPr="008C0984">
              <w:rPr>
                <w:rFonts w:ascii="Arial" w:hAnsi="Arial" w:cs="Tahoma"/>
                <w:sz w:val="20"/>
              </w:rPr>
              <w:t xml:space="preserve"> 17 marzo 2023 n. 42, art. 16) in coerenza con le linee guida contenute nell’allegato della decisione C (2019) 3452 </w:t>
            </w:r>
            <w:proofErr w:type="spellStart"/>
            <w:r w:rsidRPr="008C0984">
              <w:rPr>
                <w:rFonts w:ascii="Arial" w:hAnsi="Arial" w:cs="Tahoma"/>
                <w:i/>
                <w:iCs/>
                <w:sz w:val="20"/>
              </w:rPr>
              <w:t>final</w:t>
            </w:r>
            <w:proofErr w:type="spellEnd"/>
            <w:r w:rsidRPr="008C0984">
              <w:rPr>
                <w:rFonts w:ascii="Arial" w:hAnsi="Arial" w:cs="Tahoma"/>
                <w:i/>
                <w:iCs/>
                <w:sz w:val="20"/>
              </w:rPr>
              <w:t xml:space="preserve"> </w:t>
            </w:r>
            <w:r w:rsidRPr="008C0984">
              <w:rPr>
                <w:rFonts w:ascii="Arial" w:hAnsi="Arial" w:cs="Tahoma"/>
                <w:sz w:val="20"/>
              </w:rPr>
              <w:t>del 14 maggio 2019</w:t>
            </w:r>
          </w:p>
          <w:p w14:paraId="5D273DCC" w14:textId="77777777" w:rsidR="009147BD" w:rsidRPr="008C0984" w:rsidRDefault="009147BD" w:rsidP="00575CFC">
            <w:pPr>
              <w:spacing w:after="0"/>
              <w:jc w:val="center"/>
              <w:rPr>
                <w:rFonts w:ascii="Arial" w:hAnsi="Arial" w:cs="Tahoma"/>
                <w:sz w:val="20"/>
                <w:highlight w:val="yellow"/>
              </w:rPr>
            </w:pPr>
          </w:p>
          <w:p w14:paraId="457A9459" w14:textId="6DF10A58" w:rsidR="009147BD" w:rsidRPr="00AB71AC" w:rsidRDefault="009147BD" w:rsidP="008C0984">
            <w:pPr>
              <w:pStyle w:val="Titolo1"/>
              <w:jc w:val="center"/>
            </w:pPr>
            <w:bookmarkStart w:id="14" w:name="_Toc166171030"/>
            <w:r w:rsidRPr="008C0984">
              <w:rPr>
                <w:rFonts w:ascii="Arial" w:eastAsia="Cambria" w:hAnsi="Arial" w:cs="Tahoma"/>
                <w:b w:val="0"/>
                <w:bCs w:val="0"/>
                <w:color w:val="auto"/>
                <w:sz w:val="24"/>
                <w:lang w:val="it-IT" w:eastAsia="en-US"/>
              </w:rPr>
              <w:t>CHECK LIST 8</w:t>
            </w:r>
            <w:r w:rsidR="00D820B9">
              <w:rPr>
                <w:rFonts w:ascii="Arial" w:eastAsia="Cambria" w:hAnsi="Arial" w:cs="Tahoma"/>
                <w:b w:val="0"/>
                <w:bCs w:val="0"/>
                <w:color w:val="auto"/>
                <w:sz w:val="24"/>
                <w:lang w:val="it-IT" w:eastAsia="en-US"/>
              </w:rPr>
              <w:t xml:space="preserve"> </w:t>
            </w:r>
            <w:r w:rsidRPr="008C0984">
              <w:rPr>
                <w:rFonts w:ascii="Arial" w:eastAsia="Cambria" w:hAnsi="Arial" w:cs="Tahoma"/>
                <w:b w:val="0"/>
                <w:bCs w:val="0"/>
                <w:color w:val="auto"/>
                <w:sz w:val="24"/>
                <w:lang w:val="it-IT" w:eastAsia="en-US"/>
              </w:rPr>
              <w:t>– PROCEDURA RISTRETTA</w:t>
            </w:r>
            <w:bookmarkEnd w:id="14"/>
            <w:r w:rsidRPr="008C0984">
              <w:rPr>
                <w:rFonts w:ascii="Arial" w:eastAsia="Cambria" w:hAnsi="Arial" w:cs="Tahoma"/>
                <w:b w:val="0"/>
                <w:bCs w:val="0"/>
                <w:color w:val="auto"/>
                <w:sz w:val="24"/>
                <w:lang w:val="it-IT" w:eastAsia="en-US"/>
              </w:rPr>
              <w:t xml:space="preserve"> </w:t>
            </w:r>
          </w:p>
        </w:tc>
      </w:tr>
    </w:tbl>
    <w:p w14:paraId="5124978A" w14:textId="77777777" w:rsidR="009147BD" w:rsidRPr="009147BD" w:rsidRDefault="009147BD" w:rsidP="009147BD">
      <w:pPr>
        <w:rPr>
          <w:sz w:val="22"/>
          <w:szCs w:val="22"/>
        </w:rPr>
      </w:pPr>
    </w:p>
    <w:p w14:paraId="03D67ABA" w14:textId="77777777" w:rsidR="009147BD" w:rsidRPr="009147BD" w:rsidRDefault="009147BD" w:rsidP="009147BD">
      <w:pPr>
        <w:rPr>
          <w:sz w:val="22"/>
          <w:szCs w:val="22"/>
        </w:rPr>
      </w:pPr>
    </w:p>
    <w:p w14:paraId="562EF322" w14:textId="77777777" w:rsidR="009147BD" w:rsidRPr="009147BD" w:rsidRDefault="009147BD" w:rsidP="009147BD">
      <w:pPr>
        <w:rPr>
          <w:sz w:val="22"/>
          <w:szCs w:val="22"/>
        </w:rPr>
      </w:pPr>
    </w:p>
    <w:p w14:paraId="623236B7" w14:textId="77777777" w:rsidR="009147BD" w:rsidRPr="009147BD" w:rsidRDefault="009147BD" w:rsidP="009147BD">
      <w:pPr>
        <w:rPr>
          <w:sz w:val="22"/>
          <w:szCs w:val="22"/>
        </w:rPr>
      </w:pPr>
    </w:p>
    <w:p w14:paraId="3B6A02BE" w14:textId="77777777" w:rsidR="009147BD" w:rsidRPr="009147BD" w:rsidRDefault="009147BD" w:rsidP="009147BD">
      <w:pPr>
        <w:rPr>
          <w:sz w:val="22"/>
          <w:szCs w:val="22"/>
        </w:rPr>
      </w:pPr>
    </w:p>
    <w:p w14:paraId="6CF7FAF4" w14:textId="77777777" w:rsidR="009147BD" w:rsidRPr="009147BD" w:rsidRDefault="009147BD" w:rsidP="009147BD">
      <w:pPr>
        <w:rPr>
          <w:sz w:val="22"/>
          <w:szCs w:val="22"/>
        </w:rPr>
      </w:pPr>
    </w:p>
    <w:p w14:paraId="00634ADF" w14:textId="77777777" w:rsidR="009147BD" w:rsidRPr="009147BD" w:rsidRDefault="009147BD" w:rsidP="009147BD">
      <w:pPr>
        <w:rPr>
          <w:sz w:val="22"/>
          <w:szCs w:val="22"/>
        </w:rPr>
      </w:pPr>
    </w:p>
    <w:p w14:paraId="64412135" w14:textId="77777777" w:rsidR="009147BD" w:rsidRPr="009147BD" w:rsidRDefault="009147BD" w:rsidP="009147BD">
      <w:pPr>
        <w:rPr>
          <w:sz w:val="22"/>
          <w:szCs w:val="22"/>
        </w:rPr>
      </w:pPr>
    </w:p>
    <w:tbl>
      <w:tblPr>
        <w:tblW w:w="5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7"/>
        <w:gridCol w:w="2152"/>
        <w:gridCol w:w="1466"/>
        <w:gridCol w:w="5264"/>
      </w:tblGrid>
      <w:tr w:rsidR="009147BD" w:rsidRPr="009147BD" w14:paraId="30B289AA" w14:textId="77777777" w:rsidTr="00E23F52">
        <w:trPr>
          <w:tblHeader/>
        </w:trPr>
        <w:tc>
          <w:tcPr>
            <w:tcW w:w="2114" w:type="pct"/>
            <w:shd w:val="clear" w:color="auto" w:fill="auto"/>
          </w:tcPr>
          <w:p w14:paraId="31A3EA56" w14:textId="77777777" w:rsidR="009147BD" w:rsidRPr="009147BD" w:rsidRDefault="009147BD" w:rsidP="00575CFC">
            <w:pPr>
              <w:spacing w:after="0"/>
              <w:rPr>
                <w:rFonts w:ascii="Calibri" w:eastAsia="Calibri" w:hAnsi="Calibri"/>
                <w:b/>
                <w:sz w:val="20"/>
                <w:szCs w:val="20"/>
              </w:rPr>
            </w:pPr>
            <w:r w:rsidRPr="009147BD">
              <w:rPr>
                <w:rFonts w:ascii="Calibri" w:eastAsia="Calibri" w:hAnsi="Calibri"/>
                <w:b/>
                <w:sz w:val="20"/>
                <w:szCs w:val="20"/>
              </w:rPr>
              <w:lastRenderedPageBreak/>
              <w:t>Descrizione</w:t>
            </w:r>
          </w:p>
        </w:tc>
        <w:tc>
          <w:tcPr>
            <w:tcW w:w="699" w:type="pct"/>
            <w:shd w:val="clear" w:color="auto" w:fill="auto"/>
          </w:tcPr>
          <w:p w14:paraId="7861B749" w14:textId="77777777" w:rsidR="009147BD" w:rsidRPr="009147BD" w:rsidRDefault="009147BD" w:rsidP="00575CFC">
            <w:pPr>
              <w:spacing w:after="0"/>
              <w:rPr>
                <w:rFonts w:ascii="Calibri" w:eastAsia="Calibri" w:hAnsi="Calibri"/>
                <w:b/>
                <w:sz w:val="20"/>
                <w:szCs w:val="20"/>
              </w:rPr>
            </w:pPr>
            <w:r w:rsidRPr="009147BD">
              <w:rPr>
                <w:rFonts w:ascii="Calibri" w:eastAsia="Calibri" w:hAnsi="Calibri"/>
                <w:b/>
                <w:sz w:val="20"/>
                <w:szCs w:val="20"/>
              </w:rPr>
              <w:t>Riferimenti normativi</w:t>
            </w:r>
          </w:p>
        </w:tc>
        <w:tc>
          <w:tcPr>
            <w:tcW w:w="476" w:type="pct"/>
            <w:shd w:val="clear" w:color="auto" w:fill="auto"/>
          </w:tcPr>
          <w:p w14:paraId="57C167C0" w14:textId="77777777" w:rsidR="009147BD" w:rsidRPr="009147BD" w:rsidRDefault="009147BD" w:rsidP="00575CFC">
            <w:pPr>
              <w:spacing w:after="0"/>
              <w:rPr>
                <w:rFonts w:ascii="Calibri" w:eastAsia="Calibri" w:hAnsi="Calibri"/>
                <w:b/>
                <w:sz w:val="20"/>
                <w:szCs w:val="20"/>
              </w:rPr>
            </w:pPr>
            <w:r w:rsidRPr="009147BD">
              <w:rPr>
                <w:rFonts w:ascii="Calibri" w:eastAsia="Calibri" w:hAnsi="Calibri"/>
                <w:b/>
                <w:sz w:val="20"/>
                <w:szCs w:val="20"/>
              </w:rPr>
              <w:t>Rif. codice irregolarità decisione UE</w:t>
            </w:r>
          </w:p>
        </w:tc>
        <w:tc>
          <w:tcPr>
            <w:tcW w:w="1710" w:type="pct"/>
            <w:shd w:val="clear" w:color="auto" w:fill="auto"/>
          </w:tcPr>
          <w:p w14:paraId="31B610E2" w14:textId="77777777" w:rsidR="009147BD" w:rsidRPr="009147BD" w:rsidRDefault="009147BD" w:rsidP="00575CFC">
            <w:pPr>
              <w:spacing w:after="0"/>
              <w:rPr>
                <w:rFonts w:ascii="Calibri" w:eastAsia="Calibri" w:hAnsi="Calibri"/>
                <w:b/>
                <w:sz w:val="20"/>
                <w:szCs w:val="20"/>
              </w:rPr>
            </w:pPr>
            <w:r w:rsidRPr="009147BD">
              <w:rPr>
                <w:rFonts w:ascii="Calibri" w:eastAsia="Calibri" w:hAnsi="Calibri"/>
                <w:b/>
                <w:sz w:val="20"/>
                <w:szCs w:val="20"/>
              </w:rPr>
              <w:t>% di riduzione applicabile</w:t>
            </w:r>
          </w:p>
        </w:tc>
      </w:tr>
      <w:tr w:rsidR="009147BD" w:rsidRPr="009147BD" w14:paraId="40713C68" w14:textId="77777777" w:rsidTr="00E23F52">
        <w:tc>
          <w:tcPr>
            <w:tcW w:w="2114" w:type="pct"/>
            <w:shd w:val="clear" w:color="auto" w:fill="auto"/>
          </w:tcPr>
          <w:p w14:paraId="4C58173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Consultazioni preliminari di mercato</w:t>
            </w:r>
          </w:p>
          <w:p w14:paraId="6A80B99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1.1 Sono state svolte, in modo regolare, le consultazioni preliminari di mercato? (facoltativo)</w:t>
            </w:r>
          </w:p>
        </w:tc>
        <w:tc>
          <w:tcPr>
            <w:tcW w:w="699" w:type="pct"/>
            <w:shd w:val="clear" w:color="auto" w:fill="auto"/>
          </w:tcPr>
          <w:p w14:paraId="675C5FF8" w14:textId="77777777" w:rsidR="009147BD" w:rsidRPr="009147BD" w:rsidRDefault="009147BD" w:rsidP="00437F32">
            <w:pPr>
              <w:spacing w:after="0"/>
              <w:jc w:val="both"/>
              <w:rPr>
                <w:rFonts w:ascii="Calibri" w:eastAsia="Calibri" w:hAnsi="Calibri"/>
                <w:sz w:val="22"/>
                <w:szCs w:val="22"/>
              </w:rPr>
            </w:pPr>
          </w:p>
          <w:p w14:paraId="5DDA9AF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Art. 77 </w:t>
            </w:r>
          </w:p>
        </w:tc>
        <w:tc>
          <w:tcPr>
            <w:tcW w:w="476" w:type="pct"/>
            <w:shd w:val="clear" w:color="auto" w:fill="auto"/>
          </w:tcPr>
          <w:p w14:paraId="2676CDF8" w14:textId="77777777" w:rsidR="009147BD" w:rsidRPr="009147BD" w:rsidRDefault="009147BD" w:rsidP="00437F32">
            <w:pPr>
              <w:spacing w:after="0"/>
              <w:jc w:val="both"/>
              <w:rPr>
                <w:rFonts w:ascii="Calibri" w:eastAsia="Calibri" w:hAnsi="Calibri"/>
                <w:b/>
                <w:sz w:val="22"/>
                <w:szCs w:val="22"/>
              </w:rPr>
            </w:pPr>
          </w:p>
        </w:tc>
        <w:tc>
          <w:tcPr>
            <w:tcW w:w="1710" w:type="pct"/>
            <w:shd w:val="clear" w:color="auto" w:fill="auto"/>
          </w:tcPr>
          <w:p w14:paraId="36C86256" w14:textId="77777777" w:rsidR="009147BD" w:rsidRPr="009147BD" w:rsidRDefault="009147BD" w:rsidP="00437F32">
            <w:pPr>
              <w:spacing w:after="0"/>
              <w:jc w:val="both"/>
              <w:rPr>
                <w:rFonts w:ascii="Calibri" w:eastAsia="Calibri" w:hAnsi="Calibri"/>
                <w:b/>
                <w:sz w:val="22"/>
                <w:szCs w:val="22"/>
              </w:rPr>
            </w:pPr>
          </w:p>
        </w:tc>
      </w:tr>
      <w:tr w:rsidR="009147BD" w:rsidRPr="009147BD" w14:paraId="5EB3624F" w14:textId="77777777" w:rsidTr="00E23F52">
        <w:tc>
          <w:tcPr>
            <w:tcW w:w="2114" w:type="pct"/>
            <w:shd w:val="clear" w:color="auto" w:fill="auto"/>
          </w:tcPr>
          <w:p w14:paraId="5327405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1.2. Qualora siano state svolte le consultazioni preliminari di mercato, la stazione appaltante ha adottato misure adeguate </w:t>
            </w:r>
            <w:r w:rsidR="00437F32" w:rsidRPr="009147BD">
              <w:rPr>
                <w:rFonts w:ascii="Calibri" w:eastAsia="Calibri" w:hAnsi="Calibri"/>
                <w:sz w:val="22"/>
                <w:szCs w:val="22"/>
              </w:rPr>
              <w:t>a</w:t>
            </w:r>
            <w:r w:rsidRPr="009147BD">
              <w:rPr>
                <w:rFonts w:ascii="Calibri" w:eastAsia="Calibri" w:hAnsi="Calibri"/>
                <w:sz w:val="22"/>
                <w:szCs w:val="22"/>
              </w:rPr>
              <w:t xml:space="preserve"> garantire la trasparenza e che la concorrenza non sia falsata dalla partecipazione alla gara del candidato o dell'offerente che ha p</w:t>
            </w:r>
          </w:p>
          <w:p w14:paraId="23DC2C4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reso parte, a monte, alla consultazione preliminare di mercato?</w:t>
            </w:r>
          </w:p>
        </w:tc>
        <w:tc>
          <w:tcPr>
            <w:tcW w:w="699" w:type="pct"/>
            <w:shd w:val="clear" w:color="auto" w:fill="auto"/>
          </w:tcPr>
          <w:p w14:paraId="509BCED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Art. 78 </w:t>
            </w:r>
          </w:p>
        </w:tc>
        <w:tc>
          <w:tcPr>
            <w:tcW w:w="476" w:type="pct"/>
            <w:shd w:val="clear" w:color="auto" w:fill="auto"/>
          </w:tcPr>
          <w:p w14:paraId="045A5A7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18</w:t>
            </w:r>
          </w:p>
        </w:tc>
        <w:tc>
          <w:tcPr>
            <w:tcW w:w="1710" w:type="pct"/>
            <w:shd w:val="clear" w:color="auto" w:fill="auto"/>
          </w:tcPr>
          <w:p w14:paraId="194DF4C1" w14:textId="77777777" w:rsidR="009147BD" w:rsidRPr="009147BD" w:rsidRDefault="009147BD" w:rsidP="00437F32">
            <w:pPr>
              <w:tabs>
                <w:tab w:val="left" w:pos="957"/>
              </w:tabs>
              <w:spacing w:after="0"/>
              <w:jc w:val="both"/>
              <w:rPr>
                <w:rFonts w:ascii="Calibri" w:eastAsia="Calibri" w:hAnsi="Calibri"/>
                <w:b/>
                <w:sz w:val="22"/>
                <w:szCs w:val="22"/>
              </w:rPr>
            </w:pPr>
            <w:r w:rsidRPr="009147BD">
              <w:rPr>
                <w:rFonts w:ascii="Calibri" w:eastAsia="Calibri" w:hAnsi="Calibri"/>
                <w:b/>
                <w:sz w:val="22"/>
                <w:szCs w:val="22"/>
              </w:rPr>
              <w:t>25%</w:t>
            </w:r>
            <w:r w:rsidRPr="009147BD">
              <w:rPr>
                <w:rFonts w:ascii="Calibri" w:eastAsia="Calibri" w:hAnsi="Calibri"/>
                <w:b/>
                <w:sz w:val="22"/>
                <w:szCs w:val="22"/>
              </w:rPr>
              <w:tab/>
            </w:r>
          </w:p>
        </w:tc>
      </w:tr>
      <w:tr w:rsidR="009147BD" w:rsidRPr="009147BD" w14:paraId="3836E54A" w14:textId="77777777" w:rsidTr="00E23F52">
        <w:tc>
          <w:tcPr>
            <w:tcW w:w="2114" w:type="pct"/>
            <w:shd w:val="clear" w:color="auto" w:fill="auto"/>
          </w:tcPr>
          <w:p w14:paraId="22CF548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 Specifiche tecniche ed etichettature</w:t>
            </w:r>
          </w:p>
          <w:p w14:paraId="06E9B09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2.1. Qualora negli atti di gara siano richieste o previste specifiche tecniche o etichettature, queste sono conformi a quanto prescritto?</w:t>
            </w:r>
          </w:p>
        </w:tc>
        <w:tc>
          <w:tcPr>
            <w:tcW w:w="699" w:type="pct"/>
            <w:shd w:val="clear" w:color="auto" w:fill="auto"/>
          </w:tcPr>
          <w:p w14:paraId="4E28F8A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79-80</w:t>
            </w:r>
          </w:p>
          <w:p w14:paraId="14D92B4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II.5</w:t>
            </w:r>
          </w:p>
        </w:tc>
        <w:tc>
          <w:tcPr>
            <w:tcW w:w="476" w:type="pct"/>
            <w:shd w:val="clear" w:color="auto" w:fill="auto"/>
          </w:tcPr>
          <w:p w14:paraId="6A5D937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9, 10, 11, 14</w:t>
            </w:r>
          </w:p>
        </w:tc>
        <w:tc>
          <w:tcPr>
            <w:tcW w:w="1710" w:type="pct"/>
            <w:shd w:val="clear" w:color="auto" w:fill="auto"/>
          </w:tcPr>
          <w:p w14:paraId="22EE115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mancata pubblicazione delle specifiche tecniche.</w:t>
            </w:r>
          </w:p>
          <w:p w14:paraId="221B444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adozione di specifiche tecniche discriminatorie adottate sulla base di preferenze ingiustificate nazionali, regionali o locali.</w:t>
            </w:r>
          </w:p>
          <w:p w14:paraId="0B16B78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adozione di specifiche tecniche non discriminatorie ma che causano accesso limitato per gli operatori economici.</w:t>
            </w:r>
          </w:p>
          <w:p w14:paraId="018A785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specifiche tecniche modificate dopo l'apertura delle offerte o applicate in modo non corretto</w:t>
            </w:r>
          </w:p>
        </w:tc>
      </w:tr>
      <w:tr w:rsidR="009147BD" w:rsidRPr="009147BD" w14:paraId="2F75384E" w14:textId="77777777" w:rsidTr="00E23F52">
        <w:tc>
          <w:tcPr>
            <w:tcW w:w="2114" w:type="pct"/>
            <w:shd w:val="clear" w:color="auto" w:fill="auto"/>
          </w:tcPr>
          <w:p w14:paraId="2D07194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3. Avviso di </w:t>
            </w:r>
            <w:proofErr w:type="spellStart"/>
            <w:r w:rsidRPr="009147BD">
              <w:rPr>
                <w:rFonts w:ascii="Calibri" w:eastAsia="Calibri" w:hAnsi="Calibri"/>
                <w:b/>
                <w:sz w:val="22"/>
                <w:szCs w:val="22"/>
              </w:rPr>
              <w:t>pre</w:t>
            </w:r>
            <w:proofErr w:type="spellEnd"/>
            <w:r w:rsidRPr="009147BD">
              <w:rPr>
                <w:rFonts w:ascii="Calibri" w:eastAsia="Calibri" w:hAnsi="Calibri"/>
                <w:b/>
                <w:sz w:val="22"/>
                <w:szCs w:val="22"/>
              </w:rPr>
              <w:t>-informazione</w:t>
            </w:r>
          </w:p>
          <w:p w14:paraId="0460C1F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3.1. Della procedura è stata data notizia nell’avviso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dell’anno precedente, in conformità alle norme sulla relativa pubblicazione?</w:t>
            </w:r>
          </w:p>
        </w:tc>
        <w:tc>
          <w:tcPr>
            <w:tcW w:w="699" w:type="pct"/>
            <w:shd w:val="clear" w:color="auto" w:fill="auto"/>
          </w:tcPr>
          <w:p w14:paraId="0EFDAAB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81</w:t>
            </w:r>
          </w:p>
        </w:tc>
        <w:tc>
          <w:tcPr>
            <w:tcW w:w="476" w:type="pct"/>
            <w:shd w:val="clear" w:color="auto" w:fill="auto"/>
          </w:tcPr>
          <w:p w14:paraId="348A4E9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38F5240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mancanza di avviso di preinformazione o nel caso in cui risultino violati i principi di equivalenza, di effettività e parità di trattamento nella procedura.</w:t>
            </w:r>
          </w:p>
        </w:tc>
      </w:tr>
      <w:tr w:rsidR="009147BD" w:rsidRPr="009147BD" w14:paraId="61463176" w14:textId="77777777" w:rsidTr="00E23F52">
        <w:tc>
          <w:tcPr>
            <w:tcW w:w="2114" w:type="pct"/>
            <w:shd w:val="clear" w:color="auto" w:fill="auto"/>
          </w:tcPr>
          <w:p w14:paraId="3EFDCE8B" w14:textId="77777777" w:rsid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3.2. 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è conforme ai contenuti prescritti?</w:t>
            </w:r>
          </w:p>
          <w:p w14:paraId="29E98BE8" w14:textId="77777777" w:rsidR="00437F32" w:rsidRDefault="00437F32" w:rsidP="00437F32">
            <w:pPr>
              <w:spacing w:after="0"/>
              <w:jc w:val="both"/>
              <w:rPr>
                <w:rFonts w:ascii="Calibri" w:eastAsia="Calibri" w:hAnsi="Calibri"/>
                <w:sz w:val="22"/>
                <w:szCs w:val="22"/>
              </w:rPr>
            </w:pPr>
          </w:p>
          <w:p w14:paraId="7FA8FBD9" w14:textId="77777777" w:rsidR="00437F32" w:rsidRDefault="00437F32" w:rsidP="00437F32">
            <w:pPr>
              <w:spacing w:after="0"/>
              <w:jc w:val="both"/>
              <w:rPr>
                <w:rFonts w:ascii="Calibri" w:eastAsia="Calibri" w:hAnsi="Calibri"/>
                <w:sz w:val="22"/>
                <w:szCs w:val="22"/>
              </w:rPr>
            </w:pPr>
          </w:p>
          <w:p w14:paraId="10D2B95C" w14:textId="77777777" w:rsidR="00437F32" w:rsidRDefault="00437F32" w:rsidP="00437F32">
            <w:pPr>
              <w:spacing w:after="0"/>
              <w:jc w:val="both"/>
              <w:rPr>
                <w:rFonts w:ascii="Calibri" w:eastAsia="Calibri" w:hAnsi="Calibri"/>
                <w:sz w:val="22"/>
                <w:szCs w:val="22"/>
              </w:rPr>
            </w:pPr>
          </w:p>
          <w:p w14:paraId="7F1DA5E8" w14:textId="77777777" w:rsidR="00437F32" w:rsidRDefault="00437F32" w:rsidP="00437F32">
            <w:pPr>
              <w:spacing w:after="0"/>
              <w:jc w:val="both"/>
              <w:rPr>
                <w:rFonts w:ascii="Calibri" w:eastAsia="Calibri" w:hAnsi="Calibri"/>
                <w:sz w:val="22"/>
                <w:szCs w:val="22"/>
              </w:rPr>
            </w:pPr>
          </w:p>
          <w:p w14:paraId="2F72AAEC" w14:textId="77777777" w:rsidR="00437F32" w:rsidRDefault="00437F32" w:rsidP="00437F32">
            <w:pPr>
              <w:spacing w:after="0"/>
              <w:jc w:val="both"/>
              <w:rPr>
                <w:rFonts w:ascii="Calibri" w:eastAsia="Calibri" w:hAnsi="Calibri"/>
                <w:sz w:val="22"/>
                <w:szCs w:val="22"/>
              </w:rPr>
            </w:pPr>
          </w:p>
          <w:p w14:paraId="5D13DA1A" w14:textId="77777777" w:rsidR="00437F32" w:rsidRPr="009147BD" w:rsidRDefault="00437F32" w:rsidP="00437F32">
            <w:pPr>
              <w:spacing w:after="0"/>
              <w:jc w:val="both"/>
              <w:rPr>
                <w:rFonts w:ascii="Calibri" w:eastAsia="Calibri" w:hAnsi="Calibri"/>
                <w:sz w:val="22"/>
                <w:szCs w:val="22"/>
              </w:rPr>
            </w:pPr>
          </w:p>
        </w:tc>
        <w:tc>
          <w:tcPr>
            <w:tcW w:w="699" w:type="pct"/>
            <w:shd w:val="clear" w:color="auto" w:fill="auto"/>
          </w:tcPr>
          <w:p w14:paraId="5DA3046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81</w:t>
            </w:r>
          </w:p>
          <w:p w14:paraId="51EC4E36" w14:textId="4C439F58" w:rsidR="00D768B6" w:rsidRPr="00D768B6" w:rsidRDefault="009147BD" w:rsidP="00D768B6">
            <w:pPr>
              <w:spacing w:after="0"/>
              <w:jc w:val="both"/>
              <w:rPr>
                <w:rFonts w:ascii="Calibri" w:eastAsia="Calibri" w:hAnsi="Calibri"/>
                <w:sz w:val="22"/>
                <w:szCs w:val="22"/>
              </w:rPr>
            </w:pPr>
            <w:r w:rsidRPr="009147BD">
              <w:rPr>
                <w:rFonts w:ascii="Calibri" w:eastAsia="Calibri" w:hAnsi="Calibri"/>
                <w:sz w:val="22"/>
                <w:szCs w:val="22"/>
              </w:rPr>
              <w:t>Allegato II.6, Parte I, lettera A, lettera B, sezione B.1 e sezione B.2</w:t>
            </w:r>
          </w:p>
        </w:tc>
        <w:tc>
          <w:tcPr>
            <w:tcW w:w="476" w:type="pct"/>
            <w:shd w:val="clear" w:color="auto" w:fill="auto"/>
          </w:tcPr>
          <w:p w14:paraId="71815E4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w:t>
            </w:r>
          </w:p>
        </w:tc>
        <w:tc>
          <w:tcPr>
            <w:tcW w:w="1710" w:type="pct"/>
            <w:shd w:val="clear" w:color="auto" w:fill="auto"/>
          </w:tcPr>
          <w:p w14:paraId="4C501AE4" w14:textId="77777777" w:rsidR="00437F32"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mancanza delle condizioni di esecuzione dell'appalto o di specifiche tecniche.</w:t>
            </w:r>
          </w:p>
          <w:p w14:paraId="0B0BDDBC" w14:textId="77777777" w:rsidR="00D768B6" w:rsidRPr="00D768B6" w:rsidRDefault="00D768B6" w:rsidP="00D768B6">
            <w:pPr>
              <w:rPr>
                <w:rFonts w:ascii="Calibri" w:eastAsia="Calibri" w:hAnsi="Calibri"/>
                <w:sz w:val="22"/>
                <w:szCs w:val="22"/>
              </w:rPr>
            </w:pPr>
          </w:p>
        </w:tc>
      </w:tr>
      <w:tr w:rsidR="009147BD" w:rsidRPr="009147BD" w14:paraId="6915D55E" w14:textId="77777777" w:rsidTr="00E23F52">
        <w:tc>
          <w:tcPr>
            <w:tcW w:w="2114" w:type="pct"/>
            <w:shd w:val="clear" w:color="auto" w:fill="auto"/>
          </w:tcPr>
          <w:p w14:paraId="5CE47699"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 xml:space="preserve">3.3. 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è stato correttamente pubblicato?</w:t>
            </w:r>
          </w:p>
        </w:tc>
        <w:tc>
          <w:tcPr>
            <w:tcW w:w="699" w:type="pct"/>
            <w:shd w:val="clear" w:color="auto" w:fill="auto"/>
          </w:tcPr>
          <w:p w14:paraId="43A6B9A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84-85</w:t>
            </w:r>
          </w:p>
        </w:tc>
        <w:tc>
          <w:tcPr>
            <w:tcW w:w="476" w:type="pct"/>
            <w:shd w:val="clear" w:color="auto" w:fill="auto"/>
          </w:tcPr>
          <w:p w14:paraId="6E2D0EF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51A4D92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mancanza totale</w:t>
            </w:r>
          </w:p>
          <w:p w14:paraId="3C2B6D8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tc>
      </w:tr>
      <w:tr w:rsidR="009147BD" w:rsidRPr="009147BD" w14:paraId="451B7FE4" w14:textId="77777777" w:rsidTr="00E23F52">
        <w:tc>
          <w:tcPr>
            <w:tcW w:w="2114" w:type="pct"/>
            <w:shd w:val="clear" w:color="auto" w:fill="auto"/>
          </w:tcPr>
          <w:p w14:paraId="05A7649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3.4. Nel caso in cui la gara sia stata indetta con 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ciò è avvenuto nelle ipotesi, con i contenuti e secondo le forme di pubblicità prescritte?</w:t>
            </w:r>
          </w:p>
        </w:tc>
        <w:tc>
          <w:tcPr>
            <w:tcW w:w="699" w:type="pct"/>
            <w:shd w:val="clear" w:color="auto" w:fill="auto"/>
          </w:tcPr>
          <w:p w14:paraId="01CBE9B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81, commi 2-3</w:t>
            </w:r>
          </w:p>
          <w:p w14:paraId="06D14BE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II.6, Parte I, lettera A, lettera B, sezione B.1 e sezione B.2</w:t>
            </w:r>
          </w:p>
        </w:tc>
        <w:tc>
          <w:tcPr>
            <w:tcW w:w="476" w:type="pct"/>
            <w:shd w:val="clear" w:color="auto" w:fill="auto"/>
          </w:tcPr>
          <w:p w14:paraId="26588DA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1, 9</w:t>
            </w:r>
          </w:p>
        </w:tc>
        <w:tc>
          <w:tcPr>
            <w:tcW w:w="1710" w:type="pct"/>
            <w:shd w:val="clear" w:color="auto" w:fill="auto"/>
          </w:tcPr>
          <w:p w14:paraId="2E3FB9E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mancanza totale</w:t>
            </w:r>
          </w:p>
          <w:p w14:paraId="5DCC510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p w14:paraId="024DB49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nel caso di mancanza dei criteri di selezione e/o di aggiudicazione (e loro ponderazione).</w:t>
            </w:r>
          </w:p>
          <w:p w14:paraId="7A16508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mancanza delle condizioni di esecuzione dell'appalto o di specifiche tecniche.</w:t>
            </w:r>
          </w:p>
        </w:tc>
      </w:tr>
      <w:tr w:rsidR="009147BD" w:rsidRPr="009147BD" w14:paraId="3ADE966D" w14:textId="77777777" w:rsidTr="00E23F52">
        <w:tc>
          <w:tcPr>
            <w:tcW w:w="2114" w:type="pct"/>
            <w:shd w:val="clear" w:color="auto" w:fill="auto"/>
          </w:tcPr>
          <w:p w14:paraId="4B06378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4. Documenti di gara</w:t>
            </w:r>
          </w:p>
          <w:p w14:paraId="488E016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4.1. Sono presenti il bando o avviso di gara, il disciplinare di gara e il capitolato speciale e le condizioni contrattuali proposte?</w:t>
            </w:r>
          </w:p>
          <w:p w14:paraId="0AD7A1F6" w14:textId="77777777" w:rsidR="009147BD" w:rsidRPr="009147BD" w:rsidRDefault="009147BD" w:rsidP="00437F32">
            <w:pPr>
              <w:spacing w:after="0"/>
              <w:jc w:val="both"/>
              <w:rPr>
                <w:rFonts w:ascii="Calibri" w:eastAsia="Calibri" w:hAnsi="Calibri"/>
                <w:sz w:val="22"/>
                <w:szCs w:val="22"/>
              </w:rPr>
            </w:pPr>
          </w:p>
        </w:tc>
        <w:tc>
          <w:tcPr>
            <w:tcW w:w="699" w:type="pct"/>
            <w:shd w:val="clear" w:color="auto" w:fill="auto"/>
          </w:tcPr>
          <w:p w14:paraId="0D6D04EE" w14:textId="77777777" w:rsidR="009147BD" w:rsidRPr="009147BD" w:rsidRDefault="009147BD" w:rsidP="00437F32">
            <w:pPr>
              <w:spacing w:after="0"/>
              <w:jc w:val="both"/>
              <w:rPr>
                <w:rFonts w:ascii="Calibri" w:eastAsia="Calibri" w:hAnsi="Calibri"/>
                <w:sz w:val="22"/>
                <w:szCs w:val="22"/>
              </w:rPr>
            </w:pPr>
          </w:p>
          <w:p w14:paraId="2A62D88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82</w:t>
            </w:r>
          </w:p>
        </w:tc>
        <w:tc>
          <w:tcPr>
            <w:tcW w:w="476" w:type="pct"/>
            <w:shd w:val="clear" w:color="auto" w:fill="auto"/>
          </w:tcPr>
          <w:p w14:paraId="2D19AA7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1, 9, 12</w:t>
            </w:r>
          </w:p>
        </w:tc>
        <w:tc>
          <w:tcPr>
            <w:tcW w:w="1710" w:type="pct"/>
            <w:shd w:val="clear" w:color="auto" w:fill="auto"/>
          </w:tcPr>
          <w:p w14:paraId="4CADF8B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assenza del bando o avviso</w:t>
            </w:r>
          </w:p>
          <w:p w14:paraId="492A672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7AC34C1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314B8FF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630B9FF4" w14:textId="77777777" w:rsidTr="00E23F52">
        <w:tc>
          <w:tcPr>
            <w:tcW w:w="2114" w:type="pct"/>
            <w:shd w:val="clear" w:color="auto" w:fill="auto"/>
          </w:tcPr>
          <w:p w14:paraId="083DA71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4.2. Il bando o avviso di gara contiene gli elementi necessari (ivi compresi il CIG, il termine massimo di durata della procedura e i criteri ambientali minimi) ed è conforme a quanto prescritto dal Codice, dagli allegati e dal pertinente bando- tipo?</w:t>
            </w:r>
          </w:p>
        </w:tc>
        <w:tc>
          <w:tcPr>
            <w:tcW w:w="699" w:type="pct"/>
            <w:shd w:val="clear" w:color="auto" w:fill="auto"/>
          </w:tcPr>
          <w:p w14:paraId="403F1E5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83</w:t>
            </w:r>
          </w:p>
          <w:p w14:paraId="507C411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II.6</w:t>
            </w:r>
          </w:p>
          <w:p w14:paraId="49DA7D8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Bando tipo ANAC </w:t>
            </w:r>
          </w:p>
        </w:tc>
        <w:tc>
          <w:tcPr>
            <w:tcW w:w="476" w:type="pct"/>
            <w:shd w:val="clear" w:color="auto" w:fill="auto"/>
          </w:tcPr>
          <w:p w14:paraId="5E0F74C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1, 9, 12</w:t>
            </w:r>
          </w:p>
        </w:tc>
        <w:tc>
          <w:tcPr>
            <w:tcW w:w="1710" w:type="pct"/>
            <w:shd w:val="clear" w:color="auto" w:fill="auto"/>
          </w:tcPr>
          <w:p w14:paraId="11FF8EA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assenza del bando o avviso</w:t>
            </w:r>
          </w:p>
          <w:p w14:paraId="14102B0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4B508D2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6C430B0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27B7C2E9" w14:textId="77777777" w:rsidTr="00E23F52">
        <w:tc>
          <w:tcPr>
            <w:tcW w:w="2114" w:type="pct"/>
            <w:shd w:val="clear" w:color="auto" w:fill="auto"/>
          </w:tcPr>
          <w:p w14:paraId="5004305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4.3. Il bando o avviso di gara è stato correttamente pubblicato?</w:t>
            </w:r>
          </w:p>
        </w:tc>
        <w:tc>
          <w:tcPr>
            <w:tcW w:w="699" w:type="pct"/>
            <w:shd w:val="clear" w:color="auto" w:fill="auto"/>
          </w:tcPr>
          <w:p w14:paraId="4BBED47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84 e 85</w:t>
            </w:r>
          </w:p>
          <w:p w14:paraId="72E8C94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II.7</w:t>
            </w:r>
          </w:p>
        </w:tc>
        <w:tc>
          <w:tcPr>
            <w:tcW w:w="476" w:type="pct"/>
            <w:shd w:val="clear" w:color="auto" w:fill="auto"/>
          </w:tcPr>
          <w:p w14:paraId="677F1EB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12C9E54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mancata pubblicazione</w:t>
            </w:r>
          </w:p>
          <w:p w14:paraId="666E120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tc>
      </w:tr>
      <w:tr w:rsidR="009147BD" w:rsidRPr="009147BD" w14:paraId="3E2BB4CC" w14:textId="77777777" w:rsidTr="00E23F52">
        <w:tc>
          <w:tcPr>
            <w:tcW w:w="2114" w:type="pct"/>
            <w:shd w:val="clear" w:color="auto" w:fill="auto"/>
          </w:tcPr>
          <w:p w14:paraId="4FBD28F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4.4. Il disciplinare di gara presenta i contenuti prescritti?</w:t>
            </w:r>
          </w:p>
        </w:tc>
        <w:tc>
          <w:tcPr>
            <w:tcW w:w="699" w:type="pct"/>
            <w:shd w:val="clear" w:color="auto" w:fill="auto"/>
          </w:tcPr>
          <w:p w14:paraId="26D9F1D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87</w:t>
            </w:r>
          </w:p>
          <w:p w14:paraId="121F719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5B5669D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9, 12</w:t>
            </w:r>
          </w:p>
        </w:tc>
        <w:tc>
          <w:tcPr>
            <w:tcW w:w="1710" w:type="pct"/>
            <w:shd w:val="clear" w:color="auto" w:fill="auto"/>
          </w:tcPr>
          <w:p w14:paraId="1D26C30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7314DBA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023B760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67BDAF86" w14:textId="77777777" w:rsidTr="00E23F52">
        <w:tc>
          <w:tcPr>
            <w:tcW w:w="2114" w:type="pct"/>
            <w:shd w:val="clear" w:color="auto" w:fill="auto"/>
          </w:tcPr>
          <w:p w14:paraId="2DC3D02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4.5. Il capitolato speciale presenta i contenuti prescritti?</w:t>
            </w:r>
          </w:p>
        </w:tc>
        <w:tc>
          <w:tcPr>
            <w:tcW w:w="699" w:type="pct"/>
            <w:shd w:val="clear" w:color="auto" w:fill="auto"/>
          </w:tcPr>
          <w:p w14:paraId="4C16259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87</w:t>
            </w:r>
          </w:p>
          <w:p w14:paraId="08ABEFA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4715106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9, 12</w:t>
            </w:r>
          </w:p>
        </w:tc>
        <w:tc>
          <w:tcPr>
            <w:tcW w:w="1710" w:type="pct"/>
            <w:shd w:val="clear" w:color="auto" w:fill="auto"/>
          </w:tcPr>
          <w:p w14:paraId="0E228D7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5E98FBF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2E0743B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10% se la descrizione nel bando di gara e/o nel capitolato d'oneri è insufficiente o imprecisa in modo tale da non permettere ai potenziali offerenti/candidati </w:t>
            </w:r>
            <w:r w:rsidRPr="009147BD">
              <w:rPr>
                <w:rFonts w:ascii="Calibri" w:eastAsia="Calibri" w:hAnsi="Calibri"/>
                <w:b/>
                <w:sz w:val="22"/>
                <w:szCs w:val="22"/>
              </w:rPr>
              <w:lastRenderedPageBreak/>
              <w:t>di determinare completamente la materia oggetto del contratto, causando effetto deterrente di limitare la competizione</w:t>
            </w:r>
          </w:p>
        </w:tc>
      </w:tr>
      <w:tr w:rsidR="009147BD" w:rsidRPr="009147BD" w14:paraId="203F340F" w14:textId="77777777" w:rsidTr="00E23F52">
        <w:tc>
          <w:tcPr>
            <w:tcW w:w="2114" w:type="pct"/>
            <w:shd w:val="clear" w:color="auto" w:fill="auto"/>
          </w:tcPr>
          <w:p w14:paraId="7303A50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4.6. I documenti di gara sono stati trasmessi e resi disponibili in modalità digitale?</w:t>
            </w:r>
          </w:p>
        </w:tc>
        <w:tc>
          <w:tcPr>
            <w:tcW w:w="699" w:type="pct"/>
            <w:shd w:val="clear" w:color="auto" w:fill="auto"/>
          </w:tcPr>
          <w:p w14:paraId="6DDF1FA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88</w:t>
            </w:r>
          </w:p>
        </w:tc>
        <w:tc>
          <w:tcPr>
            <w:tcW w:w="476" w:type="pct"/>
            <w:shd w:val="clear" w:color="auto" w:fill="auto"/>
          </w:tcPr>
          <w:p w14:paraId="23CF7F7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5</w:t>
            </w:r>
          </w:p>
        </w:tc>
        <w:tc>
          <w:tcPr>
            <w:tcW w:w="1710" w:type="pct"/>
            <w:shd w:val="clear" w:color="auto" w:fill="auto"/>
          </w:tcPr>
          <w:p w14:paraId="6A5A2B6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qualora l'amministrazione aggiudicatrice non abbia offerto a tutti per via elettronica, l'accesso libero, diretto, completo e gratuito ai documenti di gara</w:t>
            </w:r>
          </w:p>
        </w:tc>
      </w:tr>
      <w:tr w:rsidR="009147BD" w:rsidRPr="009147BD" w14:paraId="3229CADA" w14:textId="77777777" w:rsidTr="00E23F52">
        <w:tc>
          <w:tcPr>
            <w:tcW w:w="2114" w:type="pct"/>
            <w:shd w:val="clear" w:color="auto" w:fill="auto"/>
          </w:tcPr>
          <w:p w14:paraId="33BCD4A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4.7. La stazione appaltante ha invitato simultaneamente e per iscritto, attraverso le piattaforme di approvvigionamento digitale, i candidati selezionati a presentare le rispettive offerte?</w:t>
            </w:r>
          </w:p>
        </w:tc>
        <w:tc>
          <w:tcPr>
            <w:tcW w:w="699" w:type="pct"/>
            <w:shd w:val="clear" w:color="auto" w:fill="auto"/>
          </w:tcPr>
          <w:p w14:paraId="6E37D7A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89</w:t>
            </w:r>
          </w:p>
        </w:tc>
        <w:tc>
          <w:tcPr>
            <w:tcW w:w="476" w:type="pct"/>
            <w:shd w:val="clear" w:color="auto" w:fill="auto"/>
          </w:tcPr>
          <w:p w14:paraId="6F58DD3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8</w:t>
            </w:r>
          </w:p>
        </w:tc>
        <w:tc>
          <w:tcPr>
            <w:tcW w:w="1710" w:type="pct"/>
            <w:shd w:val="clear" w:color="auto" w:fill="auto"/>
          </w:tcPr>
          <w:p w14:paraId="3F2C303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le procedure specifiche per l'approvvigionamento elettronico aggregato non sono state seguite, come stabilito nella normativa applicabile con effetto deterrente per i potenziali offerenti</w:t>
            </w:r>
          </w:p>
          <w:p w14:paraId="25686CFC" w14:textId="61AC36D6" w:rsidR="009147BD" w:rsidRPr="00D768B6"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non conformità ha portato all'aggiudicazione di un contratto relativo ad un appalto diverso da quello che avrebbe dovuto essere assegnato</w:t>
            </w:r>
          </w:p>
        </w:tc>
      </w:tr>
      <w:tr w:rsidR="009147BD" w:rsidRPr="009147BD" w14:paraId="2A38325D" w14:textId="77777777" w:rsidTr="00E23F52">
        <w:tc>
          <w:tcPr>
            <w:tcW w:w="2114" w:type="pct"/>
            <w:shd w:val="clear" w:color="auto" w:fill="auto"/>
          </w:tcPr>
          <w:p w14:paraId="0857D5B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4.8. Sono state comunicate in modo regolare e tempestivo le informazioni prescritte per candidati e offerenti?</w:t>
            </w:r>
          </w:p>
        </w:tc>
        <w:tc>
          <w:tcPr>
            <w:tcW w:w="699" w:type="pct"/>
            <w:shd w:val="clear" w:color="auto" w:fill="auto"/>
          </w:tcPr>
          <w:p w14:paraId="2CAF13D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90</w:t>
            </w:r>
          </w:p>
        </w:tc>
        <w:tc>
          <w:tcPr>
            <w:tcW w:w="476" w:type="pct"/>
            <w:shd w:val="clear" w:color="auto" w:fill="auto"/>
          </w:tcPr>
          <w:p w14:paraId="53980B3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4, 5</w:t>
            </w:r>
          </w:p>
        </w:tc>
        <w:tc>
          <w:tcPr>
            <w:tcW w:w="1710" w:type="pct"/>
            <w:shd w:val="clear" w:color="auto" w:fill="auto"/>
          </w:tcPr>
          <w:p w14:paraId="0AF267F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riduzione dei termini stabiliti dalle direttive è maggiore o uguale al 85% o il termine è uguale/inferiore a 5 giorni.</w:t>
            </w:r>
          </w:p>
          <w:p w14:paraId="108A35D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riduzione dei termini stabiliti dalle direttive è maggiore o uguale al 50% (ma inferiore all'85%).</w:t>
            </w:r>
          </w:p>
          <w:p w14:paraId="213F14F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la riduzione dei termini stabiliti dalle direttive è maggiore o uguale al 30% (ma inferiore al 50%).</w:t>
            </w:r>
          </w:p>
          <w:p w14:paraId="0C13847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tempo per gli operatori economici (potenziali offerenti/candidati) per ottenere la documentazione di gara è uguale o inferiore a 5 giorni.</w:t>
            </w:r>
          </w:p>
          <w:p w14:paraId="63CCDEE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5% se la riduzione dei termini stabiliti dalle direttive è inferiore al 30%.</w:t>
            </w:r>
          </w:p>
          <w:p w14:paraId="45904DC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10% in caso di tempo per gli operatori economici (potenziali offerenti/candidati) per ottenere la documentazione di gara troppo breve (cioè, inferiore o pari al 50% dei termini per la ricezione delle offerte fissati nei documenti di gara, in linea con le disposizioni </w:t>
            </w:r>
            <w:r w:rsidRPr="009147BD">
              <w:rPr>
                <w:rFonts w:ascii="Calibri" w:eastAsia="Calibri" w:hAnsi="Calibri"/>
                <w:b/>
                <w:sz w:val="22"/>
                <w:szCs w:val="22"/>
              </w:rPr>
              <w:lastRenderedPageBreak/>
              <w:t>pertinenti), creando ostacoli ingiustificati all'apertura degli appalti pubblici alla concorrenza.</w:t>
            </w:r>
          </w:p>
          <w:p w14:paraId="7601481B" w14:textId="493572F4"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tc>
      </w:tr>
      <w:tr w:rsidR="009147BD" w:rsidRPr="009147BD" w14:paraId="13BF4C20" w14:textId="77777777" w:rsidTr="00E23F52">
        <w:tc>
          <w:tcPr>
            <w:tcW w:w="2114" w:type="pct"/>
            <w:shd w:val="clear" w:color="auto" w:fill="auto"/>
          </w:tcPr>
          <w:p w14:paraId="48F0EBA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4.9. La stazione appaltante ha richiesto in modo regolare gli impegni agli offerenti?</w:t>
            </w:r>
          </w:p>
        </w:tc>
        <w:tc>
          <w:tcPr>
            <w:tcW w:w="699" w:type="pct"/>
            <w:shd w:val="clear" w:color="auto" w:fill="auto"/>
          </w:tcPr>
          <w:p w14:paraId="5D8E608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102</w:t>
            </w:r>
          </w:p>
        </w:tc>
        <w:tc>
          <w:tcPr>
            <w:tcW w:w="476" w:type="pct"/>
            <w:shd w:val="clear" w:color="auto" w:fill="auto"/>
          </w:tcPr>
          <w:p w14:paraId="3A191D1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w:t>
            </w:r>
          </w:p>
        </w:tc>
        <w:tc>
          <w:tcPr>
            <w:tcW w:w="1710" w:type="pct"/>
            <w:shd w:val="clear" w:color="auto" w:fill="auto"/>
          </w:tcPr>
          <w:p w14:paraId="24776736" w14:textId="1F8297EF"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mancata pubblicazione nel bando di gara delle condizioni di esecuzione dell'appalto o di specifiche tecniche in riferimento alla prestazione oggetto del contratto</w:t>
            </w:r>
          </w:p>
        </w:tc>
      </w:tr>
      <w:tr w:rsidR="009147BD" w:rsidRPr="009147BD" w14:paraId="0109E9B0" w14:textId="77777777" w:rsidTr="00E23F52">
        <w:tc>
          <w:tcPr>
            <w:tcW w:w="2114" w:type="pct"/>
            <w:shd w:val="clear" w:color="auto" w:fill="auto"/>
          </w:tcPr>
          <w:p w14:paraId="2CD8225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5. Domande di partecipazione e offerte</w:t>
            </w:r>
          </w:p>
          <w:p w14:paraId="7AAB599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5.1. I seguenti documenti sono stati compilati tramite la piattaforma digitale messa a disposizione dalla stazione appaltante e sono conformi ai requisiti prescritti?</w:t>
            </w:r>
          </w:p>
          <w:p w14:paraId="1A9825A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 la domanda di partecipazione;</w:t>
            </w:r>
          </w:p>
          <w:p w14:paraId="59EA76E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b) il documento di gara unico europeo;</w:t>
            </w:r>
          </w:p>
          <w:p w14:paraId="12E13F7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c) l'offerta;</w:t>
            </w:r>
          </w:p>
          <w:p w14:paraId="664C51C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d) ogni altro documento richiesto per la partecipazione alla procedura di gara.</w:t>
            </w:r>
          </w:p>
        </w:tc>
        <w:tc>
          <w:tcPr>
            <w:tcW w:w="699" w:type="pct"/>
            <w:shd w:val="clear" w:color="auto" w:fill="auto"/>
          </w:tcPr>
          <w:p w14:paraId="18EA3D2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91</w:t>
            </w:r>
          </w:p>
        </w:tc>
        <w:tc>
          <w:tcPr>
            <w:tcW w:w="476" w:type="pct"/>
            <w:shd w:val="clear" w:color="auto" w:fill="auto"/>
          </w:tcPr>
          <w:p w14:paraId="6D39A0D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8</w:t>
            </w:r>
          </w:p>
        </w:tc>
        <w:tc>
          <w:tcPr>
            <w:tcW w:w="1710" w:type="pct"/>
            <w:shd w:val="clear" w:color="auto" w:fill="auto"/>
          </w:tcPr>
          <w:p w14:paraId="56DB57F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non conformità ha portato all'aggiudicazione di un contratto relativo ad un appalto diverso da quello che avrebbe dovuto essere assegnato, questo è considerata una grave irregolarità</w:t>
            </w:r>
          </w:p>
          <w:p w14:paraId="37CAFAF2" w14:textId="197051C6" w:rsidR="009147BD" w:rsidRPr="009147BD" w:rsidRDefault="009147BD" w:rsidP="00D768B6">
            <w:pPr>
              <w:spacing w:after="0"/>
              <w:jc w:val="both"/>
              <w:rPr>
                <w:rFonts w:ascii="Calibri" w:eastAsia="Calibri" w:hAnsi="Calibri"/>
                <w:b/>
                <w:sz w:val="22"/>
                <w:szCs w:val="22"/>
              </w:rPr>
            </w:pPr>
            <w:r w:rsidRPr="009147BD">
              <w:rPr>
                <w:rFonts w:ascii="Calibri" w:eastAsia="Calibri" w:hAnsi="Calibri"/>
                <w:b/>
                <w:sz w:val="22"/>
                <w:szCs w:val="22"/>
              </w:rPr>
              <w:t>10% se le procedure specifiche per</w:t>
            </w:r>
            <w:r w:rsidR="00D768B6">
              <w:rPr>
                <w:rFonts w:ascii="Calibri" w:eastAsia="Calibri" w:hAnsi="Calibri"/>
                <w:b/>
                <w:sz w:val="22"/>
                <w:szCs w:val="22"/>
              </w:rPr>
              <w:t xml:space="preserve"> </w:t>
            </w:r>
            <w:r w:rsidRPr="009147BD">
              <w:rPr>
                <w:rFonts w:ascii="Calibri" w:eastAsia="Calibri" w:hAnsi="Calibri"/>
                <w:b/>
                <w:sz w:val="22"/>
                <w:szCs w:val="22"/>
              </w:rPr>
              <w:t>l'approvvigionamento elettronico aggregato non sono state seguite, come stabilito nella direttiva applicabile con effetto deterrente per i potenziali offerenti.</w:t>
            </w:r>
          </w:p>
        </w:tc>
      </w:tr>
      <w:tr w:rsidR="009147BD" w:rsidRPr="009147BD" w14:paraId="24FD4BF1" w14:textId="77777777" w:rsidTr="00E23F52">
        <w:tc>
          <w:tcPr>
            <w:tcW w:w="2114" w:type="pct"/>
            <w:shd w:val="clear" w:color="auto" w:fill="auto"/>
          </w:tcPr>
          <w:p w14:paraId="7456BB4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sz w:val="22"/>
                <w:szCs w:val="22"/>
              </w:rPr>
              <w:t xml:space="preserve">5.2. Il termine fissato per la ricezione delle domande e delle offerte, comprese eventuali proroghe o deroghe, è conforme a quanto prescritto? (di norma, minimo 30 giorni) </w:t>
            </w:r>
          </w:p>
        </w:tc>
        <w:tc>
          <w:tcPr>
            <w:tcW w:w="699" w:type="pct"/>
            <w:shd w:val="clear" w:color="auto" w:fill="auto"/>
          </w:tcPr>
          <w:p w14:paraId="3E5AC74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72 e 92</w:t>
            </w:r>
          </w:p>
        </w:tc>
        <w:tc>
          <w:tcPr>
            <w:tcW w:w="476" w:type="pct"/>
            <w:shd w:val="clear" w:color="auto" w:fill="auto"/>
          </w:tcPr>
          <w:p w14:paraId="3B9B5D7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4, 5</w:t>
            </w:r>
          </w:p>
        </w:tc>
        <w:tc>
          <w:tcPr>
            <w:tcW w:w="1710" w:type="pct"/>
            <w:shd w:val="clear" w:color="auto" w:fill="auto"/>
          </w:tcPr>
          <w:p w14:paraId="525E397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riduzione dei termini stabiliti dalle direttive è maggiore o uguale al 85% o il termine è uguale/inferiore a 5 giorni.</w:t>
            </w:r>
          </w:p>
          <w:p w14:paraId="03CF2E6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riduzione dei termini stabiliti dalle direttive è maggiore o uguale al 50% (ma inferiore all'85%).</w:t>
            </w:r>
          </w:p>
          <w:p w14:paraId="3E34B4C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la riduzione dei termini stabiliti dalle direttive è maggiore o uguale al 30% (ma inferiore al 50%).</w:t>
            </w:r>
          </w:p>
          <w:p w14:paraId="07093F4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tempo per gli operatori economici (potenziali offerenti/candidati) per ottenere la documentazione di gara è uguale o inferiore a 5 giorni.</w:t>
            </w:r>
          </w:p>
          <w:p w14:paraId="08CDEEC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5% se la riduzione dei termini stabiliti dalle direttive è inferiore al 30%.</w:t>
            </w:r>
          </w:p>
          <w:p w14:paraId="5F4DE33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23B2FF6A" w14:textId="751B781B"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tc>
      </w:tr>
      <w:tr w:rsidR="009147BD" w:rsidRPr="009147BD" w14:paraId="15484003" w14:textId="77777777" w:rsidTr="00E23F52">
        <w:tc>
          <w:tcPr>
            <w:tcW w:w="2114" w:type="pct"/>
            <w:shd w:val="clear" w:color="auto" w:fill="auto"/>
          </w:tcPr>
          <w:p w14:paraId="24572C8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5.3. Le domande di partecipazione e le offerte sono pervenute tempestivamente?</w:t>
            </w:r>
          </w:p>
        </w:tc>
        <w:tc>
          <w:tcPr>
            <w:tcW w:w="699" w:type="pct"/>
            <w:shd w:val="clear" w:color="auto" w:fill="auto"/>
          </w:tcPr>
          <w:p w14:paraId="3F52FD1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72 e 92</w:t>
            </w:r>
          </w:p>
        </w:tc>
        <w:tc>
          <w:tcPr>
            <w:tcW w:w="476" w:type="pct"/>
            <w:shd w:val="clear" w:color="auto" w:fill="auto"/>
          </w:tcPr>
          <w:p w14:paraId="6DC37BD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w:t>
            </w:r>
          </w:p>
        </w:tc>
        <w:tc>
          <w:tcPr>
            <w:tcW w:w="1710" w:type="pct"/>
            <w:shd w:val="clear" w:color="auto" w:fill="auto"/>
          </w:tcPr>
          <w:p w14:paraId="7F7210C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55FAE5A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irregolarità che non abbia influito sull’aggiudicazione definitiva</w:t>
            </w:r>
          </w:p>
        </w:tc>
      </w:tr>
      <w:tr w:rsidR="009147BD" w:rsidRPr="009147BD" w14:paraId="0816AE15" w14:textId="77777777" w:rsidTr="00E23F52">
        <w:tc>
          <w:tcPr>
            <w:tcW w:w="2114" w:type="pct"/>
            <w:shd w:val="clear" w:color="auto" w:fill="auto"/>
          </w:tcPr>
          <w:p w14:paraId="0FCC637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5.4. Le domande di partecipazione e le offerte sono conformi ai contenuti prescritti?</w:t>
            </w:r>
          </w:p>
        </w:tc>
        <w:tc>
          <w:tcPr>
            <w:tcW w:w="699" w:type="pct"/>
            <w:shd w:val="clear" w:color="auto" w:fill="auto"/>
          </w:tcPr>
          <w:p w14:paraId="2F11BFA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91</w:t>
            </w:r>
          </w:p>
        </w:tc>
        <w:tc>
          <w:tcPr>
            <w:tcW w:w="476" w:type="pct"/>
            <w:shd w:val="clear" w:color="auto" w:fill="auto"/>
          </w:tcPr>
          <w:p w14:paraId="56F22C3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w:t>
            </w:r>
          </w:p>
        </w:tc>
        <w:tc>
          <w:tcPr>
            <w:tcW w:w="1710" w:type="pct"/>
            <w:shd w:val="clear" w:color="auto" w:fill="auto"/>
          </w:tcPr>
          <w:p w14:paraId="2396AC1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6655E3F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irregolarità che non abbia influito sull’aggiudicazione definitiva</w:t>
            </w:r>
          </w:p>
        </w:tc>
      </w:tr>
      <w:tr w:rsidR="009147BD" w:rsidRPr="009147BD" w14:paraId="598980C7" w14:textId="77777777" w:rsidTr="00E23F52">
        <w:tc>
          <w:tcPr>
            <w:tcW w:w="2114" w:type="pct"/>
            <w:shd w:val="clear" w:color="auto" w:fill="auto"/>
          </w:tcPr>
          <w:p w14:paraId="6921161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5.5. In caso di limitazione del numero di candidati da invitare a presentare l’offerta, comunque non inferiore a 5, la stazione appaltante ha applicato criteri o regole obiettive e non discriminatorie indicate nel bando di gara o nell'invito a confermare l'interesse, nel rispetto del principio di concorrenza e del numero minimo di candidati </w:t>
            </w:r>
            <w:r w:rsidRPr="009147BD">
              <w:rPr>
                <w:rFonts w:ascii="Calibri" w:eastAsia="Calibri" w:hAnsi="Calibri"/>
                <w:sz w:val="22"/>
                <w:szCs w:val="22"/>
              </w:rPr>
              <w:lastRenderedPageBreak/>
              <w:t>da invitare indicato nel bando di gara o nell'invito a confermare l'interesse?</w:t>
            </w:r>
          </w:p>
        </w:tc>
        <w:tc>
          <w:tcPr>
            <w:tcW w:w="699" w:type="pct"/>
            <w:shd w:val="clear" w:color="auto" w:fill="auto"/>
          </w:tcPr>
          <w:p w14:paraId="3558A47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Art. 70, comma 6</w:t>
            </w:r>
          </w:p>
        </w:tc>
        <w:tc>
          <w:tcPr>
            <w:tcW w:w="476" w:type="pct"/>
            <w:shd w:val="clear" w:color="auto" w:fill="auto"/>
          </w:tcPr>
          <w:p w14:paraId="24A9CFE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2199C1F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22B3BE0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25% nel caso in cui i criteri di selezione (o specifiche tecniche) sono stati modificati durante la fase di selezione o sono stati erroneamente applicati durante </w:t>
            </w:r>
            <w:r w:rsidRPr="009147BD">
              <w:rPr>
                <w:rFonts w:ascii="Calibri" w:eastAsia="Calibri" w:hAnsi="Calibri"/>
                <w:b/>
                <w:sz w:val="22"/>
                <w:szCs w:val="22"/>
              </w:rPr>
              <w:lastRenderedPageBreak/>
              <w:t>la fase di selezione, con conseguente accettazione di offerte non idonee (o rigetto delle offerte che avrebbero dovuto essere accettate).</w:t>
            </w:r>
          </w:p>
          <w:p w14:paraId="52819178" w14:textId="6B094D2D"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D768B6">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r w:rsidR="00D768B6">
              <w:rPr>
                <w:rFonts w:ascii="Calibri" w:eastAsia="Calibri" w:hAnsi="Calibri"/>
                <w:b/>
                <w:sz w:val="22"/>
                <w:szCs w:val="22"/>
              </w:rPr>
              <w:t xml:space="preserve"> </w:t>
            </w:r>
            <w:r w:rsidRPr="009147BD">
              <w:rPr>
                <w:rFonts w:ascii="Calibri" w:eastAsia="Calibri" w:hAnsi="Calibri"/>
                <w:b/>
                <w:sz w:val="22"/>
                <w:szCs w:val="22"/>
              </w:rPr>
              <w:t>d'oneri non sono stati seguiti nel corso della valutazione delle offerte, o sono stati utilizzati criteri di aggiudicazione supplementari non pubblicati.</w:t>
            </w:r>
          </w:p>
          <w:p w14:paraId="4FB6879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287D051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5F38737B" w14:textId="49FE96B6"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100% il diniego da parte dell’amministrazione all'accesso alla documentazione di gara rilevante configura un'irregolarità critica, dal momento </w:t>
            </w:r>
            <w:r w:rsidR="00D768B6">
              <w:rPr>
                <w:rFonts w:ascii="Calibri" w:eastAsia="Calibri" w:hAnsi="Calibri"/>
                <w:b/>
                <w:sz w:val="22"/>
                <w:szCs w:val="22"/>
              </w:rPr>
              <w:t xml:space="preserve">in </w:t>
            </w:r>
            <w:r w:rsidR="00C87EA1">
              <w:rPr>
                <w:rFonts w:ascii="Calibri" w:eastAsia="Calibri" w:hAnsi="Calibri"/>
                <w:b/>
                <w:sz w:val="22"/>
                <w:szCs w:val="22"/>
              </w:rPr>
              <w:t xml:space="preserve">cui </w:t>
            </w:r>
            <w:r w:rsidR="00C87EA1" w:rsidRPr="009147BD">
              <w:rPr>
                <w:rFonts w:ascii="Calibri" w:eastAsia="Calibri" w:hAnsi="Calibri"/>
                <w:b/>
                <w:sz w:val="22"/>
                <w:szCs w:val="22"/>
              </w:rPr>
              <w:t>l’amministrazione</w:t>
            </w:r>
            <w:r w:rsidRPr="009147BD">
              <w:rPr>
                <w:rFonts w:ascii="Calibri" w:eastAsia="Calibri" w:hAnsi="Calibri"/>
                <w:b/>
                <w:sz w:val="22"/>
                <w:szCs w:val="22"/>
              </w:rPr>
              <w:t xml:space="preserve"> non fornisce la prova che la procedura di appalto abbia rispettato le norme applicabili</w:t>
            </w:r>
          </w:p>
          <w:p w14:paraId="13B31DC3" w14:textId="44BC08B6"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w:t>
            </w:r>
            <w:r w:rsidR="00D768B6">
              <w:rPr>
                <w:rFonts w:ascii="Calibri" w:eastAsia="Calibri" w:hAnsi="Calibri"/>
                <w:b/>
                <w:sz w:val="22"/>
                <w:szCs w:val="22"/>
              </w:rPr>
              <w:t>’</w:t>
            </w:r>
            <w:r w:rsidRPr="009147BD">
              <w:rPr>
                <w:rFonts w:ascii="Calibri" w:eastAsia="Calibri" w:hAnsi="Calibri"/>
                <w:b/>
                <w:sz w:val="22"/>
                <w:szCs w:val="22"/>
              </w:rPr>
              <w:t>aggiudicazione dell'appalto allo stesso offerente/candidato</w:t>
            </w:r>
          </w:p>
        </w:tc>
      </w:tr>
      <w:tr w:rsidR="009147BD" w:rsidRPr="009147BD" w14:paraId="60283B6F" w14:textId="77777777" w:rsidTr="00E23F52">
        <w:tc>
          <w:tcPr>
            <w:tcW w:w="2114" w:type="pct"/>
            <w:shd w:val="clear" w:color="auto" w:fill="auto"/>
          </w:tcPr>
          <w:p w14:paraId="0B1E425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5.6. È stata correttamente svolta la verifica di ammissibilità dell’offerta?</w:t>
            </w:r>
          </w:p>
        </w:tc>
        <w:tc>
          <w:tcPr>
            <w:tcW w:w="699" w:type="pct"/>
            <w:shd w:val="clear" w:color="auto" w:fill="auto"/>
          </w:tcPr>
          <w:p w14:paraId="22E2BFB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70, comma 4</w:t>
            </w:r>
          </w:p>
        </w:tc>
        <w:tc>
          <w:tcPr>
            <w:tcW w:w="476" w:type="pct"/>
            <w:shd w:val="clear" w:color="auto" w:fill="auto"/>
          </w:tcPr>
          <w:p w14:paraId="6FE2BD3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14, 15,16,17</w:t>
            </w:r>
          </w:p>
        </w:tc>
        <w:tc>
          <w:tcPr>
            <w:tcW w:w="1710" w:type="pct"/>
            <w:shd w:val="clear" w:color="auto" w:fill="auto"/>
          </w:tcPr>
          <w:p w14:paraId="6881644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46F109A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irregolarità che non abbia influito sull’aggiudicazione definitiva.</w:t>
            </w:r>
          </w:p>
          <w:p w14:paraId="280D24C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10% se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1B49254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tc>
      </w:tr>
      <w:tr w:rsidR="009147BD" w:rsidRPr="009147BD" w14:paraId="12836FA2" w14:textId="77777777" w:rsidTr="00E23F52">
        <w:tc>
          <w:tcPr>
            <w:tcW w:w="2114" w:type="pct"/>
            <w:shd w:val="clear" w:color="auto" w:fill="auto"/>
          </w:tcPr>
          <w:p w14:paraId="027CE9F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5.7. È stata correttamente svolta la verifica sulle eventuali offerte anormalmente basse?</w:t>
            </w:r>
          </w:p>
        </w:tc>
        <w:tc>
          <w:tcPr>
            <w:tcW w:w="699" w:type="pct"/>
            <w:shd w:val="clear" w:color="auto" w:fill="auto"/>
          </w:tcPr>
          <w:p w14:paraId="0D287E0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110</w:t>
            </w:r>
          </w:p>
        </w:tc>
        <w:tc>
          <w:tcPr>
            <w:tcW w:w="476" w:type="pct"/>
            <w:shd w:val="clear" w:color="auto" w:fill="auto"/>
          </w:tcPr>
          <w:p w14:paraId="6576949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20</w:t>
            </w:r>
          </w:p>
        </w:tc>
        <w:tc>
          <w:tcPr>
            <w:tcW w:w="1710" w:type="pct"/>
            <w:shd w:val="clear" w:color="auto" w:fill="auto"/>
          </w:tcPr>
          <w:p w14:paraId="112FB72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6E92D85E" w14:textId="6E5C3985"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25% se le offerte che sembravano essere anormalmente basse rispetto ai lavori/forniture/servizi sono state respinte, ma l'amministrazione aggiudicatrice prima di respingerle non ha richiesto chiarimenti agli offerenti (ad esempio richiedendo dettagli degli elementi costitutivi dell'offerta, che considera rilevante), o in presenza </w:t>
            </w:r>
            <w:r w:rsidR="002C0895">
              <w:rPr>
                <w:rFonts w:ascii="Calibri" w:eastAsia="Calibri" w:hAnsi="Calibri"/>
                <w:b/>
                <w:sz w:val="22"/>
                <w:szCs w:val="22"/>
              </w:rPr>
              <w:t xml:space="preserve">di </w:t>
            </w:r>
            <w:r w:rsidRPr="009147BD">
              <w:rPr>
                <w:rFonts w:ascii="Calibri" w:eastAsia="Calibri" w:hAnsi="Calibri"/>
                <w:b/>
                <w:sz w:val="22"/>
                <w:szCs w:val="22"/>
              </w:rPr>
              <w:t>tali richieste, l'amministrazione aggiudicatrice non è in grado di dimostrare che abbia valutato tenendo conto delle risposte fornite dai concorrenti</w:t>
            </w:r>
          </w:p>
        </w:tc>
      </w:tr>
      <w:tr w:rsidR="009147BD" w:rsidRPr="009147BD" w14:paraId="081F965A" w14:textId="77777777" w:rsidTr="00E23F52">
        <w:tc>
          <w:tcPr>
            <w:tcW w:w="2114" w:type="pct"/>
            <w:shd w:val="clear" w:color="auto" w:fill="auto"/>
          </w:tcPr>
          <w:p w14:paraId="575E597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5.8. È stata correttamente verificata l’insussistenza di cause di esclusione automatica e di cause di esclusione non automatica?</w:t>
            </w:r>
          </w:p>
        </w:tc>
        <w:tc>
          <w:tcPr>
            <w:tcW w:w="699" w:type="pct"/>
            <w:shd w:val="clear" w:color="auto" w:fill="auto"/>
          </w:tcPr>
          <w:p w14:paraId="599B0C3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94, 95, 97, 98</w:t>
            </w:r>
          </w:p>
        </w:tc>
        <w:tc>
          <w:tcPr>
            <w:tcW w:w="476" w:type="pct"/>
            <w:shd w:val="clear" w:color="auto" w:fill="auto"/>
          </w:tcPr>
          <w:p w14:paraId="2C314A1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79F51F1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4BB6860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2ABB48BB" w14:textId="481B6DA8"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10% se i criteri di aggiudicazione (o rispettivi sotto-criteri o</w:t>
            </w:r>
            <w:r w:rsidR="00D768B6">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r w:rsidR="00D768B6">
              <w:rPr>
                <w:rFonts w:ascii="Calibri" w:eastAsia="Calibri" w:hAnsi="Calibri"/>
                <w:b/>
                <w:sz w:val="22"/>
                <w:szCs w:val="22"/>
              </w:rPr>
              <w:t xml:space="preserve"> </w:t>
            </w:r>
            <w:r w:rsidRPr="009147BD">
              <w:rPr>
                <w:rFonts w:ascii="Calibri" w:eastAsia="Calibri" w:hAnsi="Calibri"/>
                <w:b/>
                <w:sz w:val="22"/>
                <w:szCs w:val="22"/>
              </w:rPr>
              <w:t>d'oneri non sono stati seguiti nel corso della valutazione delle offerte, o sono stati utilizzati criteri di aggiudicazione supplementari non pubblicati.</w:t>
            </w:r>
          </w:p>
          <w:p w14:paraId="6DE201B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1268331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427C544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36B991EA" w14:textId="7D04E026"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w:t>
            </w:r>
            <w:r w:rsidR="00D768B6">
              <w:rPr>
                <w:rFonts w:ascii="Calibri" w:eastAsia="Calibri" w:hAnsi="Calibri"/>
                <w:b/>
                <w:sz w:val="22"/>
                <w:szCs w:val="22"/>
              </w:rPr>
              <w:t>’</w:t>
            </w:r>
            <w:r w:rsidRPr="009147BD">
              <w:rPr>
                <w:rFonts w:ascii="Calibri" w:eastAsia="Calibri" w:hAnsi="Calibri"/>
                <w:b/>
                <w:sz w:val="22"/>
                <w:szCs w:val="22"/>
              </w:rPr>
              <w:t>aggiudicazione dell'appalto allo stesso offerente/candidato</w:t>
            </w:r>
          </w:p>
        </w:tc>
      </w:tr>
      <w:tr w:rsidR="009147BD" w:rsidRPr="009147BD" w14:paraId="0A329CCA" w14:textId="77777777" w:rsidTr="00E23F52">
        <w:tc>
          <w:tcPr>
            <w:tcW w:w="2114" w:type="pct"/>
            <w:shd w:val="clear" w:color="auto" w:fill="auto"/>
          </w:tcPr>
          <w:p w14:paraId="3ED7B41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5.9. È stato correttamente applicato, se del caso, il procedimento di esclusione?</w:t>
            </w:r>
          </w:p>
        </w:tc>
        <w:tc>
          <w:tcPr>
            <w:tcW w:w="699" w:type="pct"/>
            <w:shd w:val="clear" w:color="auto" w:fill="auto"/>
          </w:tcPr>
          <w:p w14:paraId="7424B57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96</w:t>
            </w:r>
          </w:p>
        </w:tc>
        <w:tc>
          <w:tcPr>
            <w:tcW w:w="476" w:type="pct"/>
            <w:shd w:val="clear" w:color="auto" w:fill="auto"/>
          </w:tcPr>
          <w:p w14:paraId="3F5176C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3346C27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3C9FAAC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25% nel caso in cui i criteri di selezione (o specifiche tecniche) sono stati modificati durante la fase di selezione o sono stati erroneamente applicati durante la fase di selezione, con conseguente accettazione di </w:t>
            </w:r>
            <w:r w:rsidRPr="009147BD">
              <w:rPr>
                <w:rFonts w:ascii="Calibri" w:eastAsia="Calibri" w:hAnsi="Calibri"/>
                <w:b/>
                <w:sz w:val="22"/>
                <w:szCs w:val="22"/>
              </w:rPr>
              <w:lastRenderedPageBreak/>
              <w:t>offerte non idonee (o rigetto delle offerte che avrebbero dovuto essere accettate).</w:t>
            </w:r>
          </w:p>
          <w:p w14:paraId="5C3767F0" w14:textId="308AA8F9"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D768B6">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r w:rsidR="00D768B6">
              <w:rPr>
                <w:rFonts w:ascii="Calibri" w:eastAsia="Calibri" w:hAnsi="Calibri"/>
                <w:b/>
                <w:sz w:val="22"/>
                <w:szCs w:val="22"/>
              </w:rPr>
              <w:t xml:space="preserve"> </w:t>
            </w:r>
            <w:r w:rsidRPr="009147BD">
              <w:rPr>
                <w:rFonts w:ascii="Calibri" w:eastAsia="Calibri" w:hAnsi="Calibri"/>
                <w:b/>
                <w:sz w:val="22"/>
                <w:szCs w:val="22"/>
              </w:rPr>
              <w:t>d'oneri non sono stati seguiti nel corso della valutazione delle offerte, o sono stati utilizzati criteri di aggiudicazione supplementari non pubblicati.</w:t>
            </w:r>
          </w:p>
          <w:p w14:paraId="549B582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669099B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5465F65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66A95BC6" w14:textId="7A946782"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w:t>
            </w:r>
            <w:r w:rsidR="00D768B6">
              <w:rPr>
                <w:rFonts w:ascii="Calibri" w:eastAsia="Calibri" w:hAnsi="Calibri"/>
                <w:b/>
                <w:sz w:val="22"/>
                <w:szCs w:val="22"/>
              </w:rPr>
              <w:t>’</w:t>
            </w:r>
            <w:r w:rsidRPr="009147BD">
              <w:rPr>
                <w:rFonts w:ascii="Calibri" w:eastAsia="Calibri" w:hAnsi="Calibri"/>
                <w:b/>
                <w:sz w:val="22"/>
                <w:szCs w:val="22"/>
              </w:rPr>
              <w:t>aggiudicazione dell'appalto allo stesso offerente/candidato</w:t>
            </w:r>
          </w:p>
        </w:tc>
      </w:tr>
      <w:tr w:rsidR="009147BD" w:rsidRPr="009147BD" w14:paraId="5914525F" w14:textId="77777777" w:rsidTr="00E23F52">
        <w:tc>
          <w:tcPr>
            <w:tcW w:w="2114" w:type="pct"/>
            <w:shd w:val="clear" w:color="auto" w:fill="auto"/>
          </w:tcPr>
          <w:p w14:paraId="52B5AD6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5.10. È stata operata la verifica sui requisiti di ordine generale?</w:t>
            </w:r>
          </w:p>
        </w:tc>
        <w:tc>
          <w:tcPr>
            <w:tcW w:w="699" w:type="pct"/>
            <w:shd w:val="clear" w:color="auto" w:fill="auto"/>
          </w:tcPr>
          <w:p w14:paraId="1ECA0ED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99</w:t>
            </w:r>
          </w:p>
        </w:tc>
        <w:tc>
          <w:tcPr>
            <w:tcW w:w="476" w:type="pct"/>
            <w:shd w:val="clear" w:color="auto" w:fill="auto"/>
          </w:tcPr>
          <w:p w14:paraId="48A8912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15</w:t>
            </w:r>
          </w:p>
        </w:tc>
        <w:tc>
          <w:tcPr>
            <w:tcW w:w="1710" w:type="pct"/>
            <w:shd w:val="clear" w:color="auto" w:fill="auto"/>
          </w:tcPr>
          <w:p w14:paraId="05D50B0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100% in caso di assenza dei requisiti di ordine generale. </w:t>
            </w:r>
          </w:p>
        </w:tc>
      </w:tr>
      <w:tr w:rsidR="009147BD" w:rsidRPr="009147BD" w14:paraId="074DEC30" w14:textId="77777777" w:rsidTr="00D768B6">
        <w:trPr>
          <w:trHeight w:val="276"/>
        </w:trPr>
        <w:tc>
          <w:tcPr>
            <w:tcW w:w="2114" w:type="pct"/>
            <w:shd w:val="clear" w:color="auto" w:fill="auto"/>
          </w:tcPr>
          <w:p w14:paraId="7BA8F00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5.11. È stata operata la verifica sui requisiti di ordine speciale?</w:t>
            </w:r>
          </w:p>
        </w:tc>
        <w:tc>
          <w:tcPr>
            <w:tcW w:w="699" w:type="pct"/>
            <w:shd w:val="clear" w:color="auto" w:fill="auto"/>
          </w:tcPr>
          <w:p w14:paraId="1B0C735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100</w:t>
            </w:r>
          </w:p>
        </w:tc>
        <w:tc>
          <w:tcPr>
            <w:tcW w:w="476" w:type="pct"/>
            <w:shd w:val="clear" w:color="auto" w:fill="auto"/>
          </w:tcPr>
          <w:p w14:paraId="47B198C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033E479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assenza dei requisiti di ordine speciale</w:t>
            </w:r>
          </w:p>
        </w:tc>
      </w:tr>
      <w:tr w:rsidR="009147BD" w:rsidRPr="009147BD" w14:paraId="5269296B" w14:textId="77777777" w:rsidTr="00E23F52">
        <w:tc>
          <w:tcPr>
            <w:tcW w:w="2114" w:type="pct"/>
            <w:shd w:val="clear" w:color="auto" w:fill="auto"/>
          </w:tcPr>
          <w:p w14:paraId="536AAFF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5.12. È stato correttamente attivato, se del caso, il soccorso istruttorio?</w:t>
            </w:r>
          </w:p>
        </w:tc>
        <w:tc>
          <w:tcPr>
            <w:tcW w:w="699" w:type="pct"/>
            <w:shd w:val="clear" w:color="auto" w:fill="auto"/>
          </w:tcPr>
          <w:p w14:paraId="3EEDDFA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101</w:t>
            </w:r>
          </w:p>
        </w:tc>
        <w:tc>
          <w:tcPr>
            <w:tcW w:w="476" w:type="pct"/>
            <w:shd w:val="clear" w:color="auto" w:fill="auto"/>
          </w:tcPr>
          <w:p w14:paraId="46AAE6E9" w14:textId="77777777" w:rsidR="009147BD" w:rsidRPr="009147BD" w:rsidRDefault="009147BD" w:rsidP="00437F32">
            <w:pPr>
              <w:spacing w:after="0"/>
              <w:jc w:val="both"/>
              <w:rPr>
                <w:rFonts w:ascii="Calibri" w:eastAsia="Calibri" w:hAnsi="Calibri"/>
                <w:b/>
                <w:sz w:val="22"/>
                <w:szCs w:val="22"/>
              </w:rPr>
            </w:pPr>
          </w:p>
        </w:tc>
        <w:tc>
          <w:tcPr>
            <w:tcW w:w="1710" w:type="pct"/>
            <w:shd w:val="clear" w:color="auto" w:fill="auto"/>
          </w:tcPr>
          <w:p w14:paraId="2569442D" w14:textId="77777777" w:rsidR="009147BD" w:rsidRPr="009147BD" w:rsidRDefault="009147BD" w:rsidP="00437F32">
            <w:pPr>
              <w:spacing w:after="0"/>
              <w:jc w:val="both"/>
              <w:rPr>
                <w:rFonts w:ascii="Calibri" w:eastAsia="Calibri" w:hAnsi="Calibri"/>
                <w:b/>
                <w:sz w:val="22"/>
                <w:szCs w:val="22"/>
              </w:rPr>
            </w:pPr>
          </w:p>
        </w:tc>
      </w:tr>
      <w:tr w:rsidR="009147BD" w:rsidRPr="009147BD" w14:paraId="3C1178DB" w14:textId="77777777" w:rsidTr="00E23F52">
        <w:tc>
          <w:tcPr>
            <w:tcW w:w="2114" w:type="pct"/>
            <w:shd w:val="clear" w:color="auto" w:fill="auto"/>
          </w:tcPr>
          <w:p w14:paraId="2766DB1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5.13. È stata verificata l’attendibilità degli eventuali impegni assunti dall’aggiudicatario nell’offerta?</w:t>
            </w:r>
          </w:p>
        </w:tc>
        <w:tc>
          <w:tcPr>
            <w:tcW w:w="699" w:type="pct"/>
            <w:shd w:val="clear" w:color="auto" w:fill="auto"/>
          </w:tcPr>
          <w:p w14:paraId="2FF0E14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102</w:t>
            </w:r>
          </w:p>
        </w:tc>
        <w:tc>
          <w:tcPr>
            <w:tcW w:w="476" w:type="pct"/>
            <w:shd w:val="clear" w:color="auto" w:fill="auto"/>
          </w:tcPr>
          <w:p w14:paraId="46FFDA7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606C76A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tc>
      </w:tr>
      <w:tr w:rsidR="009147BD" w:rsidRPr="009147BD" w14:paraId="1C93C7AD" w14:textId="77777777" w:rsidTr="00E23F52">
        <w:tc>
          <w:tcPr>
            <w:tcW w:w="2114" w:type="pct"/>
            <w:shd w:val="clear" w:color="auto" w:fill="auto"/>
          </w:tcPr>
          <w:p w14:paraId="05563145"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5.14. Le offerte sono accompagnate dalla garanzia provvisoria e questa è conforme a quanto prescritto?</w:t>
            </w:r>
          </w:p>
        </w:tc>
        <w:tc>
          <w:tcPr>
            <w:tcW w:w="699" w:type="pct"/>
            <w:shd w:val="clear" w:color="auto" w:fill="auto"/>
          </w:tcPr>
          <w:p w14:paraId="56ACD10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106 e 117</w:t>
            </w:r>
          </w:p>
        </w:tc>
        <w:tc>
          <w:tcPr>
            <w:tcW w:w="476" w:type="pct"/>
            <w:shd w:val="clear" w:color="auto" w:fill="auto"/>
          </w:tcPr>
          <w:p w14:paraId="3EDBAC6B" w14:textId="77777777" w:rsidR="009147BD" w:rsidRPr="009147BD" w:rsidRDefault="009147BD" w:rsidP="00437F32">
            <w:pPr>
              <w:spacing w:after="0"/>
              <w:jc w:val="both"/>
              <w:rPr>
                <w:rFonts w:ascii="Calibri" w:eastAsia="Calibri" w:hAnsi="Calibri"/>
                <w:b/>
                <w:sz w:val="22"/>
                <w:szCs w:val="22"/>
              </w:rPr>
            </w:pPr>
          </w:p>
        </w:tc>
        <w:tc>
          <w:tcPr>
            <w:tcW w:w="1710" w:type="pct"/>
            <w:shd w:val="clear" w:color="auto" w:fill="auto"/>
          </w:tcPr>
          <w:p w14:paraId="0C726B87" w14:textId="77777777" w:rsidR="009147BD" w:rsidRPr="009147BD" w:rsidRDefault="009147BD" w:rsidP="00437F32">
            <w:pPr>
              <w:spacing w:after="0"/>
              <w:jc w:val="both"/>
              <w:rPr>
                <w:rFonts w:ascii="Calibri" w:eastAsia="Calibri" w:hAnsi="Calibri"/>
                <w:b/>
                <w:sz w:val="22"/>
                <w:szCs w:val="22"/>
              </w:rPr>
            </w:pPr>
          </w:p>
        </w:tc>
      </w:tr>
      <w:tr w:rsidR="009147BD" w:rsidRPr="009147BD" w14:paraId="31A2EC79" w14:textId="77777777" w:rsidTr="00E23F52">
        <w:tc>
          <w:tcPr>
            <w:tcW w:w="2114" w:type="pct"/>
            <w:shd w:val="clear" w:color="auto" w:fill="auto"/>
          </w:tcPr>
          <w:p w14:paraId="6C60031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5.15. Nel caso di avvalimento, è stato acquisito il relativo contratto e sono stati verificati i requisiti ed elementi prescritti?</w:t>
            </w:r>
          </w:p>
        </w:tc>
        <w:tc>
          <w:tcPr>
            <w:tcW w:w="699" w:type="pct"/>
            <w:shd w:val="clear" w:color="auto" w:fill="auto"/>
          </w:tcPr>
          <w:p w14:paraId="3A62D7D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104</w:t>
            </w:r>
          </w:p>
        </w:tc>
        <w:tc>
          <w:tcPr>
            <w:tcW w:w="476" w:type="pct"/>
            <w:shd w:val="clear" w:color="auto" w:fill="auto"/>
          </w:tcPr>
          <w:p w14:paraId="7CFEB77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15 e 16</w:t>
            </w:r>
          </w:p>
        </w:tc>
        <w:tc>
          <w:tcPr>
            <w:tcW w:w="1710" w:type="pct"/>
            <w:shd w:val="clear" w:color="auto" w:fill="auto"/>
          </w:tcPr>
          <w:p w14:paraId="52D0DC5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tc>
      </w:tr>
      <w:tr w:rsidR="009147BD" w:rsidRPr="009147BD" w14:paraId="3327E73E" w14:textId="77777777" w:rsidTr="00E23F52">
        <w:tc>
          <w:tcPr>
            <w:tcW w:w="2114" w:type="pct"/>
            <w:shd w:val="clear" w:color="auto" w:fill="auto"/>
          </w:tcPr>
          <w:p w14:paraId="5256AE2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6. Commissione giudicatrice e seggio di gara</w:t>
            </w:r>
          </w:p>
          <w:p w14:paraId="62630F7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6.1. Nel caso di aggiudicazione con il criterio dell’offerta economicamente più vantaggiosa, è stata costituita la commissione giudicatrice dopo la scadenza del termine di presentazione delle offerte?</w:t>
            </w:r>
          </w:p>
        </w:tc>
        <w:tc>
          <w:tcPr>
            <w:tcW w:w="699" w:type="pct"/>
            <w:shd w:val="clear" w:color="auto" w:fill="auto"/>
          </w:tcPr>
          <w:p w14:paraId="0D551C2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93, commi 1-6</w:t>
            </w:r>
          </w:p>
        </w:tc>
        <w:tc>
          <w:tcPr>
            <w:tcW w:w="476" w:type="pct"/>
            <w:shd w:val="clear" w:color="auto" w:fill="auto"/>
          </w:tcPr>
          <w:p w14:paraId="1525C86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6586E9A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commissione non è stata costituita</w:t>
            </w:r>
          </w:p>
          <w:p w14:paraId="03BE35F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23BCE2BC" w14:textId="77777777" w:rsidTr="00E23F52">
        <w:tc>
          <w:tcPr>
            <w:tcW w:w="2114" w:type="pct"/>
            <w:shd w:val="clear" w:color="auto" w:fill="auto"/>
          </w:tcPr>
          <w:p w14:paraId="1CDF121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6.2. Il numero dei componenti, le modalità di composizione e i requisiti dei commissari sono conformi a quanto prescritto, anche per quanto riguarda l’assenza di cause d’incompatibilità e di situazioni di conflitto d’interessi?</w:t>
            </w:r>
          </w:p>
        </w:tc>
        <w:tc>
          <w:tcPr>
            <w:tcW w:w="699" w:type="pct"/>
            <w:shd w:val="clear" w:color="auto" w:fill="auto"/>
          </w:tcPr>
          <w:p w14:paraId="34C4AFC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93, commi 1-6</w:t>
            </w:r>
          </w:p>
        </w:tc>
        <w:tc>
          <w:tcPr>
            <w:tcW w:w="476" w:type="pct"/>
            <w:shd w:val="clear" w:color="auto" w:fill="auto"/>
          </w:tcPr>
          <w:p w14:paraId="789929F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26EB77B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commissione è stata costituita con la nomina di soggetti in conflitto d’interessi o incompatibili e il concorrente che ne ha beneficiato ha conseguito il contratto</w:t>
            </w:r>
          </w:p>
          <w:p w14:paraId="325C8DE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73B79480" w14:textId="77777777" w:rsidTr="00E23F52">
        <w:tc>
          <w:tcPr>
            <w:tcW w:w="2114" w:type="pct"/>
            <w:shd w:val="clear" w:color="auto" w:fill="auto"/>
          </w:tcPr>
          <w:p w14:paraId="20531DE4" w14:textId="77777777" w:rsid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6.3. Nel caso di aggiudicazione con il criterio del minor prezzo, è stato costituito il seggio di gara, eventualmente anche monocratico?</w:t>
            </w:r>
          </w:p>
          <w:p w14:paraId="2FAE7445" w14:textId="77777777" w:rsidR="00437F32" w:rsidRDefault="00437F32" w:rsidP="00437F32">
            <w:pPr>
              <w:spacing w:after="0"/>
              <w:jc w:val="both"/>
              <w:rPr>
                <w:rFonts w:ascii="Calibri" w:eastAsia="Calibri" w:hAnsi="Calibri"/>
                <w:sz w:val="22"/>
                <w:szCs w:val="22"/>
              </w:rPr>
            </w:pPr>
          </w:p>
          <w:p w14:paraId="52AF36A2" w14:textId="77777777" w:rsidR="00437F32" w:rsidRDefault="00437F32" w:rsidP="00437F32">
            <w:pPr>
              <w:spacing w:after="0"/>
              <w:jc w:val="both"/>
              <w:rPr>
                <w:rFonts w:ascii="Calibri" w:eastAsia="Calibri" w:hAnsi="Calibri"/>
                <w:sz w:val="22"/>
                <w:szCs w:val="22"/>
              </w:rPr>
            </w:pPr>
          </w:p>
          <w:p w14:paraId="26CFCE34" w14:textId="77777777" w:rsidR="00437F32" w:rsidRPr="009147BD" w:rsidRDefault="00437F32" w:rsidP="00437F32">
            <w:pPr>
              <w:spacing w:after="0"/>
              <w:jc w:val="both"/>
              <w:rPr>
                <w:rFonts w:ascii="Calibri" w:eastAsia="Calibri" w:hAnsi="Calibri"/>
                <w:sz w:val="22"/>
                <w:szCs w:val="22"/>
              </w:rPr>
            </w:pPr>
          </w:p>
        </w:tc>
        <w:tc>
          <w:tcPr>
            <w:tcW w:w="699" w:type="pct"/>
            <w:shd w:val="clear" w:color="auto" w:fill="auto"/>
          </w:tcPr>
          <w:p w14:paraId="0D266335"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93, comma 7</w:t>
            </w:r>
          </w:p>
        </w:tc>
        <w:tc>
          <w:tcPr>
            <w:tcW w:w="476" w:type="pct"/>
            <w:shd w:val="clear" w:color="auto" w:fill="auto"/>
          </w:tcPr>
          <w:p w14:paraId="14B8923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07CE170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commissione non è stata costituita</w:t>
            </w:r>
          </w:p>
          <w:p w14:paraId="0856599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3EF7F69C" w14:textId="77777777" w:rsidTr="00E23F52">
        <w:tc>
          <w:tcPr>
            <w:tcW w:w="2114" w:type="pct"/>
            <w:shd w:val="clear" w:color="auto" w:fill="auto"/>
          </w:tcPr>
          <w:p w14:paraId="64C8D78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6.4. Il numero dei componenti, le modalità di composizione e i requisiti dei componenti del seggio di gara sono conformi a quanto prescritto, anche per quanto riguarda l’assenza di cause d’incompatibilità e di situazioni di conflitto d’interessi?</w:t>
            </w:r>
          </w:p>
        </w:tc>
        <w:tc>
          <w:tcPr>
            <w:tcW w:w="699" w:type="pct"/>
            <w:shd w:val="clear" w:color="auto" w:fill="auto"/>
          </w:tcPr>
          <w:p w14:paraId="0800440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93, comma 7</w:t>
            </w:r>
          </w:p>
        </w:tc>
        <w:tc>
          <w:tcPr>
            <w:tcW w:w="476" w:type="pct"/>
            <w:shd w:val="clear" w:color="auto" w:fill="auto"/>
          </w:tcPr>
          <w:p w14:paraId="0D3DD9E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18DCDF8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commissione è stata costituita con la nomina di soggetti in conflitto d’interessi o incompatibili e il concorrente che ne ha beneficiato ha conseguito il contratto</w:t>
            </w:r>
          </w:p>
          <w:p w14:paraId="6C777CB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08D83269" w14:textId="77777777" w:rsidTr="00E23F52">
        <w:tc>
          <w:tcPr>
            <w:tcW w:w="2114" w:type="pct"/>
            <w:shd w:val="clear" w:color="auto" w:fill="auto"/>
          </w:tcPr>
          <w:p w14:paraId="49BC83D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7. Criterio di aggiudicazione</w:t>
            </w:r>
          </w:p>
          <w:p w14:paraId="601A4EF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7.1. Nel caso di utilizzo del criterio del minor prezzo, sussistono i presupposti previsti?</w:t>
            </w:r>
          </w:p>
        </w:tc>
        <w:tc>
          <w:tcPr>
            <w:tcW w:w="699" w:type="pct"/>
            <w:shd w:val="clear" w:color="auto" w:fill="auto"/>
          </w:tcPr>
          <w:p w14:paraId="6C53D8E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108</w:t>
            </w:r>
          </w:p>
          <w:p w14:paraId="67B5163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292154C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w:t>
            </w:r>
          </w:p>
        </w:tc>
        <w:tc>
          <w:tcPr>
            <w:tcW w:w="1710" w:type="pct"/>
            <w:shd w:val="clear" w:color="auto" w:fill="auto"/>
          </w:tcPr>
          <w:p w14:paraId="7EBF381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tc>
      </w:tr>
      <w:tr w:rsidR="009147BD" w:rsidRPr="009147BD" w14:paraId="6E9FC7E8" w14:textId="77777777" w:rsidTr="00E23F52">
        <w:tc>
          <w:tcPr>
            <w:tcW w:w="2114" w:type="pct"/>
            <w:shd w:val="clear" w:color="auto" w:fill="auto"/>
          </w:tcPr>
          <w:p w14:paraId="6912AE7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7.2. Nel caso di utilizzo del criterio dell’offerta economicamente più vantaggiosa, i criteri sono conformi a quanto prescritto?</w:t>
            </w:r>
          </w:p>
        </w:tc>
        <w:tc>
          <w:tcPr>
            <w:tcW w:w="699" w:type="pct"/>
            <w:shd w:val="clear" w:color="auto" w:fill="auto"/>
          </w:tcPr>
          <w:p w14:paraId="0CBB567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108</w:t>
            </w:r>
          </w:p>
          <w:p w14:paraId="09F18B5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127A8C1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w:t>
            </w:r>
          </w:p>
        </w:tc>
        <w:tc>
          <w:tcPr>
            <w:tcW w:w="1710" w:type="pct"/>
            <w:shd w:val="clear" w:color="auto" w:fill="auto"/>
          </w:tcPr>
          <w:p w14:paraId="025C931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3483993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7F64B812" w14:textId="7EE92C63"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D768B6">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 d'oneri non sono stati seguiti nel corso della valutazione delle offerte, o sono stati utilizzati criteri di aggiudicazione supplementari non pubblicati.</w:t>
            </w:r>
          </w:p>
          <w:p w14:paraId="55F68D8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tc>
      </w:tr>
      <w:tr w:rsidR="009147BD" w:rsidRPr="009147BD" w14:paraId="60B82673" w14:textId="77777777" w:rsidTr="00E23F52">
        <w:tc>
          <w:tcPr>
            <w:tcW w:w="2114" w:type="pct"/>
            <w:shd w:val="clear" w:color="auto" w:fill="auto"/>
          </w:tcPr>
          <w:p w14:paraId="02C5100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8. Aggiudicazione e contratto</w:t>
            </w:r>
          </w:p>
          <w:p w14:paraId="5D03F8F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8.1. È presente la proposta di aggiudicazione e sono stati correttamente applicati i criteri e requisiti di aggiudicazione? </w:t>
            </w:r>
          </w:p>
        </w:tc>
        <w:tc>
          <w:tcPr>
            <w:tcW w:w="699" w:type="pct"/>
            <w:shd w:val="clear" w:color="auto" w:fill="auto"/>
          </w:tcPr>
          <w:p w14:paraId="7C72E635"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17, comma 5</w:t>
            </w:r>
          </w:p>
        </w:tc>
        <w:tc>
          <w:tcPr>
            <w:tcW w:w="476" w:type="pct"/>
            <w:shd w:val="clear" w:color="auto" w:fill="auto"/>
          </w:tcPr>
          <w:p w14:paraId="5EF6853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14, 15, 16</w:t>
            </w:r>
          </w:p>
        </w:tc>
        <w:tc>
          <w:tcPr>
            <w:tcW w:w="1710" w:type="pct"/>
            <w:shd w:val="clear" w:color="auto" w:fill="auto"/>
          </w:tcPr>
          <w:p w14:paraId="3261D33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6DF0DA5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6A74DFFC" w14:textId="5649A45E"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10% se i criteri di aggiudicazione (o rispettivi sotto-criteri o</w:t>
            </w:r>
            <w:r w:rsidR="00D768B6">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r w:rsidR="00D768B6">
              <w:rPr>
                <w:rFonts w:ascii="Calibri" w:eastAsia="Calibri" w:hAnsi="Calibri"/>
                <w:b/>
                <w:sz w:val="22"/>
                <w:szCs w:val="22"/>
              </w:rPr>
              <w:t xml:space="preserve"> </w:t>
            </w:r>
            <w:r w:rsidRPr="009147BD">
              <w:rPr>
                <w:rFonts w:ascii="Calibri" w:eastAsia="Calibri" w:hAnsi="Calibri"/>
                <w:b/>
                <w:sz w:val="22"/>
                <w:szCs w:val="22"/>
              </w:rPr>
              <w:t>d'oneri non sono stati seguiti nel corso della</w:t>
            </w:r>
          </w:p>
          <w:p w14:paraId="20C1C07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valutazione delle offerte, o sono stati utilizzati criteri di</w:t>
            </w:r>
          </w:p>
          <w:p w14:paraId="4401104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aggiudicazione supplementari non pubblicati.</w:t>
            </w:r>
          </w:p>
          <w:p w14:paraId="77DA9AC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1871CC5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50DF487E" w14:textId="77777777" w:rsidTr="00E23F52">
        <w:tc>
          <w:tcPr>
            <w:tcW w:w="2114" w:type="pct"/>
            <w:shd w:val="clear" w:color="auto" w:fill="auto"/>
          </w:tcPr>
          <w:p w14:paraId="13A8009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 xml:space="preserve">8.2. Il provvedimento di aggiudicazione è stato regolarmente comunicato? </w:t>
            </w:r>
          </w:p>
        </w:tc>
        <w:tc>
          <w:tcPr>
            <w:tcW w:w="699" w:type="pct"/>
            <w:shd w:val="clear" w:color="auto" w:fill="auto"/>
          </w:tcPr>
          <w:p w14:paraId="2F2C640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18</w:t>
            </w:r>
          </w:p>
        </w:tc>
        <w:tc>
          <w:tcPr>
            <w:tcW w:w="476" w:type="pct"/>
            <w:shd w:val="clear" w:color="auto" w:fill="auto"/>
          </w:tcPr>
          <w:p w14:paraId="5505FD9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61DF5C2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57CE64CF" w14:textId="77777777" w:rsidTr="00E23F52">
        <w:tc>
          <w:tcPr>
            <w:tcW w:w="2114" w:type="pct"/>
            <w:shd w:val="clear" w:color="auto" w:fill="auto"/>
          </w:tcPr>
          <w:p w14:paraId="20ECDB1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8.3. Il contratto è stato stipulato decorsi i termini dilatori prescritti o sussiste una causa legittima di deroga?</w:t>
            </w:r>
          </w:p>
        </w:tc>
        <w:tc>
          <w:tcPr>
            <w:tcW w:w="699" w:type="pct"/>
            <w:shd w:val="clear" w:color="auto" w:fill="auto"/>
          </w:tcPr>
          <w:p w14:paraId="399D1E7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18, commi 3 e 4</w:t>
            </w:r>
          </w:p>
        </w:tc>
        <w:tc>
          <w:tcPr>
            <w:tcW w:w="476" w:type="pct"/>
            <w:shd w:val="clear" w:color="auto" w:fill="auto"/>
          </w:tcPr>
          <w:p w14:paraId="5BA6049B" w14:textId="77777777" w:rsidR="009147BD" w:rsidRPr="009147BD" w:rsidRDefault="009147BD" w:rsidP="00437F32">
            <w:pPr>
              <w:spacing w:after="0"/>
              <w:jc w:val="both"/>
              <w:rPr>
                <w:rFonts w:ascii="Calibri" w:eastAsia="Calibri" w:hAnsi="Calibri"/>
                <w:b/>
                <w:sz w:val="22"/>
                <w:szCs w:val="22"/>
              </w:rPr>
            </w:pPr>
          </w:p>
        </w:tc>
        <w:tc>
          <w:tcPr>
            <w:tcW w:w="1710" w:type="pct"/>
            <w:shd w:val="clear" w:color="auto" w:fill="auto"/>
          </w:tcPr>
          <w:p w14:paraId="0B0B9E8E" w14:textId="77777777" w:rsidR="009147BD" w:rsidRPr="009147BD" w:rsidRDefault="009147BD" w:rsidP="00437F32">
            <w:pPr>
              <w:spacing w:after="0"/>
              <w:jc w:val="both"/>
              <w:rPr>
                <w:rFonts w:ascii="Calibri" w:eastAsia="Calibri" w:hAnsi="Calibri"/>
                <w:b/>
                <w:sz w:val="22"/>
                <w:szCs w:val="22"/>
              </w:rPr>
            </w:pPr>
          </w:p>
        </w:tc>
      </w:tr>
      <w:tr w:rsidR="009147BD" w:rsidRPr="009147BD" w14:paraId="638CA223" w14:textId="77777777" w:rsidTr="00E23F52">
        <w:tc>
          <w:tcPr>
            <w:tcW w:w="2114" w:type="pct"/>
            <w:shd w:val="clear" w:color="auto" w:fill="auto"/>
          </w:tcPr>
          <w:p w14:paraId="23FE2E05"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8.4. Il contratto è stato stipulato nelle forme, con i contenuti e nei tempi prescritti?</w:t>
            </w:r>
          </w:p>
        </w:tc>
        <w:tc>
          <w:tcPr>
            <w:tcW w:w="699" w:type="pct"/>
            <w:shd w:val="clear" w:color="auto" w:fill="auto"/>
          </w:tcPr>
          <w:p w14:paraId="693840F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18</w:t>
            </w:r>
          </w:p>
        </w:tc>
        <w:tc>
          <w:tcPr>
            <w:tcW w:w="476" w:type="pct"/>
            <w:shd w:val="clear" w:color="auto" w:fill="auto"/>
          </w:tcPr>
          <w:p w14:paraId="2E214B0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4E490D3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0A1ED66C" w14:textId="77777777" w:rsidTr="00E23F52">
        <w:tc>
          <w:tcPr>
            <w:tcW w:w="2114" w:type="pct"/>
            <w:shd w:val="clear" w:color="auto" w:fill="auto"/>
          </w:tcPr>
          <w:p w14:paraId="25350A8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 Adempimenti finali e termine di durata complessiva</w:t>
            </w:r>
          </w:p>
          <w:p w14:paraId="7EE1D9D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9.1. È stato correttamente pubblicato l’avviso di aggiudicazione dell’appalto?</w:t>
            </w:r>
          </w:p>
        </w:tc>
        <w:tc>
          <w:tcPr>
            <w:tcW w:w="699" w:type="pct"/>
            <w:shd w:val="clear" w:color="auto" w:fill="auto"/>
          </w:tcPr>
          <w:p w14:paraId="3970316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84, 85 e 111</w:t>
            </w:r>
          </w:p>
        </w:tc>
        <w:tc>
          <w:tcPr>
            <w:tcW w:w="476" w:type="pct"/>
            <w:shd w:val="clear" w:color="auto" w:fill="auto"/>
          </w:tcPr>
          <w:p w14:paraId="2023295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7FF58C9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39C75756" w14:textId="77777777" w:rsidTr="00E23F52">
        <w:tc>
          <w:tcPr>
            <w:tcW w:w="2114" w:type="pct"/>
            <w:shd w:val="clear" w:color="auto" w:fill="auto"/>
          </w:tcPr>
          <w:p w14:paraId="5C1499D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9.2. È stata predisposta la relazione unica sulla procedura di aggiudicazione degli appalti, a conclusione della procedura?</w:t>
            </w:r>
          </w:p>
        </w:tc>
        <w:tc>
          <w:tcPr>
            <w:tcW w:w="699" w:type="pct"/>
            <w:shd w:val="clear" w:color="auto" w:fill="auto"/>
          </w:tcPr>
          <w:p w14:paraId="1D5DC3B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112</w:t>
            </w:r>
          </w:p>
        </w:tc>
        <w:tc>
          <w:tcPr>
            <w:tcW w:w="476" w:type="pct"/>
            <w:shd w:val="clear" w:color="auto" w:fill="auto"/>
          </w:tcPr>
          <w:p w14:paraId="31290BD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0EB7BC8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6F43F68A" w14:textId="77777777" w:rsidTr="00E23F52">
        <w:tc>
          <w:tcPr>
            <w:tcW w:w="2114" w:type="pct"/>
            <w:shd w:val="clear" w:color="auto" w:fill="auto"/>
          </w:tcPr>
          <w:p w14:paraId="2F6E5A1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9.3. La durata complessiva della procedura è conforme al termine massimo prescritto? </w:t>
            </w:r>
          </w:p>
          <w:p w14:paraId="37838BC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(10 mesi nel caso di impiego del criterio dell’offerta economicamente più vantaggiosa, 6 mesi in caso di impiego del criterio del minor prezzo, </w:t>
            </w:r>
            <w:r w:rsidRPr="009147BD">
              <w:rPr>
                <w:rFonts w:ascii="Calibri" w:eastAsia="Calibri" w:hAnsi="Calibri"/>
                <w:sz w:val="22"/>
                <w:szCs w:val="22"/>
              </w:rPr>
              <w:lastRenderedPageBreak/>
              <w:t>salva proroga per verifica offerta anomala o su determinazione motivata del RUP)</w:t>
            </w:r>
          </w:p>
        </w:tc>
        <w:tc>
          <w:tcPr>
            <w:tcW w:w="699" w:type="pct"/>
            <w:shd w:val="clear" w:color="auto" w:fill="auto"/>
          </w:tcPr>
          <w:p w14:paraId="4C976169"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Art. 17, comma 3</w:t>
            </w:r>
          </w:p>
          <w:p w14:paraId="6680D17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I.3</w:t>
            </w:r>
          </w:p>
        </w:tc>
        <w:tc>
          <w:tcPr>
            <w:tcW w:w="476" w:type="pct"/>
            <w:shd w:val="clear" w:color="auto" w:fill="auto"/>
          </w:tcPr>
          <w:p w14:paraId="76F161CD" w14:textId="77777777" w:rsidR="009147BD" w:rsidRPr="009147BD" w:rsidRDefault="009147BD" w:rsidP="00437F32">
            <w:pPr>
              <w:spacing w:after="0"/>
              <w:jc w:val="both"/>
              <w:rPr>
                <w:rFonts w:ascii="Calibri" w:eastAsia="Calibri" w:hAnsi="Calibri"/>
                <w:b/>
                <w:sz w:val="22"/>
                <w:szCs w:val="22"/>
              </w:rPr>
            </w:pPr>
          </w:p>
        </w:tc>
        <w:tc>
          <w:tcPr>
            <w:tcW w:w="1710" w:type="pct"/>
            <w:shd w:val="clear" w:color="auto" w:fill="auto"/>
          </w:tcPr>
          <w:p w14:paraId="2541FAEC" w14:textId="77777777" w:rsidR="009147BD" w:rsidRPr="009147BD" w:rsidRDefault="009147BD" w:rsidP="00437F32">
            <w:pPr>
              <w:spacing w:after="0"/>
              <w:jc w:val="both"/>
              <w:rPr>
                <w:rFonts w:ascii="Calibri" w:eastAsia="Calibri" w:hAnsi="Calibri"/>
                <w:b/>
                <w:sz w:val="22"/>
                <w:szCs w:val="22"/>
              </w:rPr>
            </w:pPr>
          </w:p>
        </w:tc>
      </w:tr>
      <w:tr w:rsidR="009147BD" w:rsidRPr="009147BD" w14:paraId="268268B3" w14:textId="77777777" w:rsidTr="00E23F52">
        <w:tc>
          <w:tcPr>
            <w:tcW w:w="2114" w:type="pct"/>
            <w:shd w:val="clear" w:color="auto" w:fill="auto"/>
          </w:tcPr>
          <w:p w14:paraId="1D55FEE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Tracciabilità</w:t>
            </w:r>
          </w:p>
          <w:p w14:paraId="0721881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10.1. È verificato il rispetto della normativa sulla tracciabilità (presenza CIG su documentazione di gara, contratto e strumenti di pagamento, conti correnti dedicati)?</w:t>
            </w:r>
          </w:p>
          <w:p w14:paraId="2C6DAFF8" w14:textId="77777777" w:rsidR="009147BD" w:rsidRPr="009147BD" w:rsidRDefault="009147BD" w:rsidP="00437F32">
            <w:pPr>
              <w:spacing w:after="0"/>
              <w:jc w:val="both"/>
              <w:rPr>
                <w:rFonts w:ascii="Calibri" w:eastAsia="Calibri" w:hAnsi="Calibri"/>
                <w:sz w:val="22"/>
                <w:szCs w:val="22"/>
              </w:rPr>
            </w:pPr>
          </w:p>
          <w:p w14:paraId="070494FD" w14:textId="77777777" w:rsidR="009147BD" w:rsidRPr="009147BD" w:rsidRDefault="009147BD" w:rsidP="00437F32">
            <w:pPr>
              <w:spacing w:after="0"/>
              <w:jc w:val="both"/>
              <w:rPr>
                <w:rFonts w:ascii="Calibri" w:eastAsia="Calibri" w:hAnsi="Calibri"/>
                <w:sz w:val="22"/>
                <w:szCs w:val="22"/>
              </w:rPr>
            </w:pPr>
          </w:p>
        </w:tc>
        <w:tc>
          <w:tcPr>
            <w:tcW w:w="699" w:type="pct"/>
            <w:shd w:val="clear" w:color="auto" w:fill="auto"/>
          </w:tcPr>
          <w:p w14:paraId="55D463D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3 l. 136/2010</w:t>
            </w:r>
          </w:p>
        </w:tc>
        <w:tc>
          <w:tcPr>
            <w:tcW w:w="476" w:type="pct"/>
            <w:shd w:val="clear" w:color="auto" w:fill="auto"/>
          </w:tcPr>
          <w:p w14:paraId="5007C05E" w14:textId="77777777" w:rsidR="009147BD" w:rsidRPr="009147BD" w:rsidRDefault="009147BD" w:rsidP="00437F32">
            <w:pPr>
              <w:spacing w:after="0"/>
              <w:jc w:val="both"/>
              <w:rPr>
                <w:rFonts w:ascii="Calibri" w:eastAsia="Calibri" w:hAnsi="Calibri"/>
                <w:b/>
                <w:sz w:val="22"/>
                <w:szCs w:val="22"/>
              </w:rPr>
            </w:pPr>
          </w:p>
        </w:tc>
        <w:tc>
          <w:tcPr>
            <w:tcW w:w="1710" w:type="pct"/>
            <w:shd w:val="clear" w:color="auto" w:fill="auto"/>
          </w:tcPr>
          <w:p w14:paraId="546BC0F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della spesa relativa agli strumenti di pagamento privi di tracciabilità</w:t>
            </w:r>
          </w:p>
          <w:p w14:paraId="44D7D13A" w14:textId="77777777" w:rsidR="009147BD" w:rsidRPr="009147BD" w:rsidRDefault="009147BD" w:rsidP="00437F32">
            <w:pPr>
              <w:spacing w:after="0"/>
              <w:jc w:val="both"/>
              <w:rPr>
                <w:rFonts w:ascii="Calibri" w:eastAsia="Calibri" w:hAnsi="Calibri"/>
                <w:b/>
                <w:sz w:val="22"/>
                <w:szCs w:val="22"/>
              </w:rPr>
            </w:pPr>
          </w:p>
        </w:tc>
      </w:tr>
      <w:tr w:rsidR="009147BD" w:rsidRPr="009147BD" w14:paraId="1644CA26" w14:textId="77777777" w:rsidTr="004F4B2F">
        <w:trPr>
          <w:trHeight w:val="2188"/>
        </w:trPr>
        <w:tc>
          <w:tcPr>
            <w:tcW w:w="2114" w:type="pct"/>
            <w:shd w:val="clear" w:color="auto" w:fill="auto"/>
          </w:tcPr>
          <w:p w14:paraId="73F77191" w14:textId="77777777" w:rsidR="00437F32" w:rsidRDefault="009147BD" w:rsidP="00437F32">
            <w:pPr>
              <w:spacing w:after="0" w:line="276" w:lineRule="auto"/>
              <w:jc w:val="both"/>
              <w:rPr>
                <w:rFonts w:ascii="Calibri" w:eastAsia="Calibri" w:hAnsi="Calibri"/>
                <w:b/>
                <w:sz w:val="22"/>
                <w:szCs w:val="22"/>
              </w:rPr>
            </w:pPr>
            <w:r w:rsidRPr="009147BD">
              <w:rPr>
                <w:rFonts w:ascii="Calibri" w:eastAsia="Calibri" w:hAnsi="Calibri"/>
                <w:b/>
                <w:sz w:val="22"/>
                <w:szCs w:val="22"/>
              </w:rPr>
              <w:t xml:space="preserve">11. Regole tecniche </w:t>
            </w:r>
          </w:p>
          <w:p w14:paraId="568AB045" w14:textId="77777777" w:rsidR="009147BD" w:rsidRDefault="009147BD" w:rsidP="00437F32">
            <w:pPr>
              <w:spacing w:after="0" w:line="276" w:lineRule="auto"/>
              <w:jc w:val="both"/>
              <w:rPr>
                <w:rFonts w:ascii="Calibri" w:eastAsia="Calibri" w:hAnsi="Calibri"/>
                <w:sz w:val="22"/>
                <w:szCs w:val="22"/>
              </w:rPr>
            </w:pPr>
            <w:r w:rsidRPr="009147BD">
              <w:rPr>
                <w:rFonts w:ascii="Calibri" w:eastAsia="Calibri" w:hAnsi="Calibri"/>
                <w:sz w:val="22"/>
                <w:szCs w:val="22"/>
              </w:rPr>
              <w:t xml:space="preserve">11.1. Il gestore, il titolare e la piattaforma utilizzati sono conformi alle regole tecniche prescritte? </w:t>
            </w:r>
            <w:r w:rsidRPr="009147BD">
              <w:rPr>
                <w:rFonts w:ascii="Calibri" w:eastAsia="Calibri" w:hAnsi="Calibri"/>
                <w:sz w:val="22"/>
                <w:szCs w:val="22"/>
              </w:rPr>
              <w:tab/>
            </w:r>
          </w:p>
          <w:p w14:paraId="0B848AF7" w14:textId="77777777" w:rsidR="004F4B2F" w:rsidRPr="004F4B2F" w:rsidRDefault="004F4B2F" w:rsidP="004F4B2F">
            <w:pPr>
              <w:rPr>
                <w:rFonts w:ascii="Calibri" w:eastAsia="Calibri" w:hAnsi="Calibri"/>
                <w:sz w:val="22"/>
                <w:szCs w:val="22"/>
              </w:rPr>
            </w:pPr>
          </w:p>
          <w:p w14:paraId="376EC15E" w14:textId="77777777" w:rsidR="004F4B2F" w:rsidRPr="004F4B2F" w:rsidRDefault="004F4B2F" w:rsidP="004F4B2F">
            <w:pPr>
              <w:rPr>
                <w:rFonts w:ascii="Calibri" w:eastAsia="Calibri" w:hAnsi="Calibri"/>
                <w:sz w:val="22"/>
                <w:szCs w:val="22"/>
              </w:rPr>
            </w:pPr>
          </w:p>
          <w:p w14:paraId="76CCC002" w14:textId="77777777" w:rsidR="004F4B2F" w:rsidRPr="004F4B2F" w:rsidRDefault="004F4B2F" w:rsidP="004F4B2F">
            <w:pPr>
              <w:rPr>
                <w:rFonts w:ascii="Calibri" w:eastAsia="Calibri" w:hAnsi="Calibri"/>
                <w:sz w:val="22"/>
                <w:szCs w:val="22"/>
              </w:rPr>
            </w:pPr>
          </w:p>
        </w:tc>
        <w:tc>
          <w:tcPr>
            <w:tcW w:w="699" w:type="pct"/>
            <w:shd w:val="clear" w:color="auto" w:fill="auto"/>
          </w:tcPr>
          <w:p w14:paraId="27EF0224" w14:textId="77777777" w:rsidR="009147BD" w:rsidRPr="004F4B2F" w:rsidRDefault="009147BD" w:rsidP="00437F32">
            <w:pPr>
              <w:spacing w:after="0" w:line="276" w:lineRule="auto"/>
              <w:jc w:val="both"/>
              <w:rPr>
                <w:rFonts w:ascii="Calibri" w:eastAsia="Calibri" w:hAnsi="Calibri"/>
                <w:sz w:val="20"/>
                <w:szCs w:val="20"/>
              </w:rPr>
            </w:pPr>
            <w:r w:rsidRPr="004F4B2F">
              <w:rPr>
                <w:rFonts w:ascii="Calibri" w:eastAsia="Calibri" w:hAnsi="Calibri"/>
                <w:sz w:val="20"/>
                <w:szCs w:val="20"/>
              </w:rPr>
              <w:t>art. 26, commi 1 e 2</w:t>
            </w:r>
          </w:p>
          <w:p w14:paraId="1731EAD5" w14:textId="77777777" w:rsidR="009147BD" w:rsidRPr="004F4B2F" w:rsidRDefault="009147BD" w:rsidP="00437F32">
            <w:pPr>
              <w:spacing w:after="0" w:line="276" w:lineRule="auto"/>
              <w:jc w:val="both"/>
              <w:rPr>
                <w:rFonts w:ascii="Calibri" w:eastAsia="Calibri" w:hAnsi="Calibri"/>
                <w:sz w:val="20"/>
                <w:szCs w:val="20"/>
              </w:rPr>
            </w:pPr>
            <w:r w:rsidRPr="004F4B2F">
              <w:rPr>
                <w:rFonts w:ascii="Calibri" w:eastAsia="Calibri" w:hAnsi="Calibri"/>
                <w:sz w:val="20"/>
                <w:szCs w:val="20"/>
              </w:rPr>
              <w:t>Provvedimento AGID 137/2023 (Requisiti tecnici e modalità di certificazione delle Piattaforme di approvvigionamento digitale)</w:t>
            </w:r>
          </w:p>
        </w:tc>
        <w:tc>
          <w:tcPr>
            <w:tcW w:w="476" w:type="pct"/>
            <w:shd w:val="clear" w:color="auto" w:fill="auto"/>
          </w:tcPr>
          <w:p w14:paraId="710AB95B" w14:textId="77777777" w:rsidR="009147BD" w:rsidRPr="009147BD" w:rsidRDefault="009147BD" w:rsidP="00437F32">
            <w:pPr>
              <w:spacing w:after="0"/>
              <w:jc w:val="both"/>
              <w:rPr>
                <w:rFonts w:ascii="Calibri" w:eastAsia="Calibri" w:hAnsi="Calibri"/>
                <w:b/>
                <w:sz w:val="22"/>
                <w:szCs w:val="22"/>
              </w:rPr>
            </w:pPr>
          </w:p>
        </w:tc>
        <w:tc>
          <w:tcPr>
            <w:tcW w:w="1710" w:type="pct"/>
            <w:shd w:val="clear" w:color="auto" w:fill="auto"/>
          </w:tcPr>
          <w:p w14:paraId="4375B8F1" w14:textId="77777777" w:rsidR="009147BD" w:rsidRPr="009147BD" w:rsidRDefault="009147BD" w:rsidP="00437F32">
            <w:pPr>
              <w:spacing w:after="0"/>
              <w:jc w:val="both"/>
              <w:rPr>
                <w:rFonts w:ascii="Calibri" w:eastAsia="Calibri" w:hAnsi="Calibri"/>
                <w:b/>
                <w:sz w:val="22"/>
                <w:szCs w:val="22"/>
              </w:rPr>
            </w:pPr>
          </w:p>
        </w:tc>
      </w:tr>
    </w:tbl>
    <w:p w14:paraId="36856A5E" w14:textId="693D5A83" w:rsidR="004F4B2F" w:rsidRDefault="004F4B2F">
      <w:pPr>
        <w:spacing w:after="0"/>
        <w:rPr>
          <w:rFonts w:ascii="Calibri" w:eastAsia="Calibri" w:hAnsi="Calibri"/>
          <w:sz w:val="22"/>
          <w:szCs w:val="22"/>
        </w:rPr>
      </w:pPr>
    </w:p>
    <w:p w14:paraId="59D276E8" w14:textId="77777777" w:rsidR="000F40DE" w:rsidRDefault="000F40DE" w:rsidP="004F4B2F">
      <w:pPr>
        <w:spacing w:after="0"/>
        <w:rPr>
          <w:rFonts w:ascii="Calibri" w:eastAsia="Calibri" w:hAnsi="Calibri"/>
          <w:sz w:val="22"/>
          <w:szCs w:val="22"/>
        </w:rPr>
      </w:pPr>
    </w:p>
    <w:p w14:paraId="00ACA63A" w14:textId="4EB11FC6" w:rsidR="004264B5" w:rsidRDefault="004264B5">
      <w:pPr>
        <w:spacing w:after="0"/>
        <w:rPr>
          <w:rFonts w:ascii="Calibri" w:eastAsia="Calibri" w:hAnsi="Calibri"/>
          <w:sz w:val="22"/>
          <w:szCs w:val="22"/>
        </w:rPr>
      </w:pPr>
      <w:r>
        <w:rPr>
          <w:rFonts w:ascii="Calibri" w:eastAsia="Calibri" w:hAnsi="Calibri"/>
          <w:sz w:val="22"/>
          <w:szCs w:val="22"/>
        </w:rPr>
        <w:br w:type="page"/>
      </w:r>
    </w:p>
    <w:p w14:paraId="7C1CBECD" w14:textId="77777777" w:rsidR="000F40DE" w:rsidRDefault="000F40DE" w:rsidP="004F4B2F">
      <w:pPr>
        <w:spacing w:after="0"/>
        <w:rPr>
          <w:rFonts w:ascii="Calibri" w:eastAsia="Calibri" w:hAnsi="Calibri"/>
          <w:sz w:val="22"/>
          <w:szCs w:val="22"/>
        </w:rPr>
      </w:pPr>
    </w:p>
    <w:p w14:paraId="77AA6D38" w14:textId="77777777" w:rsidR="000F40DE" w:rsidRDefault="000F40DE" w:rsidP="004F4B2F">
      <w:pPr>
        <w:spacing w:after="0"/>
        <w:rPr>
          <w:rFonts w:ascii="Calibri" w:eastAsia="Calibri" w:hAnsi="Calibri"/>
          <w:sz w:val="22"/>
          <w:szCs w:val="22"/>
        </w:rPr>
      </w:pPr>
    </w:p>
    <w:p w14:paraId="36785318" w14:textId="77777777" w:rsidR="000F40DE" w:rsidRDefault="000F40DE" w:rsidP="004F4B2F">
      <w:pPr>
        <w:spacing w:after="0"/>
        <w:rPr>
          <w:rFonts w:ascii="Calibri" w:eastAsia="Calibri" w:hAnsi="Calibri"/>
          <w:sz w:val="22"/>
          <w:szCs w:val="22"/>
        </w:rPr>
      </w:pPr>
    </w:p>
    <w:p w14:paraId="1994F0EE" w14:textId="77777777" w:rsidR="000F40DE" w:rsidRDefault="000F40DE" w:rsidP="004F4B2F">
      <w:pPr>
        <w:spacing w:after="0"/>
        <w:rPr>
          <w:rFonts w:ascii="Calibri" w:eastAsia="Calibri" w:hAnsi="Calibri"/>
          <w:sz w:val="22"/>
          <w:szCs w:val="22"/>
        </w:rPr>
      </w:pPr>
    </w:p>
    <w:p w14:paraId="45073DFB" w14:textId="77777777" w:rsidR="000F40DE" w:rsidRDefault="000F40DE" w:rsidP="004F4B2F">
      <w:pPr>
        <w:spacing w:after="0"/>
        <w:rPr>
          <w:rFonts w:ascii="Calibri" w:eastAsia="Calibri" w:hAnsi="Calibri"/>
          <w:sz w:val="22"/>
          <w:szCs w:val="22"/>
        </w:rPr>
      </w:pPr>
    </w:p>
    <w:p w14:paraId="066BFE61" w14:textId="77777777" w:rsidR="000F40DE" w:rsidRDefault="000F40DE" w:rsidP="004F4B2F">
      <w:pPr>
        <w:spacing w:after="0"/>
        <w:rPr>
          <w:rFonts w:ascii="Calibri" w:eastAsia="Calibri" w:hAnsi="Calibri"/>
          <w:sz w:val="22"/>
          <w:szCs w:val="22"/>
        </w:rPr>
      </w:pPr>
    </w:p>
    <w:p w14:paraId="44376FD2" w14:textId="77777777" w:rsidR="000F40DE" w:rsidRDefault="000F40DE" w:rsidP="004F4B2F">
      <w:pPr>
        <w:spacing w:after="0"/>
        <w:rPr>
          <w:rFonts w:ascii="Calibri" w:eastAsia="Calibri" w:hAnsi="Calibri"/>
          <w:sz w:val="22"/>
          <w:szCs w:val="22"/>
        </w:rPr>
      </w:pPr>
    </w:p>
    <w:p w14:paraId="59CB4BF0" w14:textId="77777777" w:rsidR="000F40DE" w:rsidRDefault="000F40DE" w:rsidP="004F4B2F">
      <w:pPr>
        <w:spacing w:after="0"/>
        <w:rPr>
          <w:rFonts w:ascii="Calibri" w:eastAsia="Calibri" w:hAnsi="Calibri"/>
          <w:sz w:val="22"/>
          <w:szCs w:val="22"/>
        </w:rPr>
      </w:pPr>
    </w:p>
    <w:p w14:paraId="48A9D8BF" w14:textId="77777777" w:rsidR="000F40DE" w:rsidRDefault="000F40DE" w:rsidP="004F4B2F">
      <w:pPr>
        <w:spacing w:after="0"/>
        <w:rPr>
          <w:rFonts w:ascii="Calibri" w:eastAsia="Calibri" w:hAnsi="Calibri"/>
          <w:sz w:val="22"/>
          <w:szCs w:val="22"/>
        </w:rPr>
      </w:pPr>
    </w:p>
    <w:p w14:paraId="3BD50566" w14:textId="77777777" w:rsidR="000F40DE" w:rsidRPr="004F4B2F" w:rsidRDefault="000F40DE" w:rsidP="004F4B2F">
      <w:pPr>
        <w:spacing w:after="0"/>
        <w:rPr>
          <w:rFonts w:ascii="Calibri" w:eastAsia="Calibri" w:hAnsi="Calibri"/>
          <w:sz w:val="22"/>
          <w:szCs w:val="22"/>
        </w:rPr>
      </w:pPr>
    </w:p>
    <w:p w14:paraId="530D0F39" w14:textId="77777777" w:rsidR="009147BD" w:rsidRPr="009147BD" w:rsidRDefault="009147BD" w:rsidP="009147BD">
      <w:pPr>
        <w:rPr>
          <w:sz w:val="22"/>
          <w:szCs w:val="22"/>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6"/>
      </w:tblGrid>
      <w:tr w:rsidR="009147BD" w:rsidRPr="00AB71AC" w14:paraId="75F40832" w14:textId="77777777" w:rsidTr="000F40DE">
        <w:trPr>
          <w:trHeight w:val="412"/>
        </w:trPr>
        <w:tc>
          <w:tcPr>
            <w:tcW w:w="15446" w:type="dxa"/>
            <w:shd w:val="clear" w:color="auto" w:fill="auto"/>
          </w:tcPr>
          <w:p w14:paraId="370DF06C" w14:textId="77777777" w:rsidR="00437F32" w:rsidRPr="00437F32" w:rsidRDefault="00437F32" w:rsidP="00437F32">
            <w:pPr>
              <w:spacing w:after="0"/>
              <w:jc w:val="center"/>
              <w:rPr>
                <w:rFonts w:ascii="Arial" w:hAnsi="Arial" w:cs="Tahoma"/>
                <w:b/>
                <w:bCs/>
                <w:sz w:val="20"/>
              </w:rPr>
            </w:pPr>
            <w:r w:rsidRPr="00437F32">
              <w:rPr>
                <w:rFonts w:ascii="Arial" w:hAnsi="Arial" w:cs="Tahoma"/>
                <w:b/>
                <w:bCs/>
                <w:sz w:val="20"/>
              </w:rPr>
              <w:t>AGEA - PROCEDURE DI CONTROLLO PER APPALTI PUBBLICI DI LAVORI, SERVIZI E FORNITURE</w:t>
            </w:r>
          </w:p>
          <w:p w14:paraId="2CCD3C99" w14:textId="77777777" w:rsidR="00437F32" w:rsidRPr="00437F32" w:rsidRDefault="00437F32" w:rsidP="00437F32">
            <w:pPr>
              <w:spacing w:after="0"/>
              <w:jc w:val="center"/>
              <w:rPr>
                <w:rFonts w:ascii="Arial" w:hAnsi="Arial" w:cs="Tahoma"/>
                <w:b/>
                <w:bCs/>
                <w:sz w:val="20"/>
              </w:rPr>
            </w:pPr>
            <w:r w:rsidRPr="00437F32">
              <w:rPr>
                <w:rFonts w:ascii="Arial" w:hAnsi="Arial" w:cs="Tahoma"/>
                <w:b/>
                <w:bCs/>
                <w:sz w:val="20"/>
              </w:rPr>
              <w:t>(</w:t>
            </w:r>
            <w:proofErr w:type="spellStart"/>
            <w:r w:rsidRPr="00437F32">
              <w:rPr>
                <w:rFonts w:ascii="Arial" w:hAnsi="Arial" w:cs="Tahoma"/>
                <w:b/>
                <w:bCs/>
                <w:sz w:val="20"/>
              </w:rPr>
              <w:t>D.Lgs.</w:t>
            </w:r>
            <w:proofErr w:type="spellEnd"/>
            <w:r w:rsidRPr="00437F32">
              <w:rPr>
                <w:rFonts w:ascii="Arial" w:hAnsi="Arial" w:cs="Tahoma"/>
                <w:b/>
                <w:bCs/>
                <w:sz w:val="20"/>
              </w:rPr>
              <w:t xml:space="preserve"> 31 marzo 2023, n. 36 e </w:t>
            </w:r>
            <w:proofErr w:type="spellStart"/>
            <w:r w:rsidRPr="00437F32">
              <w:rPr>
                <w:rFonts w:ascii="Arial" w:hAnsi="Arial" w:cs="Tahoma"/>
                <w:b/>
                <w:bCs/>
                <w:sz w:val="20"/>
              </w:rPr>
              <w:t>s.m.i.</w:t>
            </w:r>
            <w:proofErr w:type="spellEnd"/>
            <w:r w:rsidRPr="00437F32">
              <w:rPr>
                <w:rFonts w:ascii="Arial" w:hAnsi="Arial" w:cs="Tahoma"/>
                <w:b/>
                <w:bCs/>
                <w:sz w:val="20"/>
              </w:rPr>
              <w:t>)</w:t>
            </w:r>
          </w:p>
          <w:p w14:paraId="589A797F" w14:textId="77777777" w:rsidR="00437F32" w:rsidRPr="00437F32" w:rsidRDefault="00437F32" w:rsidP="00437F32">
            <w:pPr>
              <w:spacing w:after="0"/>
              <w:jc w:val="center"/>
              <w:rPr>
                <w:rFonts w:ascii="Arial" w:hAnsi="Arial" w:cs="Tahoma"/>
                <w:b/>
                <w:bCs/>
                <w:sz w:val="20"/>
              </w:rPr>
            </w:pPr>
          </w:p>
          <w:p w14:paraId="3933D4A7" w14:textId="77777777" w:rsidR="00437F32" w:rsidRPr="00437F32" w:rsidRDefault="00437F32" w:rsidP="00437F32">
            <w:pPr>
              <w:spacing w:after="0"/>
              <w:jc w:val="center"/>
              <w:rPr>
                <w:rFonts w:ascii="Arial" w:hAnsi="Arial" w:cs="Tahoma"/>
                <w:sz w:val="20"/>
              </w:rPr>
            </w:pPr>
            <w:r w:rsidRPr="00437F32">
              <w:rPr>
                <w:rFonts w:ascii="Arial" w:hAnsi="Arial" w:cs="Tahoma"/>
                <w:sz w:val="20"/>
              </w:rPr>
              <w:t>Criteri per l’applicazione delle riduzioni ed esclusioni per mancato rispetto delle regole sugli appalti pubblici (</w:t>
            </w:r>
            <w:proofErr w:type="spellStart"/>
            <w:r w:rsidRPr="00437F32">
              <w:rPr>
                <w:rFonts w:ascii="Arial" w:hAnsi="Arial" w:cs="Tahoma"/>
                <w:sz w:val="20"/>
              </w:rPr>
              <w:t>D.Lgs.</w:t>
            </w:r>
            <w:proofErr w:type="spellEnd"/>
            <w:r w:rsidRPr="00437F32">
              <w:rPr>
                <w:rFonts w:ascii="Arial" w:hAnsi="Arial" w:cs="Tahoma"/>
                <w:sz w:val="20"/>
              </w:rPr>
              <w:t xml:space="preserve"> 17 marzo 2023 n. 42, art. 16) in coerenza con le linee guida contenute nell’allegato della decisione C (2019) 3452 </w:t>
            </w:r>
            <w:proofErr w:type="spellStart"/>
            <w:r w:rsidRPr="00437F32">
              <w:rPr>
                <w:rFonts w:ascii="Arial" w:hAnsi="Arial" w:cs="Tahoma"/>
                <w:i/>
                <w:iCs/>
                <w:sz w:val="20"/>
              </w:rPr>
              <w:t>final</w:t>
            </w:r>
            <w:proofErr w:type="spellEnd"/>
            <w:r w:rsidRPr="00437F32">
              <w:rPr>
                <w:rFonts w:ascii="Arial" w:hAnsi="Arial" w:cs="Tahoma"/>
                <w:i/>
                <w:iCs/>
                <w:sz w:val="20"/>
              </w:rPr>
              <w:t xml:space="preserve"> </w:t>
            </w:r>
            <w:r w:rsidRPr="00437F32">
              <w:rPr>
                <w:rFonts w:ascii="Arial" w:hAnsi="Arial" w:cs="Tahoma"/>
                <w:sz w:val="20"/>
              </w:rPr>
              <w:t>del 14 maggio 2019</w:t>
            </w:r>
          </w:p>
          <w:p w14:paraId="1471EA81" w14:textId="77777777" w:rsidR="009147BD" w:rsidRDefault="009147BD" w:rsidP="00575CFC">
            <w:pPr>
              <w:spacing w:after="0"/>
              <w:jc w:val="center"/>
              <w:rPr>
                <w:rFonts w:ascii="Arial" w:hAnsi="Arial" w:cs="Tahoma"/>
                <w:sz w:val="20"/>
              </w:rPr>
            </w:pPr>
          </w:p>
          <w:p w14:paraId="713E168D" w14:textId="42D230A3" w:rsidR="009147BD" w:rsidRPr="00AB71AC" w:rsidRDefault="009147BD" w:rsidP="00437F32">
            <w:pPr>
              <w:pStyle w:val="Titolo1"/>
              <w:jc w:val="center"/>
            </w:pPr>
            <w:bookmarkStart w:id="15" w:name="_Toc166171031"/>
            <w:r w:rsidRPr="00437F32">
              <w:rPr>
                <w:rFonts w:ascii="Arial" w:eastAsia="Cambria" w:hAnsi="Arial" w:cs="Tahoma"/>
                <w:b w:val="0"/>
                <w:bCs w:val="0"/>
                <w:color w:val="auto"/>
                <w:sz w:val="24"/>
                <w:lang w:val="it-IT" w:eastAsia="en-US"/>
              </w:rPr>
              <w:t xml:space="preserve">CHECK LIST 9 </w:t>
            </w:r>
            <w:r w:rsidR="00D820B9">
              <w:rPr>
                <w:rFonts w:ascii="Arial" w:eastAsia="Cambria" w:hAnsi="Arial" w:cs="Tahoma"/>
                <w:b w:val="0"/>
                <w:bCs w:val="0"/>
                <w:color w:val="auto"/>
                <w:sz w:val="24"/>
                <w:lang w:val="it-IT" w:eastAsia="en-US"/>
              </w:rPr>
              <w:t xml:space="preserve">- </w:t>
            </w:r>
            <w:r w:rsidRPr="00437F32">
              <w:rPr>
                <w:rFonts w:ascii="Arial" w:eastAsia="Cambria" w:hAnsi="Arial" w:cs="Tahoma"/>
                <w:b w:val="0"/>
                <w:bCs w:val="0"/>
                <w:color w:val="auto"/>
                <w:sz w:val="24"/>
                <w:lang w:val="it-IT" w:eastAsia="en-US"/>
              </w:rPr>
              <w:t>PROCEDURA COMPETITIVA CON NEGOZIAZIONE</w:t>
            </w:r>
            <w:bookmarkEnd w:id="15"/>
          </w:p>
        </w:tc>
      </w:tr>
    </w:tbl>
    <w:p w14:paraId="2DEB5270" w14:textId="77777777" w:rsidR="009147BD" w:rsidRPr="009147BD" w:rsidRDefault="009147BD" w:rsidP="009147BD">
      <w:pPr>
        <w:rPr>
          <w:sz w:val="22"/>
          <w:szCs w:val="22"/>
        </w:rPr>
      </w:pPr>
    </w:p>
    <w:p w14:paraId="11EA59EF" w14:textId="77777777" w:rsidR="004F4B2F" w:rsidRDefault="004F4B2F" w:rsidP="004F4B2F">
      <w:pPr>
        <w:spacing w:after="0"/>
        <w:rPr>
          <w:sz w:val="22"/>
          <w:szCs w:val="22"/>
        </w:rPr>
      </w:pPr>
    </w:p>
    <w:p w14:paraId="2AD189FA" w14:textId="77777777" w:rsidR="004F4B2F" w:rsidRDefault="004F4B2F" w:rsidP="004F4B2F">
      <w:pPr>
        <w:spacing w:after="0"/>
        <w:rPr>
          <w:sz w:val="22"/>
          <w:szCs w:val="22"/>
        </w:rPr>
      </w:pPr>
    </w:p>
    <w:p w14:paraId="7A27FAE2" w14:textId="6AD0BB2B" w:rsidR="004F4B2F" w:rsidRDefault="004F4B2F">
      <w:pPr>
        <w:spacing w:after="0"/>
        <w:rPr>
          <w:sz w:val="22"/>
          <w:szCs w:val="22"/>
        </w:rPr>
      </w:pPr>
      <w:r>
        <w:rPr>
          <w:sz w:val="22"/>
          <w:szCs w:val="22"/>
        </w:rPr>
        <w:br w:type="page"/>
      </w:r>
    </w:p>
    <w:p w14:paraId="64A93F41" w14:textId="77777777" w:rsidR="004F4B2F" w:rsidRPr="009147BD" w:rsidRDefault="004F4B2F" w:rsidP="004F4B2F">
      <w:pPr>
        <w:spacing w:after="0"/>
        <w:rPr>
          <w:sz w:val="22"/>
          <w:szCs w:val="22"/>
        </w:rPr>
      </w:pPr>
    </w:p>
    <w:tbl>
      <w:tblPr>
        <w:tblW w:w="5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4"/>
        <w:gridCol w:w="2151"/>
        <w:gridCol w:w="1283"/>
        <w:gridCol w:w="5491"/>
      </w:tblGrid>
      <w:tr w:rsidR="009147BD" w:rsidRPr="009147BD" w14:paraId="70946627" w14:textId="77777777" w:rsidTr="00E23F52">
        <w:trPr>
          <w:tblHeader/>
        </w:trPr>
        <w:tc>
          <w:tcPr>
            <w:tcW w:w="2100" w:type="pct"/>
            <w:shd w:val="clear" w:color="auto" w:fill="auto"/>
          </w:tcPr>
          <w:p w14:paraId="5788B3DC" w14:textId="77777777" w:rsidR="009147BD" w:rsidRPr="009147BD" w:rsidRDefault="009147BD" w:rsidP="00575CFC">
            <w:pPr>
              <w:spacing w:after="0"/>
              <w:rPr>
                <w:rFonts w:ascii="Calibri" w:eastAsia="Calibri" w:hAnsi="Calibri"/>
                <w:b/>
                <w:sz w:val="20"/>
                <w:szCs w:val="20"/>
              </w:rPr>
            </w:pPr>
            <w:r w:rsidRPr="009147BD">
              <w:rPr>
                <w:rFonts w:ascii="Calibri" w:eastAsia="Calibri" w:hAnsi="Calibri"/>
                <w:b/>
                <w:sz w:val="20"/>
                <w:szCs w:val="20"/>
              </w:rPr>
              <w:t>Descrizione</w:t>
            </w:r>
          </w:p>
        </w:tc>
        <w:tc>
          <w:tcPr>
            <w:tcW w:w="699" w:type="pct"/>
            <w:shd w:val="clear" w:color="auto" w:fill="auto"/>
          </w:tcPr>
          <w:p w14:paraId="3268D551" w14:textId="77777777" w:rsidR="009147BD" w:rsidRPr="009147BD" w:rsidRDefault="009147BD" w:rsidP="00575CFC">
            <w:pPr>
              <w:spacing w:after="0"/>
              <w:rPr>
                <w:rFonts w:ascii="Calibri" w:eastAsia="Calibri" w:hAnsi="Calibri"/>
                <w:b/>
                <w:sz w:val="20"/>
                <w:szCs w:val="20"/>
              </w:rPr>
            </w:pPr>
            <w:r w:rsidRPr="009147BD">
              <w:rPr>
                <w:rFonts w:ascii="Calibri" w:eastAsia="Calibri" w:hAnsi="Calibri"/>
                <w:b/>
                <w:sz w:val="20"/>
                <w:szCs w:val="20"/>
              </w:rPr>
              <w:t>Riferimenti normativi</w:t>
            </w:r>
          </w:p>
        </w:tc>
        <w:tc>
          <w:tcPr>
            <w:tcW w:w="417" w:type="pct"/>
            <w:shd w:val="clear" w:color="auto" w:fill="auto"/>
          </w:tcPr>
          <w:p w14:paraId="7ACC4875"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0"/>
                <w:szCs w:val="20"/>
              </w:rPr>
              <w:t>Rif. codice irregolarità decisione UE</w:t>
            </w:r>
          </w:p>
        </w:tc>
        <w:tc>
          <w:tcPr>
            <w:tcW w:w="1784" w:type="pct"/>
            <w:shd w:val="clear" w:color="auto" w:fill="auto"/>
          </w:tcPr>
          <w:p w14:paraId="0A04AE03"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0"/>
                <w:szCs w:val="20"/>
              </w:rPr>
              <w:t>% di riduzione applicabile</w:t>
            </w:r>
          </w:p>
        </w:tc>
      </w:tr>
      <w:tr w:rsidR="009147BD" w:rsidRPr="009147BD" w14:paraId="1935339E" w14:textId="77777777" w:rsidTr="00E23F52">
        <w:tc>
          <w:tcPr>
            <w:tcW w:w="2100" w:type="pct"/>
            <w:shd w:val="clear" w:color="auto" w:fill="auto"/>
          </w:tcPr>
          <w:p w14:paraId="081FE7C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Presupposti</w:t>
            </w:r>
          </w:p>
          <w:p w14:paraId="4B0C39E0" w14:textId="77777777" w:rsidR="009147BD" w:rsidRPr="009147BD" w:rsidRDefault="009147BD" w:rsidP="00437F32">
            <w:pPr>
              <w:spacing w:after="0"/>
              <w:jc w:val="both"/>
              <w:rPr>
                <w:rFonts w:ascii="Calibri" w:eastAsia="Calibri" w:hAnsi="Calibri"/>
                <w:sz w:val="22"/>
                <w:szCs w:val="22"/>
              </w:rPr>
            </w:pPr>
            <w:r w:rsidRPr="00437F32">
              <w:rPr>
                <w:rFonts w:ascii="Calibri" w:eastAsia="Calibri" w:hAnsi="Calibri"/>
                <w:b/>
                <w:bCs/>
                <w:sz w:val="22"/>
                <w:szCs w:val="22"/>
              </w:rPr>
              <w:t>1.1</w:t>
            </w:r>
            <w:r w:rsidRPr="009147BD">
              <w:rPr>
                <w:rFonts w:ascii="Calibri" w:eastAsia="Calibri" w:hAnsi="Calibri"/>
                <w:sz w:val="22"/>
                <w:szCs w:val="22"/>
              </w:rPr>
              <w:t>. La procedura è stata attivata in uno dei seguenti casi? (indicare la fattispecie)</w:t>
            </w:r>
          </w:p>
          <w:p w14:paraId="2F152C21" w14:textId="77777777" w:rsidR="009147BD" w:rsidRPr="009147BD" w:rsidRDefault="009147BD" w:rsidP="00437F32">
            <w:pPr>
              <w:spacing w:after="0"/>
              <w:jc w:val="both"/>
              <w:rPr>
                <w:rFonts w:ascii="Calibri" w:eastAsia="Calibri" w:hAnsi="Calibri"/>
                <w:sz w:val="22"/>
                <w:szCs w:val="22"/>
              </w:rPr>
            </w:pPr>
          </w:p>
          <w:p w14:paraId="5A4ABB17" w14:textId="77777777" w:rsidR="009147BD" w:rsidRPr="009147BD" w:rsidRDefault="009147BD" w:rsidP="00437F32">
            <w:pPr>
              <w:spacing w:after="0"/>
              <w:jc w:val="both"/>
              <w:rPr>
                <w:rFonts w:ascii="Calibri" w:eastAsia="Calibri" w:hAnsi="Calibri"/>
                <w:sz w:val="22"/>
                <w:szCs w:val="22"/>
              </w:rPr>
            </w:pPr>
            <w:r w:rsidRPr="00437F32">
              <w:rPr>
                <w:rFonts w:ascii="Calibri" w:eastAsia="Calibri" w:hAnsi="Calibri"/>
                <w:b/>
                <w:bCs/>
                <w:sz w:val="22"/>
                <w:szCs w:val="22"/>
              </w:rPr>
              <w:t>a)</w:t>
            </w:r>
            <w:r w:rsidRPr="009147BD">
              <w:rPr>
                <w:rFonts w:ascii="Calibri" w:eastAsia="Calibri" w:hAnsi="Calibri"/>
                <w:sz w:val="22"/>
                <w:szCs w:val="22"/>
              </w:rPr>
              <w:t xml:space="preserve"> per l'aggiudicazione di contratti di lavori, forniture o servizi in presenza di una o più delle seguenti condizioni:</w:t>
            </w:r>
          </w:p>
          <w:p w14:paraId="7FF837A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1) quando le esigenze della stazione appaltante perseguite con l'appalto non possono essere soddisfatte con le altre procedure;</w:t>
            </w:r>
          </w:p>
          <w:p w14:paraId="707CA4E9"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2) quando le esigenze della stazione appaltante implicano soluzioni o progetti innovativi;</w:t>
            </w:r>
          </w:p>
          <w:p w14:paraId="78CF805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3) quando l'appalto non può essere aggiudicato senza preventive negoziazioni a causa di circostanze particolari in relazione alla natura, complessità o impostazione finanziaria e giuridica dell'oggetto dell'appalto o a causa dei rischi a esso connessi;</w:t>
            </w:r>
          </w:p>
          <w:p w14:paraId="4B7B99F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4) quando le specifiche tecniche non possono essere stabilite con sufficiente precisione dalla stazione appaltante con riferimento a una norma, una valutazione tecnica europea, una specifica tecnica comune o un riferimento tecnico ai sensi dei numeri da 2) a 5) della Parte I dell'allegato II.5. </w:t>
            </w:r>
          </w:p>
          <w:p w14:paraId="5FCF8003" w14:textId="77777777" w:rsidR="009147BD" w:rsidRPr="009147BD" w:rsidRDefault="009147BD" w:rsidP="00437F32">
            <w:pPr>
              <w:spacing w:after="0"/>
              <w:jc w:val="both"/>
              <w:rPr>
                <w:rFonts w:ascii="Calibri" w:eastAsia="Calibri" w:hAnsi="Calibri"/>
                <w:sz w:val="22"/>
                <w:szCs w:val="22"/>
              </w:rPr>
            </w:pPr>
            <w:r w:rsidRPr="00437F32">
              <w:rPr>
                <w:rFonts w:ascii="Calibri" w:eastAsia="Calibri" w:hAnsi="Calibri"/>
                <w:b/>
                <w:bCs/>
                <w:sz w:val="22"/>
                <w:szCs w:val="22"/>
              </w:rPr>
              <w:t>b</w:t>
            </w:r>
            <w:r w:rsidRPr="009147BD">
              <w:rPr>
                <w:rFonts w:ascii="Calibri" w:eastAsia="Calibri" w:hAnsi="Calibri"/>
                <w:sz w:val="22"/>
                <w:szCs w:val="22"/>
              </w:rPr>
              <w:t>) per l'aggiudicazione di contratti di lavori, forniture o servizi per i quali, in esito a una procedura aperta o ristretta, sono state presentate soltanto offerte inammissibili</w:t>
            </w:r>
          </w:p>
          <w:p w14:paraId="366ECBA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(N.B. in questo caso </w:t>
            </w:r>
          </w:p>
          <w:p w14:paraId="5387BA55" w14:textId="77777777" w:rsidR="009147BD" w:rsidRPr="00437F32" w:rsidRDefault="009147BD" w:rsidP="00437F32">
            <w:pPr>
              <w:spacing w:after="0"/>
              <w:jc w:val="both"/>
              <w:rPr>
                <w:rFonts w:ascii="Calibri" w:eastAsia="Calibri" w:hAnsi="Calibri"/>
                <w:sz w:val="22"/>
                <w:szCs w:val="22"/>
              </w:rPr>
            </w:pPr>
            <w:r w:rsidRPr="009147BD">
              <w:rPr>
                <w:rFonts w:ascii="Calibri" w:eastAsia="Calibri" w:hAnsi="Calibri"/>
                <w:sz w:val="22"/>
                <w:szCs w:val="22"/>
              </w:rPr>
              <w:t>a stazione appaltante non è tenuta a pubblicare un bando di gara, se ammette alla ulteriore procedura tutti, e soltanto, gli offerenti in possesso dei requisiti di cui agli articoli da 94 a 105 che, nella procedura aperta o ristretta precedente, hanno presentato offerte conformi ai requisiti formali della procedura di appalto).</w:t>
            </w:r>
          </w:p>
        </w:tc>
        <w:tc>
          <w:tcPr>
            <w:tcW w:w="699" w:type="pct"/>
            <w:shd w:val="clear" w:color="auto" w:fill="auto"/>
          </w:tcPr>
          <w:p w14:paraId="1904219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70, comma 3</w:t>
            </w:r>
          </w:p>
        </w:tc>
        <w:tc>
          <w:tcPr>
            <w:tcW w:w="417" w:type="pct"/>
            <w:shd w:val="clear" w:color="auto" w:fill="auto"/>
          </w:tcPr>
          <w:p w14:paraId="4E89D8C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1, 7</w:t>
            </w:r>
          </w:p>
        </w:tc>
        <w:tc>
          <w:tcPr>
            <w:tcW w:w="1784" w:type="pct"/>
            <w:shd w:val="clear" w:color="auto" w:fill="auto"/>
          </w:tcPr>
          <w:p w14:paraId="194F11B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utilizzo di una procedura negoziata al di fuori dei casi espressamente previsti</w:t>
            </w:r>
          </w:p>
          <w:p w14:paraId="096803EF" w14:textId="77777777" w:rsidR="009147BD" w:rsidRPr="009147BD" w:rsidRDefault="009147BD" w:rsidP="00437F32">
            <w:pPr>
              <w:spacing w:after="0"/>
              <w:jc w:val="both"/>
              <w:rPr>
                <w:rFonts w:ascii="Calibri" w:eastAsia="Calibri" w:hAnsi="Calibri"/>
                <w:b/>
                <w:sz w:val="22"/>
                <w:szCs w:val="22"/>
              </w:rPr>
            </w:pPr>
          </w:p>
          <w:p w14:paraId="766BA8D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25% in caso di pubblicità della procedura realizzata attraverso mezzi diversi da quelli prescritti o di violazione non determinante </w:t>
            </w:r>
          </w:p>
          <w:p w14:paraId="1B39F33D" w14:textId="77777777" w:rsidR="009147BD" w:rsidRPr="009147BD" w:rsidRDefault="009147BD" w:rsidP="00437F32">
            <w:pPr>
              <w:spacing w:after="0"/>
              <w:jc w:val="both"/>
              <w:rPr>
                <w:rFonts w:ascii="Calibri" w:eastAsia="Calibri" w:hAnsi="Calibri"/>
                <w:bCs/>
                <w:sz w:val="22"/>
                <w:szCs w:val="22"/>
              </w:rPr>
            </w:pPr>
          </w:p>
        </w:tc>
      </w:tr>
      <w:tr w:rsidR="009147BD" w:rsidRPr="009147BD" w14:paraId="5565203F" w14:textId="77777777" w:rsidTr="00E23F52">
        <w:tc>
          <w:tcPr>
            <w:tcW w:w="2100" w:type="pct"/>
            <w:shd w:val="clear" w:color="auto" w:fill="auto"/>
          </w:tcPr>
          <w:p w14:paraId="290A00A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 Consultazioni preliminari di mercato</w:t>
            </w:r>
          </w:p>
          <w:p w14:paraId="7FC8C33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2.1 Sono state svolte, in modo regolare, le consultazioni preliminari di mercato? (facoltativo)</w:t>
            </w:r>
          </w:p>
        </w:tc>
        <w:tc>
          <w:tcPr>
            <w:tcW w:w="699" w:type="pct"/>
            <w:shd w:val="clear" w:color="auto" w:fill="auto"/>
          </w:tcPr>
          <w:p w14:paraId="53F6E58F" w14:textId="77777777" w:rsidR="009147BD" w:rsidRPr="009147BD" w:rsidRDefault="009147BD" w:rsidP="00437F32">
            <w:pPr>
              <w:spacing w:after="0"/>
              <w:jc w:val="both"/>
              <w:rPr>
                <w:rFonts w:ascii="Calibri" w:eastAsia="Calibri" w:hAnsi="Calibri"/>
                <w:sz w:val="22"/>
                <w:szCs w:val="22"/>
              </w:rPr>
            </w:pPr>
          </w:p>
          <w:p w14:paraId="41D1761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 xml:space="preserve">Art. 77 </w:t>
            </w:r>
          </w:p>
        </w:tc>
        <w:tc>
          <w:tcPr>
            <w:tcW w:w="417" w:type="pct"/>
            <w:shd w:val="clear" w:color="auto" w:fill="auto"/>
          </w:tcPr>
          <w:p w14:paraId="1BAC33B7" w14:textId="77777777" w:rsidR="009147BD" w:rsidRPr="009147BD" w:rsidRDefault="009147BD" w:rsidP="00437F32">
            <w:pPr>
              <w:spacing w:after="0"/>
              <w:jc w:val="both"/>
              <w:rPr>
                <w:rFonts w:ascii="Calibri" w:eastAsia="Calibri" w:hAnsi="Calibri"/>
                <w:b/>
                <w:sz w:val="22"/>
                <w:szCs w:val="22"/>
              </w:rPr>
            </w:pPr>
          </w:p>
        </w:tc>
        <w:tc>
          <w:tcPr>
            <w:tcW w:w="1784" w:type="pct"/>
            <w:shd w:val="clear" w:color="auto" w:fill="auto"/>
          </w:tcPr>
          <w:p w14:paraId="3848A16A" w14:textId="77777777" w:rsidR="009147BD" w:rsidRPr="009147BD" w:rsidRDefault="009147BD" w:rsidP="00437F32">
            <w:pPr>
              <w:spacing w:after="0"/>
              <w:jc w:val="both"/>
              <w:rPr>
                <w:rFonts w:ascii="Calibri" w:eastAsia="Calibri" w:hAnsi="Calibri"/>
                <w:b/>
                <w:sz w:val="22"/>
                <w:szCs w:val="22"/>
              </w:rPr>
            </w:pPr>
          </w:p>
        </w:tc>
      </w:tr>
      <w:tr w:rsidR="009147BD" w:rsidRPr="009147BD" w14:paraId="68637E31" w14:textId="77777777" w:rsidTr="00E23F52">
        <w:tc>
          <w:tcPr>
            <w:tcW w:w="2100" w:type="pct"/>
            <w:shd w:val="clear" w:color="auto" w:fill="auto"/>
          </w:tcPr>
          <w:p w14:paraId="2392E855"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2.2. Qualora siano state svolte le consultazioni preliminari di mercato, la stazione appaltante ha adottato misure adeguate </w:t>
            </w:r>
            <w:r w:rsidR="00437F32" w:rsidRPr="009147BD">
              <w:rPr>
                <w:rFonts w:ascii="Calibri" w:eastAsia="Calibri" w:hAnsi="Calibri"/>
                <w:sz w:val="22"/>
                <w:szCs w:val="22"/>
              </w:rPr>
              <w:t>a</w:t>
            </w:r>
            <w:r w:rsidRPr="009147BD">
              <w:rPr>
                <w:rFonts w:ascii="Calibri" w:eastAsia="Calibri" w:hAnsi="Calibri"/>
                <w:sz w:val="22"/>
                <w:szCs w:val="22"/>
              </w:rPr>
              <w:t xml:space="preserve"> garantire la trasparenza e che la concorrenza non sia falsata dalla partecipazione alla gara del candidato o dell'offerente che ha p</w:t>
            </w:r>
          </w:p>
          <w:p w14:paraId="55E7B76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reso parte, a monte, alla consultazione preliminare di mercato?</w:t>
            </w:r>
          </w:p>
        </w:tc>
        <w:tc>
          <w:tcPr>
            <w:tcW w:w="699" w:type="pct"/>
            <w:shd w:val="clear" w:color="auto" w:fill="auto"/>
          </w:tcPr>
          <w:p w14:paraId="3572EE6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Art. 78 </w:t>
            </w:r>
          </w:p>
        </w:tc>
        <w:tc>
          <w:tcPr>
            <w:tcW w:w="417" w:type="pct"/>
            <w:shd w:val="clear" w:color="auto" w:fill="auto"/>
          </w:tcPr>
          <w:p w14:paraId="15311AB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18</w:t>
            </w:r>
          </w:p>
        </w:tc>
        <w:tc>
          <w:tcPr>
            <w:tcW w:w="1784" w:type="pct"/>
            <w:shd w:val="clear" w:color="auto" w:fill="auto"/>
          </w:tcPr>
          <w:p w14:paraId="17DBDAB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w:t>
            </w:r>
          </w:p>
        </w:tc>
      </w:tr>
      <w:tr w:rsidR="009147BD" w:rsidRPr="009147BD" w14:paraId="61F09EEF" w14:textId="77777777" w:rsidTr="00E23F52">
        <w:tc>
          <w:tcPr>
            <w:tcW w:w="2100" w:type="pct"/>
            <w:shd w:val="clear" w:color="auto" w:fill="auto"/>
          </w:tcPr>
          <w:p w14:paraId="4BED0F7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3. Specifiche tecniche ed etichettature</w:t>
            </w:r>
          </w:p>
          <w:p w14:paraId="6077371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3.1. Qualora negli atti di gara siano richieste o previste specifiche tecniche o etichettature, queste sono conformi a quanto prescritto?</w:t>
            </w:r>
          </w:p>
        </w:tc>
        <w:tc>
          <w:tcPr>
            <w:tcW w:w="699" w:type="pct"/>
            <w:shd w:val="clear" w:color="auto" w:fill="auto"/>
          </w:tcPr>
          <w:p w14:paraId="588A99D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79-80</w:t>
            </w:r>
          </w:p>
          <w:p w14:paraId="583DD24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II.5</w:t>
            </w:r>
          </w:p>
        </w:tc>
        <w:tc>
          <w:tcPr>
            <w:tcW w:w="417" w:type="pct"/>
            <w:shd w:val="clear" w:color="auto" w:fill="auto"/>
          </w:tcPr>
          <w:p w14:paraId="56B8FEE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9, 10, 11, 14</w:t>
            </w:r>
          </w:p>
        </w:tc>
        <w:tc>
          <w:tcPr>
            <w:tcW w:w="1784" w:type="pct"/>
            <w:shd w:val="clear" w:color="auto" w:fill="auto"/>
          </w:tcPr>
          <w:p w14:paraId="1218C41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mancata pubblicazione delle specifiche tecniche.</w:t>
            </w:r>
          </w:p>
          <w:p w14:paraId="5B27286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adozione di specifiche tecniche discriminatorie adottate sulla base di preferenze ingiustificate nazionali, regionali o locali.</w:t>
            </w:r>
          </w:p>
          <w:p w14:paraId="0844E76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adozione di specifiche tecniche non discriminatorie ma che causano accesso limitato per gli operatori economici.</w:t>
            </w:r>
          </w:p>
          <w:p w14:paraId="566E564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specifiche tecniche modificate dopo l'apertura delle offerte o applicate in modo non corretto</w:t>
            </w:r>
          </w:p>
        </w:tc>
      </w:tr>
      <w:tr w:rsidR="009147BD" w:rsidRPr="009147BD" w14:paraId="2325BA05" w14:textId="77777777" w:rsidTr="00E23F52">
        <w:tc>
          <w:tcPr>
            <w:tcW w:w="2100" w:type="pct"/>
            <w:shd w:val="clear" w:color="auto" w:fill="auto"/>
          </w:tcPr>
          <w:p w14:paraId="670E190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4. Avviso di </w:t>
            </w:r>
            <w:proofErr w:type="spellStart"/>
            <w:r w:rsidRPr="009147BD">
              <w:rPr>
                <w:rFonts w:ascii="Calibri" w:eastAsia="Calibri" w:hAnsi="Calibri"/>
                <w:b/>
                <w:sz w:val="22"/>
                <w:szCs w:val="22"/>
              </w:rPr>
              <w:t>pre</w:t>
            </w:r>
            <w:proofErr w:type="spellEnd"/>
            <w:r w:rsidRPr="009147BD">
              <w:rPr>
                <w:rFonts w:ascii="Calibri" w:eastAsia="Calibri" w:hAnsi="Calibri"/>
                <w:b/>
                <w:sz w:val="22"/>
                <w:szCs w:val="22"/>
              </w:rPr>
              <w:t>-informazione</w:t>
            </w:r>
          </w:p>
          <w:p w14:paraId="22E40CF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4.1. Della procedura è stata data notizia nell’avviso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dell’anno precedente, in conformità alle norme sulla relativa pubblicazione?</w:t>
            </w:r>
          </w:p>
        </w:tc>
        <w:tc>
          <w:tcPr>
            <w:tcW w:w="699" w:type="pct"/>
            <w:shd w:val="clear" w:color="auto" w:fill="auto"/>
          </w:tcPr>
          <w:p w14:paraId="21D1781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81</w:t>
            </w:r>
          </w:p>
        </w:tc>
        <w:tc>
          <w:tcPr>
            <w:tcW w:w="417" w:type="pct"/>
            <w:shd w:val="clear" w:color="auto" w:fill="auto"/>
          </w:tcPr>
          <w:p w14:paraId="7BF975A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w:t>
            </w:r>
          </w:p>
        </w:tc>
        <w:tc>
          <w:tcPr>
            <w:tcW w:w="1784" w:type="pct"/>
            <w:shd w:val="clear" w:color="auto" w:fill="auto"/>
          </w:tcPr>
          <w:p w14:paraId="2C2288D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mancanza totale</w:t>
            </w:r>
          </w:p>
          <w:p w14:paraId="43E77FF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tc>
      </w:tr>
      <w:tr w:rsidR="009147BD" w:rsidRPr="009147BD" w14:paraId="02B31811" w14:textId="77777777" w:rsidTr="00E23F52">
        <w:tc>
          <w:tcPr>
            <w:tcW w:w="2100" w:type="pct"/>
            <w:shd w:val="clear" w:color="auto" w:fill="auto"/>
          </w:tcPr>
          <w:p w14:paraId="795E12A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4.2. 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è conforme ai contenuti prescritti?</w:t>
            </w:r>
          </w:p>
        </w:tc>
        <w:tc>
          <w:tcPr>
            <w:tcW w:w="699" w:type="pct"/>
            <w:shd w:val="clear" w:color="auto" w:fill="auto"/>
          </w:tcPr>
          <w:p w14:paraId="28FD88E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81</w:t>
            </w:r>
          </w:p>
          <w:p w14:paraId="2179B44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II.6, Parte I, lettera A, lettera B, sezione B.1 e sezione B.2</w:t>
            </w:r>
          </w:p>
        </w:tc>
        <w:tc>
          <w:tcPr>
            <w:tcW w:w="417" w:type="pct"/>
            <w:shd w:val="clear" w:color="auto" w:fill="auto"/>
          </w:tcPr>
          <w:p w14:paraId="5506B22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w:t>
            </w:r>
          </w:p>
        </w:tc>
        <w:tc>
          <w:tcPr>
            <w:tcW w:w="1784" w:type="pct"/>
            <w:shd w:val="clear" w:color="auto" w:fill="auto"/>
          </w:tcPr>
          <w:p w14:paraId="7CED8D9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nel caso di mancanza dei criteri di selezione e/o di aggiudicazione (e loro ponderazione).</w:t>
            </w:r>
          </w:p>
          <w:p w14:paraId="405E74C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mancanza delle condizioni di esecuzione dell'appalto o di specifiche tecniche.</w:t>
            </w:r>
          </w:p>
        </w:tc>
      </w:tr>
      <w:tr w:rsidR="009147BD" w:rsidRPr="009147BD" w14:paraId="2F8F2B5F" w14:textId="77777777" w:rsidTr="00E23F52">
        <w:tc>
          <w:tcPr>
            <w:tcW w:w="2100" w:type="pct"/>
            <w:shd w:val="clear" w:color="auto" w:fill="auto"/>
          </w:tcPr>
          <w:p w14:paraId="2BAEFDDF" w14:textId="77777777" w:rsid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4.3. 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è stato correttamente pubblicato?</w:t>
            </w:r>
          </w:p>
          <w:p w14:paraId="734E289B" w14:textId="77777777" w:rsidR="00437F32" w:rsidRDefault="00437F32" w:rsidP="00437F32">
            <w:pPr>
              <w:spacing w:after="0"/>
              <w:jc w:val="both"/>
              <w:rPr>
                <w:rFonts w:ascii="Calibri" w:eastAsia="Calibri" w:hAnsi="Calibri"/>
                <w:sz w:val="22"/>
                <w:szCs w:val="22"/>
              </w:rPr>
            </w:pPr>
          </w:p>
          <w:p w14:paraId="1878B5ED" w14:textId="77777777" w:rsidR="00437F32" w:rsidRPr="009147BD" w:rsidRDefault="00437F32" w:rsidP="00437F32">
            <w:pPr>
              <w:spacing w:after="0"/>
              <w:jc w:val="both"/>
              <w:rPr>
                <w:rFonts w:ascii="Calibri" w:eastAsia="Calibri" w:hAnsi="Calibri"/>
                <w:sz w:val="22"/>
                <w:szCs w:val="22"/>
              </w:rPr>
            </w:pPr>
          </w:p>
        </w:tc>
        <w:tc>
          <w:tcPr>
            <w:tcW w:w="699" w:type="pct"/>
            <w:shd w:val="clear" w:color="auto" w:fill="auto"/>
          </w:tcPr>
          <w:p w14:paraId="69E8031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84-85</w:t>
            </w:r>
          </w:p>
        </w:tc>
        <w:tc>
          <w:tcPr>
            <w:tcW w:w="417" w:type="pct"/>
            <w:shd w:val="clear" w:color="auto" w:fill="auto"/>
          </w:tcPr>
          <w:p w14:paraId="04CA5EF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w:t>
            </w:r>
          </w:p>
        </w:tc>
        <w:tc>
          <w:tcPr>
            <w:tcW w:w="1784" w:type="pct"/>
            <w:shd w:val="clear" w:color="auto" w:fill="auto"/>
          </w:tcPr>
          <w:p w14:paraId="62AA27F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mancanza totale</w:t>
            </w:r>
          </w:p>
          <w:p w14:paraId="34CCCAD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tc>
      </w:tr>
      <w:tr w:rsidR="009147BD" w:rsidRPr="009147BD" w14:paraId="2CD9DCAB" w14:textId="77777777" w:rsidTr="00E23F52">
        <w:tc>
          <w:tcPr>
            <w:tcW w:w="2100" w:type="pct"/>
            <w:shd w:val="clear" w:color="auto" w:fill="auto"/>
          </w:tcPr>
          <w:p w14:paraId="227FA00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 xml:space="preserve">4.4. Nel caso in cui la gara sia stata indetta con 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ciò è avvenuto nelle ipotesi, con i contenuti e secondo le forme di pubblicità prescritte?</w:t>
            </w:r>
          </w:p>
        </w:tc>
        <w:tc>
          <w:tcPr>
            <w:tcW w:w="699" w:type="pct"/>
            <w:shd w:val="clear" w:color="auto" w:fill="auto"/>
          </w:tcPr>
          <w:p w14:paraId="1529D43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81, commi 2-3</w:t>
            </w:r>
          </w:p>
          <w:p w14:paraId="00BF7FB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II.6, Parte I, lettera A, lettera B, sezione B.1 e sezione B.2</w:t>
            </w:r>
          </w:p>
        </w:tc>
        <w:tc>
          <w:tcPr>
            <w:tcW w:w="417" w:type="pct"/>
            <w:shd w:val="clear" w:color="auto" w:fill="auto"/>
          </w:tcPr>
          <w:p w14:paraId="4D92CC9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1, 9</w:t>
            </w:r>
          </w:p>
        </w:tc>
        <w:tc>
          <w:tcPr>
            <w:tcW w:w="1784" w:type="pct"/>
            <w:shd w:val="clear" w:color="auto" w:fill="auto"/>
          </w:tcPr>
          <w:p w14:paraId="13BECF0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mancanza totale</w:t>
            </w:r>
          </w:p>
          <w:p w14:paraId="1A18807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p w14:paraId="3904BE3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nel caso di mancanza dei criteri di selezione e/o di aggiudicazione (e loro ponderazione).</w:t>
            </w:r>
          </w:p>
          <w:p w14:paraId="060299F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mancanza delle condizioni di esecuzione dell'appalto o di specifiche tecniche.</w:t>
            </w:r>
          </w:p>
        </w:tc>
      </w:tr>
      <w:tr w:rsidR="009147BD" w:rsidRPr="009147BD" w14:paraId="0CF0B914" w14:textId="77777777" w:rsidTr="00E23F52">
        <w:trPr>
          <w:trHeight w:val="2492"/>
        </w:trPr>
        <w:tc>
          <w:tcPr>
            <w:tcW w:w="2100" w:type="pct"/>
            <w:shd w:val="clear" w:color="auto" w:fill="auto"/>
          </w:tcPr>
          <w:p w14:paraId="3CF3659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5. Documenti di gara</w:t>
            </w:r>
          </w:p>
          <w:p w14:paraId="608D00A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5.1. Sono presenti il bando o avviso di gara, il disciplinare di gara e il capitolato speciale e le condizioni contrattuali proposte?</w:t>
            </w:r>
          </w:p>
          <w:p w14:paraId="1C602792" w14:textId="77777777" w:rsidR="009147BD" w:rsidRPr="009147BD" w:rsidRDefault="009147BD" w:rsidP="00437F32">
            <w:pPr>
              <w:spacing w:after="0"/>
              <w:jc w:val="both"/>
              <w:rPr>
                <w:rFonts w:ascii="Calibri" w:eastAsia="Calibri" w:hAnsi="Calibri"/>
                <w:sz w:val="22"/>
                <w:szCs w:val="22"/>
              </w:rPr>
            </w:pPr>
          </w:p>
        </w:tc>
        <w:tc>
          <w:tcPr>
            <w:tcW w:w="699" w:type="pct"/>
            <w:shd w:val="clear" w:color="auto" w:fill="auto"/>
          </w:tcPr>
          <w:p w14:paraId="2FDAD864" w14:textId="77777777" w:rsidR="009147BD" w:rsidRPr="009147BD" w:rsidRDefault="009147BD" w:rsidP="00437F32">
            <w:pPr>
              <w:spacing w:after="0"/>
              <w:jc w:val="both"/>
              <w:rPr>
                <w:rFonts w:ascii="Calibri" w:eastAsia="Calibri" w:hAnsi="Calibri"/>
                <w:sz w:val="22"/>
                <w:szCs w:val="22"/>
              </w:rPr>
            </w:pPr>
          </w:p>
          <w:p w14:paraId="79AC51B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82</w:t>
            </w:r>
          </w:p>
        </w:tc>
        <w:tc>
          <w:tcPr>
            <w:tcW w:w="417" w:type="pct"/>
            <w:shd w:val="clear" w:color="auto" w:fill="auto"/>
          </w:tcPr>
          <w:p w14:paraId="62C6B33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1, 9, 12</w:t>
            </w:r>
          </w:p>
        </w:tc>
        <w:tc>
          <w:tcPr>
            <w:tcW w:w="1784" w:type="pct"/>
            <w:shd w:val="clear" w:color="auto" w:fill="auto"/>
          </w:tcPr>
          <w:p w14:paraId="7BD61C9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assenza del bando o avviso</w:t>
            </w:r>
          </w:p>
          <w:p w14:paraId="6012F3D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5221610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65947F9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1DDFDC13" w14:textId="77777777" w:rsidTr="00E23F52">
        <w:tc>
          <w:tcPr>
            <w:tcW w:w="2100" w:type="pct"/>
            <w:shd w:val="clear" w:color="auto" w:fill="auto"/>
          </w:tcPr>
          <w:p w14:paraId="09F8DE3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5.2. Il bando o avviso di gara contiene gli elementi necessari (ivi compresi il CIG, il termine massimo di durata della procedura e i criteri ambientali minimi) ed è conforme a quanto prescritto dal Codice, dagli allegati e dal pertinente bando- tipo?</w:t>
            </w:r>
          </w:p>
        </w:tc>
        <w:tc>
          <w:tcPr>
            <w:tcW w:w="699" w:type="pct"/>
            <w:shd w:val="clear" w:color="auto" w:fill="auto"/>
          </w:tcPr>
          <w:p w14:paraId="2B72261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73 e 83</w:t>
            </w:r>
          </w:p>
          <w:p w14:paraId="552D3EF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II.6</w:t>
            </w:r>
          </w:p>
          <w:p w14:paraId="43D4688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Bando tipo ANAC </w:t>
            </w:r>
          </w:p>
        </w:tc>
        <w:tc>
          <w:tcPr>
            <w:tcW w:w="417" w:type="pct"/>
            <w:shd w:val="clear" w:color="auto" w:fill="auto"/>
          </w:tcPr>
          <w:p w14:paraId="46BC1AF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1, 9, 12</w:t>
            </w:r>
          </w:p>
        </w:tc>
        <w:tc>
          <w:tcPr>
            <w:tcW w:w="1784" w:type="pct"/>
            <w:shd w:val="clear" w:color="auto" w:fill="auto"/>
          </w:tcPr>
          <w:p w14:paraId="3962D6C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assenza del bando o avviso</w:t>
            </w:r>
          </w:p>
          <w:p w14:paraId="1FD6B63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0B1808C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3414D29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10% se la descrizione nel bando di gara e/o nel capitolato d'oneri è insufficiente o imprecisa in modo tale da non permettere ai potenziali offerenti/candidati di </w:t>
            </w:r>
            <w:r w:rsidRPr="009147BD">
              <w:rPr>
                <w:rFonts w:ascii="Calibri" w:eastAsia="Calibri" w:hAnsi="Calibri"/>
                <w:b/>
                <w:sz w:val="22"/>
                <w:szCs w:val="22"/>
              </w:rPr>
              <w:lastRenderedPageBreak/>
              <w:t>determinare completamente la materia oggetto del contratto, causando effetto deterrente di limitare la concorrenza</w:t>
            </w:r>
          </w:p>
        </w:tc>
      </w:tr>
      <w:tr w:rsidR="009147BD" w:rsidRPr="009147BD" w14:paraId="3118FE18" w14:textId="77777777" w:rsidTr="00E23F52">
        <w:tc>
          <w:tcPr>
            <w:tcW w:w="2100" w:type="pct"/>
            <w:shd w:val="clear" w:color="auto" w:fill="auto"/>
          </w:tcPr>
          <w:p w14:paraId="300A89F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5.3. Il bando o avviso di gara è stato correttamente pubblicato?</w:t>
            </w:r>
          </w:p>
        </w:tc>
        <w:tc>
          <w:tcPr>
            <w:tcW w:w="699" w:type="pct"/>
            <w:shd w:val="clear" w:color="auto" w:fill="auto"/>
          </w:tcPr>
          <w:p w14:paraId="1F5C7485"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84 e 85</w:t>
            </w:r>
          </w:p>
          <w:p w14:paraId="38EEE25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II.7</w:t>
            </w:r>
          </w:p>
        </w:tc>
        <w:tc>
          <w:tcPr>
            <w:tcW w:w="417" w:type="pct"/>
            <w:shd w:val="clear" w:color="auto" w:fill="auto"/>
          </w:tcPr>
          <w:p w14:paraId="3F6DFD2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w:t>
            </w:r>
          </w:p>
        </w:tc>
        <w:tc>
          <w:tcPr>
            <w:tcW w:w="1784" w:type="pct"/>
            <w:shd w:val="clear" w:color="auto" w:fill="auto"/>
          </w:tcPr>
          <w:p w14:paraId="7995509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mancata pubblicazione</w:t>
            </w:r>
          </w:p>
          <w:p w14:paraId="70420DD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tc>
      </w:tr>
      <w:tr w:rsidR="009147BD" w:rsidRPr="009147BD" w14:paraId="09931848" w14:textId="77777777" w:rsidTr="00E23F52">
        <w:tc>
          <w:tcPr>
            <w:tcW w:w="2100" w:type="pct"/>
            <w:shd w:val="clear" w:color="auto" w:fill="auto"/>
          </w:tcPr>
          <w:p w14:paraId="26D8993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5.4. Il disciplinare di gara presenta i contenuti prescritti?</w:t>
            </w:r>
          </w:p>
        </w:tc>
        <w:tc>
          <w:tcPr>
            <w:tcW w:w="699" w:type="pct"/>
            <w:shd w:val="clear" w:color="auto" w:fill="auto"/>
          </w:tcPr>
          <w:p w14:paraId="5E7B8DA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73 e 87</w:t>
            </w:r>
          </w:p>
          <w:p w14:paraId="44F721D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17" w:type="pct"/>
            <w:shd w:val="clear" w:color="auto" w:fill="auto"/>
          </w:tcPr>
          <w:p w14:paraId="57DA99A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9, 12</w:t>
            </w:r>
          </w:p>
        </w:tc>
        <w:tc>
          <w:tcPr>
            <w:tcW w:w="1784" w:type="pct"/>
            <w:shd w:val="clear" w:color="auto" w:fill="auto"/>
          </w:tcPr>
          <w:p w14:paraId="7844DC3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04C0968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6B5A7DA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2D0984E9" w14:textId="77777777" w:rsidTr="00E23F52">
        <w:tc>
          <w:tcPr>
            <w:tcW w:w="2100" w:type="pct"/>
            <w:shd w:val="clear" w:color="auto" w:fill="auto"/>
          </w:tcPr>
          <w:p w14:paraId="6B17470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5.5. Il capitolato speciale presenta i contenuti prescritti?</w:t>
            </w:r>
          </w:p>
        </w:tc>
        <w:tc>
          <w:tcPr>
            <w:tcW w:w="699" w:type="pct"/>
            <w:shd w:val="clear" w:color="auto" w:fill="auto"/>
          </w:tcPr>
          <w:p w14:paraId="770C3B8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73 e 87</w:t>
            </w:r>
          </w:p>
          <w:p w14:paraId="2B5439D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17" w:type="pct"/>
            <w:shd w:val="clear" w:color="auto" w:fill="auto"/>
          </w:tcPr>
          <w:p w14:paraId="593C469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9, 12</w:t>
            </w:r>
          </w:p>
        </w:tc>
        <w:tc>
          <w:tcPr>
            <w:tcW w:w="1784" w:type="pct"/>
            <w:shd w:val="clear" w:color="auto" w:fill="auto"/>
          </w:tcPr>
          <w:p w14:paraId="786E273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34E3409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0D3107E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0C74D2F8" w14:textId="77777777" w:rsidTr="00E23F52">
        <w:tc>
          <w:tcPr>
            <w:tcW w:w="2100" w:type="pct"/>
            <w:shd w:val="clear" w:color="auto" w:fill="auto"/>
          </w:tcPr>
          <w:p w14:paraId="613C9D82"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lastRenderedPageBreak/>
              <w:t>5.6. I documenti di gara sono stati trasmessi e resi disponibili in modalità digitale?</w:t>
            </w:r>
          </w:p>
        </w:tc>
        <w:tc>
          <w:tcPr>
            <w:tcW w:w="699" w:type="pct"/>
            <w:shd w:val="clear" w:color="auto" w:fill="auto"/>
          </w:tcPr>
          <w:p w14:paraId="6D736D46"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Art. 88</w:t>
            </w:r>
          </w:p>
        </w:tc>
        <w:tc>
          <w:tcPr>
            <w:tcW w:w="417" w:type="pct"/>
            <w:shd w:val="clear" w:color="auto" w:fill="auto"/>
          </w:tcPr>
          <w:p w14:paraId="00340999"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5</w:t>
            </w:r>
          </w:p>
        </w:tc>
        <w:tc>
          <w:tcPr>
            <w:tcW w:w="1784" w:type="pct"/>
            <w:shd w:val="clear" w:color="auto" w:fill="auto"/>
          </w:tcPr>
          <w:p w14:paraId="6760ED19"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25% qualora l'amministrazione aggiudicatrice non abbia offerto a tutti per via elettronica, l'accesso libero, diretto, completo e gratuito ai documenti di gara</w:t>
            </w:r>
          </w:p>
        </w:tc>
      </w:tr>
      <w:tr w:rsidR="009147BD" w:rsidRPr="009147BD" w14:paraId="4F402931" w14:textId="77777777" w:rsidTr="00E23F52">
        <w:tc>
          <w:tcPr>
            <w:tcW w:w="2100" w:type="pct"/>
            <w:shd w:val="clear" w:color="auto" w:fill="auto"/>
          </w:tcPr>
          <w:p w14:paraId="78CE31C2"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5.7. Nel caso in cui la procedura si sia svolta per fasi successive per ridurre il numero di offerte da negoziare, ciò era previsto nel bando di gara, nell'invito a confermare l'interesse o in altro documento di gara e in applicazione del criterio di aggiudicazione ivi indicato?</w:t>
            </w:r>
          </w:p>
        </w:tc>
        <w:tc>
          <w:tcPr>
            <w:tcW w:w="699" w:type="pct"/>
            <w:shd w:val="clear" w:color="auto" w:fill="auto"/>
          </w:tcPr>
          <w:p w14:paraId="1957CC20"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Art. 73, comma 7</w:t>
            </w:r>
          </w:p>
        </w:tc>
        <w:tc>
          <w:tcPr>
            <w:tcW w:w="417" w:type="pct"/>
            <w:shd w:val="clear" w:color="auto" w:fill="auto"/>
          </w:tcPr>
          <w:p w14:paraId="583EA9C9"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9, 11, 12</w:t>
            </w:r>
          </w:p>
        </w:tc>
        <w:tc>
          <w:tcPr>
            <w:tcW w:w="1784" w:type="pct"/>
            <w:shd w:val="clear" w:color="auto" w:fill="auto"/>
          </w:tcPr>
          <w:p w14:paraId="77046CC4"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25% nel caso di mancata pubblicazione</w:t>
            </w:r>
          </w:p>
          <w:p w14:paraId="7FCD98DB"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10% se la descrizione nel bando di gara e/o nel capitolato d'oneri è insufficiente o imprecisa in modo tale da non permettere ai potenziali offerenti/candidati di determinare completamente la materia oggetto del contratto,</w:t>
            </w:r>
          </w:p>
          <w:p w14:paraId="0D6DFAEE"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5% nei casi in cui criteri/condizioni/specifiche restrittivi sono stati applicati, ma è stato garantito un livello minimo di concorrenza, vale a dire un certo numero di operatori economici presentano offerte accettate e che evadono i criteri di selezione</w:t>
            </w:r>
          </w:p>
        </w:tc>
      </w:tr>
      <w:tr w:rsidR="009147BD" w:rsidRPr="009147BD" w14:paraId="1EF5B07D" w14:textId="77777777" w:rsidTr="00E23F52">
        <w:tc>
          <w:tcPr>
            <w:tcW w:w="2100" w:type="pct"/>
            <w:shd w:val="clear" w:color="auto" w:fill="auto"/>
          </w:tcPr>
          <w:p w14:paraId="6B79277F"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5.8. Sono state comunicate in modo regolare e tempestivo le informazioni prescritte per candidati e offerenti?</w:t>
            </w:r>
          </w:p>
        </w:tc>
        <w:tc>
          <w:tcPr>
            <w:tcW w:w="699" w:type="pct"/>
            <w:shd w:val="clear" w:color="auto" w:fill="auto"/>
          </w:tcPr>
          <w:p w14:paraId="21ED2627"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Art. 90</w:t>
            </w:r>
          </w:p>
        </w:tc>
        <w:tc>
          <w:tcPr>
            <w:tcW w:w="417" w:type="pct"/>
            <w:shd w:val="clear" w:color="auto" w:fill="auto"/>
          </w:tcPr>
          <w:p w14:paraId="21DD791E"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4, 5</w:t>
            </w:r>
          </w:p>
        </w:tc>
        <w:tc>
          <w:tcPr>
            <w:tcW w:w="1784" w:type="pct"/>
            <w:shd w:val="clear" w:color="auto" w:fill="auto"/>
          </w:tcPr>
          <w:p w14:paraId="487C2A4C"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100% se la riduzione dei termini stabiliti dalle direttive è maggiore o uguale al 85% o il termine è uguale/inferiore a 5 giorni.</w:t>
            </w:r>
          </w:p>
          <w:p w14:paraId="5E6F7A80"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25% se la riduzione dei termini stabiliti dalle direttive è maggiore o uguale al 50% (ma inferiore all'85%).</w:t>
            </w:r>
          </w:p>
          <w:p w14:paraId="75BB78FB"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10% se la riduzione dei termini stabiliti dalle direttive è maggiore o uguale al 30% (ma inferiore al 50%).</w:t>
            </w:r>
          </w:p>
          <w:p w14:paraId="341D3862"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25% in caso di tempo per gli operatori economici (potenziali offerenti/candidati) per ottenere la documentazione di gara è uguale o inferiore a 5 giorni.</w:t>
            </w:r>
          </w:p>
          <w:p w14:paraId="6008E389"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5% se la riduzione dei termini stabiliti dalle direttive è inferiore al 30%.</w:t>
            </w:r>
          </w:p>
          <w:p w14:paraId="500DFA1A"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 xml:space="preserve">10% in caso di tempo per gli operatori economici (potenziali offerenti/candidati) per ottenere la documentazione di gara troppo breve (cioè, inferiore o pari al 50% dei termini per la ricezione delle offerte fissati </w:t>
            </w:r>
            <w:r w:rsidRPr="00437F32">
              <w:rPr>
                <w:rFonts w:ascii="Calibri" w:eastAsia="Calibri" w:hAnsi="Calibri" w:cs="Calibri"/>
                <w:b/>
                <w:sz w:val="22"/>
                <w:szCs w:val="22"/>
              </w:rPr>
              <w:lastRenderedPageBreak/>
              <w:t>nei documenti di gara, in linea con le disposizioni pertinenti), creando ostacoli ingiustificati all'apertura degli appalti pubblici alla concorrenza.</w:t>
            </w:r>
          </w:p>
          <w:p w14:paraId="43409089"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tc>
      </w:tr>
      <w:tr w:rsidR="009147BD" w:rsidRPr="009147BD" w14:paraId="31F4DE3D" w14:textId="77777777" w:rsidTr="00E23F52">
        <w:tc>
          <w:tcPr>
            <w:tcW w:w="2100" w:type="pct"/>
            <w:shd w:val="clear" w:color="auto" w:fill="auto"/>
          </w:tcPr>
          <w:p w14:paraId="52806148"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lastRenderedPageBreak/>
              <w:t>5.9. La stazione appaltante ha richiesto in modo regolare gli impegni agli offerenti?</w:t>
            </w:r>
          </w:p>
        </w:tc>
        <w:tc>
          <w:tcPr>
            <w:tcW w:w="699" w:type="pct"/>
            <w:shd w:val="clear" w:color="auto" w:fill="auto"/>
          </w:tcPr>
          <w:p w14:paraId="2220F800"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Art. 102</w:t>
            </w:r>
          </w:p>
        </w:tc>
        <w:tc>
          <w:tcPr>
            <w:tcW w:w="417" w:type="pct"/>
            <w:shd w:val="clear" w:color="auto" w:fill="auto"/>
          </w:tcPr>
          <w:p w14:paraId="65D6E09B" w14:textId="77777777" w:rsidR="009147BD" w:rsidRPr="00437F32" w:rsidRDefault="009147BD" w:rsidP="00437F32">
            <w:pPr>
              <w:spacing w:after="0"/>
              <w:jc w:val="both"/>
              <w:rPr>
                <w:rFonts w:ascii="Calibri" w:eastAsia="Calibri" w:hAnsi="Calibri" w:cs="Calibri"/>
                <w:b/>
                <w:sz w:val="22"/>
                <w:szCs w:val="22"/>
              </w:rPr>
            </w:pPr>
          </w:p>
        </w:tc>
        <w:tc>
          <w:tcPr>
            <w:tcW w:w="1784" w:type="pct"/>
            <w:shd w:val="clear" w:color="auto" w:fill="auto"/>
          </w:tcPr>
          <w:p w14:paraId="0B4A06D5" w14:textId="77777777" w:rsidR="009147BD" w:rsidRPr="00437F32" w:rsidRDefault="009147BD" w:rsidP="00437F32">
            <w:pPr>
              <w:spacing w:after="0"/>
              <w:jc w:val="both"/>
              <w:rPr>
                <w:rFonts w:ascii="Calibri" w:eastAsia="Calibri" w:hAnsi="Calibri" w:cs="Calibri"/>
                <w:b/>
                <w:sz w:val="22"/>
                <w:szCs w:val="22"/>
              </w:rPr>
            </w:pPr>
          </w:p>
        </w:tc>
      </w:tr>
      <w:tr w:rsidR="009147BD" w:rsidRPr="009147BD" w14:paraId="6FC21D9D" w14:textId="77777777" w:rsidTr="00E23F52">
        <w:tc>
          <w:tcPr>
            <w:tcW w:w="2100" w:type="pct"/>
            <w:shd w:val="clear" w:color="auto" w:fill="auto"/>
          </w:tcPr>
          <w:p w14:paraId="19FEA13B"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5.10. Sono state regolarmente comunicate ammissioni ed esclusioni?</w:t>
            </w:r>
          </w:p>
        </w:tc>
        <w:tc>
          <w:tcPr>
            <w:tcW w:w="699" w:type="pct"/>
            <w:shd w:val="clear" w:color="auto" w:fill="auto"/>
          </w:tcPr>
          <w:p w14:paraId="587C0A75"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Art. 90</w:t>
            </w:r>
          </w:p>
        </w:tc>
        <w:tc>
          <w:tcPr>
            <w:tcW w:w="417" w:type="pct"/>
            <w:shd w:val="clear" w:color="auto" w:fill="auto"/>
          </w:tcPr>
          <w:p w14:paraId="29AA02EC"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9 e 16</w:t>
            </w:r>
          </w:p>
        </w:tc>
        <w:tc>
          <w:tcPr>
            <w:tcW w:w="1784" w:type="pct"/>
            <w:shd w:val="clear" w:color="auto" w:fill="auto"/>
          </w:tcPr>
          <w:p w14:paraId="7A3ED818"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5 % non ne è stata fatta pubblicazione in conformità con le norme pertinenti</w:t>
            </w:r>
          </w:p>
          <w:p w14:paraId="57F5120B"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10 % La comunicazione è stata fatta su altri mezzi oppure oltre i termini previsti per l’eventuale ricorso</w:t>
            </w:r>
          </w:p>
        </w:tc>
      </w:tr>
      <w:tr w:rsidR="009147BD" w:rsidRPr="009147BD" w14:paraId="13A53611" w14:textId="77777777" w:rsidTr="00E23F52">
        <w:tc>
          <w:tcPr>
            <w:tcW w:w="2100" w:type="pct"/>
            <w:shd w:val="clear" w:color="auto" w:fill="auto"/>
          </w:tcPr>
          <w:p w14:paraId="04F70647"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6. Domande di partecipazione e offerte</w:t>
            </w:r>
          </w:p>
          <w:p w14:paraId="13B8772F"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6.1. I seguenti documenti sono stati compilati tramite la piattaforma digitale messa a disposizione dalla stazione appaltante e sono conformi ai requisiti prescritti?</w:t>
            </w:r>
          </w:p>
          <w:p w14:paraId="26C1120E"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a) la domanda di partecipazione;</w:t>
            </w:r>
          </w:p>
          <w:p w14:paraId="57DE5D9B"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b) il documento di gara unico europeo;</w:t>
            </w:r>
          </w:p>
          <w:p w14:paraId="08B9D7D5"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c) l'offerta;</w:t>
            </w:r>
          </w:p>
          <w:p w14:paraId="5C99B5A8"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d) ogni altro documento richiesto per la partecipazione alla procedura di gara.</w:t>
            </w:r>
          </w:p>
        </w:tc>
        <w:tc>
          <w:tcPr>
            <w:tcW w:w="699" w:type="pct"/>
            <w:shd w:val="clear" w:color="auto" w:fill="auto"/>
          </w:tcPr>
          <w:p w14:paraId="0FDADF7A"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Art. 91</w:t>
            </w:r>
          </w:p>
        </w:tc>
        <w:tc>
          <w:tcPr>
            <w:tcW w:w="417" w:type="pct"/>
            <w:shd w:val="clear" w:color="auto" w:fill="auto"/>
          </w:tcPr>
          <w:p w14:paraId="5ABBFEF2"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8</w:t>
            </w:r>
          </w:p>
        </w:tc>
        <w:tc>
          <w:tcPr>
            <w:tcW w:w="1784" w:type="pct"/>
            <w:shd w:val="clear" w:color="auto" w:fill="auto"/>
          </w:tcPr>
          <w:p w14:paraId="79306985"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25% se la non conformità ha portato all'aggiudicazione di un contratto relativo ad un appalto diverso da quello che avrebbe dovuto essere assegnato, questo è considerata una grave irregolarità</w:t>
            </w:r>
          </w:p>
          <w:p w14:paraId="514D0AD4"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10% se le procedure specifiche per l'approvvigionamento elettronico aggregato non sono state seguite, come stabilito nella direttiva applicabile con effetto deterrente per i potenziali offerenti o se i documenti non sono conformi ai requisiti prescritti.</w:t>
            </w:r>
          </w:p>
        </w:tc>
      </w:tr>
      <w:tr w:rsidR="009147BD" w:rsidRPr="009147BD" w14:paraId="74908C34" w14:textId="77777777" w:rsidTr="00E23F52">
        <w:tc>
          <w:tcPr>
            <w:tcW w:w="2100" w:type="pct"/>
            <w:shd w:val="clear" w:color="auto" w:fill="auto"/>
          </w:tcPr>
          <w:p w14:paraId="4417F5DA"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sz w:val="22"/>
                <w:szCs w:val="22"/>
              </w:rPr>
              <w:t xml:space="preserve">6.2. Il termine fissato per la ricezione delle domande e delle offerte, comprese eventuali proroghe o deroghe, è conforme a quanto prescritto?  </w:t>
            </w:r>
          </w:p>
        </w:tc>
        <w:tc>
          <w:tcPr>
            <w:tcW w:w="699" w:type="pct"/>
            <w:shd w:val="clear" w:color="auto" w:fill="auto"/>
          </w:tcPr>
          <w:p w14:paraId="663F9791" w14:textId="77777777" w:rsidR="009147BD" w:rsidRPr="00437F32" w:rsidRDefault="009147BD" w:rsidP="00437F32">
            <w:pPr>
              <w:spacing w:after="0"/>
              <w:jc w:val="both"/>
              <w:rPr>
                <w:rFonts w:ascii="Calibri" w:eastAsia="Calibri" w:hAnsi="Calibri" w:cs="Calibri"/>
                <w:sz w:val="22"/>
                <w:szCs w:val="22"/>
              </w:rPr>
            </w:pPr>
            <w:r w:rsidRPr="00437F32">
              <w:rPr>
                <w:rFonts w:ascii="Calibri" w:eastAsia="Calibri" w:hAnsi="Calibri" w:cs="Calibri"/>
                <w:sz w:val="22"/>
                <w:szCs w:val="22"/>
              </w:rPr>
              <w:t>Artt. 73 e 92</w:t>
            </w:r>
          </w:p>
        </w:tc>
        <w:tc>
          <w:tcPr>
            <w:tcW w:w="417" w:type="pct"/>
            <w:shd w:val="clear" w:color="auto" w:fill="auto"/>
          </w:tcPr>
          <w:p w14:paraId="30A67AAE"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4, 5</w:t>
            </w:r>
          </w:p>
        </w:tc>
        <w:tc>
          <w:tcPr>
            <w:tcW w:w="1784" w:type="pct"/>
            <w:shd w:val="clear" w:color="auto" w:fill="auto"/>
          </w:tcPr>
          <w:p w14:paraId="7DBD395A"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100% se la riduzione dei termini stabiliti dalle direttive è maggiore o uguale al 85% o il termine è uguale/inferiore a 5 giorni.</w:t>
            </w:r>
          </w:p>
          <w:p w14:paraId="5F4E3139"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25% se la riduzione dei termini stabiliti dalle direttive è maggiore o uguale al 50% (ma inferiore all'85%).</w:t>
            </w:r>
          </w:p>
          <w:p w14:paraId="55C3378A"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10% se la riduzione dei termini stabiliti dalle direttive è maggiore o uguale al 30% (ma inferiore al 50%).</w:t>
            </w:r>
          </w:p>
          <w:p w14:paraId="3D368F30"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lastRenderedPageBreak/>
              <w:t>25% in caso di tempo per gli operatori economici (potenziali offerenti/candidati) per ottenere la documentazione di gara è uguale o inferiore a 5 giorni.</w:t>
            </w:r>
          </w:p>
          <w:p w14:paraId="711FE70C"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5% se la riduzione dei termini stabiliti dalle direttive è inferiore al 30%.</w:t>
            </w:r>
          </w:p>
          <w:p w14:paraId="6FEFA38E"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10% in caso di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57626383" w14:textId="77777777" w:rsidR="009147BD" w:rsidRPr="00437F32" w:rsidRDefault="009147BD" w:rsidP="00437F32">
            <w:pPr>
              <w:spacing w:after="0"/>
              <w:jc w:val="both"/>
              <w:rPr>
                <w:rFonts w:ascii="Calibri" w:eastAsia="Calibri" w:hAnsi="Calibri" w:cs="Calibri"/>
                <w:b/>
                <w:sz w:val="22"/>
                <w:szCs w:val="22"/>
              </w:rPr>
            </w:pPr>
            <w:r w:rsidRPr="00437F32">
              <w:rPr>
                <w:rFonts w:ascii="Calibri" w:eastAsia="Calibri" w:hAnsi="Calibri" w:cs="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tc>
      </w:tr>
      <w:tr w:rsidR="009147BD" w:rsidRPr="009147BD" w14:paraId="773178DC" w14:textId="77777777" w:rsidTr="00E23F52">
        <w:tc>
          <w:tcPr>
            <w:tcW w:w="2100" w:type="pct"/>
            <w:shd w:val="clear" w:color="auto" w:fill="auto"/>
          </w:tcPr>
          <w:p w14:paraId="685F8B24"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lastRenderedPageBreak/>
              <w:t>6.3. Le domande di partecipazione e le offerte sono pervenute tempestivamente?</w:t>
            </w:r>
          </w:p>
        </w:tc>
        <w:tc>
          <w:tcPr>
            <w:tcW w:w="699" w:type="pct"/>
            <w:shd w:val="clear" w:color="auto" w:fill="auto"/>
          </w:tcPr>
          <w:p w14:paraId="3469E5C8"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Artt. 73 e 92</w:t>
            </w:r>
          </w:p>
        </w:tc>
        <w:tc>
          <w:tcPr>
            <w:tcW w:w="417" w:type="pct"/>
            <w:shd w:val="clear" w:color="auto" w:fill="auto"/>
          </w:tcPr>
          <w:p w14:paraId="5DA0ED3D"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14</w:t>
            </w:r>
          </w:p>
        </w:tc>
        <w:tc>
          <w:tcPr>
            <w:tcW w:w="1784" w:type="pct"/>
            <w:shd w:val="clear" w:color="auto" w:fill="auto"/>
          </w:tcPr>
          <w:p w14:paraId="01BA3739" w14:textId="22FC1379"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100% in caso di violazione che ha condotto</w:t>
            </w:r>
            <w:r w:rsidR="00D768B6">
              <w:rPr>
                <w:rFonts w:ascii="Calibri" w:eastAsia="Calibri" w:hAnsi="Calibri"/>
                <w:b/>
                <w:sz w:val="22"/>
                <w:szCs w:val="22"/>
              </w:rPr>
              <w:t xml:space="preserve"> </w:t>
            </w:r>
            <w:r w:rsidRPr="009147BD">
              <w:rPr>
                <w:rFonts w:ascii="Calibri" w:eastAsia="Calibri" w:hAnsi="Calibri"/>
                <w:b/>
                <w:sz w:val="22"/>
                <w:szCs w:val="22"/>
              </w:rPr>
              <w:t>all’aggiudicazione del contratto a un soggetto che non ne avrebbe avuto titolo</w:t>
            </w:r>
          </w:p>
          <w:p w14:paraId="5FE5350F"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25% in caso di irregolarità che non abbia influito sull’aggiudicazione definitiva</w:t>
            </w:r>
          </w:p>
        </w:tc>
      </w:tr>
      <w:tr w:rsidR="009147BD" w:rsidRPr="009147BD" w14:paraId="75D01BD2" w14:textId="77777777" w:rsidTr="00E23F52">
        <w:tc>
          <w:tcPr>
            <w:tcW w:w="2100" w:type="pct"/>
            <w:shd w:val="clear" w:color="auto" w:fill="auto"/>
          </w:tcPr>
          <w:p w14:paraId="3FF67CC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6.4. Le domande di partecipazione e le offerte sono conformi ai contenuti prescritti?</w:t>
            </w:r>
          </w:p>
        </w:tc>
        <w:tc>
          <w:tcPr>
            <w:tcW w:w="699" w:type="pct"/>
            <w:shd w:val="clear" w:color="auto" w:fill="auto"/>
          </w:tcPr>
          <w:p w14:paraId="6E1E4EB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73 e 91</w:t>
            </w:r>
          </w:p>
        </w:tc>
        <w:tc>
          <w:tcPr>
            <w:tcW w:w="417" w:type="pct"/>
            <w:shd w:val="clear" w:color="auto" w:fill="auto"/>
          </w:tcPr>
          <w:p w14:paraId="1BBF7E15" w14:textId="77777777" w:rsidR="009147BD" w:rsidRPr="009147BD" w:rsidRDefault="009147BD" w:rsidP="00437F32">
            <w:pPr>
              <w:spacing w:after="0"/>
              <w:jc w:val="both"/>
              <w:rPr>
                <w:rFonts w:ascii="Calibri" w:eastAsia="Calibri" w:hAnsi="Calibri"/>
                <w:b/>
                <w:sz w:val="22"/>
                <w:szCs w:val="22"/>
              </w:rPr>
            </w:pPr>
          </w:p>
        </w:tc>
        <w:tc>
          <w:tcPr>
            <w:tcW w:w="1784" w:type="pct"/>
            <w:shd w:val="clear" w:color="auto" w:fill="auto"/>
          </w:tcPr>
          <w:p w14:paraId="1C54A1CE" w14:textId="77777777" w:rsidR="009147BD" w:rsidRPr="009147BD" w:rsidRDefault="009147BD" w:rsidP="00437F32">
            <w:pPr>
              <w:spacing w:after="0"/>
              <w:jc w:val="both"/>
              <w:rPr>
                <w:rFonts w:ascii="Calibri" w:eastAsia="Calibri" w:hAnsi="Calibri"/>
                <w:b/>
                <w:sz w:val="22"/>
                <w:szCs w:val="22"/>
              </w:rPr>
            </w:pPr>
          </w:p>
        </w:tc>
      </w:tr>
      <w:tr w:rsidR="009147BD" w:rsidRPr="009147BD" w14:paraId="4C4EE755" w14:textId="77777777" w:rsidTr="00E23F52">
        <w:tc>
          <w:tcPr>
            <w:tcW w:w="2100" w:type="pct"/>
            <w:shd w:val="clear" w:color="auto" w:fill="auto"/>
          </w:tcPr>
          <w:p w14:paraId="4BC84C2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6.5. In caso di limitazione del numero di candidati da invitare a presentare l’offerta, comunque non inferiore a 3, la stazione appaltante ha applicato criteri o regole obiettive e non discriminatorie indicate nel bando di gara o nell'invito a confermare l'interesse, nel rispetto del principio di concorrenza e del numero minimo di candidati </w:t>
            </w:r>
            <w:r w:rsidRPr="009147BD">
              <w:rPr>
                <w:rFonts w:ascii="Calibri" w:eastAsia="Calibri" w:hAnsi="Calibri"/>
                <w:sz w:val="22"/>
                <w:szCs w:val="22"/>
              </w:rPr>
              <w:lastRenderedPageBreak/>
              <w:t>da invitare indicato nel bando di gara o nell'invito a confermare l'interesse?</w:t>
            </w:r>
          </w:p>
        </w:tc>
        <w:tc>
          <w:tcPr>
            <w:tcW w:w="699" w:type="pct"/>
            <w:shd w:val="clear" w:color="auto" w:fill="auto"/>
          </w:tcPr>
          <w:p w14:paraId="5E1DB68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Art. 70, comma 6</w:t>
            </w:r>
          </w:p>
        </w:tc>
        <w:tc>
          <w:tcPr>
            <w:tcW w:w="417" w:type="pct"/>
            <w:shd w:val="clear" w:color="auto" w:fill="auto"/>
          </w:tcPr>
          <w:p w14:paraId="34EF39E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84" w:type="pct"/>
            <w:shd w:val="clear" w:color="auto" w:fill="auto"/>
          </w:tcPr>
          <w:p w14:paraId="588CE78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309AD7A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25% nel caso in cui i criteri di selezione (o specifiche tecniche) sono stati modificati durante la fase di selezione o sono stati erroneamente applicati durante la fase di </w:t>
            </w:r>
            <w:r w:rsidRPr="009147BD">
              <w:rPr>
                <w:rFonts w:ascii="Calibri" w:eastAsia="Calibri" w:hAnsi="Calibri"/>
                <w:b/>
                <w:sz w:val="22"/>
                <w:szCs w:val="22"/>
              </w:rPr>
              <w:lastRenderedPageBreak/>
              <w:t>selezione, con conseguente accettazione di offerte non idonee (o rigetto delle offerte che avrebbero dovuto essere accettate).</w:t>
            </w:r>
          </w:p>
          <w:p w14:paraId="3F4FB83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i criteri di aggiudicazione (o</w:t>
            </w:r>
            <w:r w:rsidR="00D820B9">
              <w:rPr>
                <w:rFonts w:ascii="Calibri" w:eastAsia="Calibri" w:hAnsi="Calibri"/>
                <w:b/>
                <w:sz w:val="22"/>
                <w:szCs w:val="22"/>
              </w:rPr>
              <w:t xml:space="preserve"> </w:t>
            </w:r>
            <w:r w:rsidRPr="009147BD">
              <w:rPr>
                <w:rFonts w:ascii="Calibri" w:eastAsia="Calibri" w:hAnsi="Calibri"/>
                <w:b/>
                <w:sz w:val="22"/>
                <w:szCs w:val="22"/>
              </w:rPr>
              <w:t>rispettivi sotto-criteri o</w:t>
            </w:r>
            <w:r w:rsidR="00D820B9">
              <w:rPr>
                <w:rFonts w:ascii="Calibri" w:eastAsia="Calibri" w:hAnsi="Calibri"/>
                <w:b/>
                <w:sz w:val="22"/>
                <w:szCs w:val="22"/>
              </w:rPr>
              <w:t xml:space="preserve"> </w:t>
            </w:r>
            <w:r w:rsidRPr="009147BD">
              <w:rPr>
                <w:rFonts w:ascii="Calibri" w:eastAsia="Calibri" w:hAnsi="Calibri"/>
                <w:b/>
                <w:sz w:val="22"/>
                <w:szCs w:val="22"/>
              </w:rPr>
              <w:t>ponderazioni) dichiarati nel</w:t>
            </w:r>
            <w:r w:rsidR="00D820B9">
              <w:rPr>
                <w:rFonts w:ascii="Calibri" w:eastAsia="Calibri" w:hAnsi="Calibri"/>
                <w:b/>
                <w:sz w:val="22"/>
                <w:szCs w:val="22"/>
              </w:rPr>
              <w:t xml:space="preserve"> </w:t>
            </w:r>
            <w:r w:rsidRPr="009147BD">
              <w:rPr>
                <w:rFonts w:ascii="Calibri" w:eastAsia="Calibri" w:hAnsi="Calibri"/>
                <w:b/>
                <w:sz w:val="22"/>
                <w:szCs w:val="22"/>
              </w:rPr>
              <w:t>bando di gara o Capitolato</w:t>
            </w:r>
          </w:p>
          <w:p w14:paraId="705B300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d'oneri non sono stati</w:t>
            </w:r>
            <w:r w:rsidR="00D820B9">
              <w:rPr>
                <w:rFonts w:ascii="Calibri" w:eastAsia="Calibri" w:hAnsi="Calibri"/>
                <w:b/>
                <w:sz w:val="22"/>
                <w:szCs w:val="22"/>
              </w:rPr>
              <w:t xml:space="preserve"> </w:t>
            </w:r>
            <w:r w:rsidRPr="009147BD">
              <w:rPr>
                <w:rFonts w:ascii="Calibri" w:eastAsia="Calibri" w:hAnsi="Calibri"/>
                <w:b/>
                <w:sz w:val="22"/>
                <w:szCs w:val="22"/>
              </w:rPr>
              <w:t>seguiti nel corso della</w:t>
            </w:r>
            <w:r w:rsidR="00D820B9">
              <w:rPr>
                <w:rFonts w:ascii="Calibri" w:eastAsia="Calibri" w:hAnsi="Calibri"/>
                <w:b/>
                <w:sz w:val="22"/>
                <w:szCs w:val="22"/>
              </w:rPr>
              <w:t xml:space="preserve"> </w:t>
            </w:r>
            <w:r w:rsidRPr="009147BD">
              <w:rPr>
                <w:rFonts w:ascii="Calibri" w:eastAsia="Calibri" w:hAnsi="Calibri"/>
                <w:b/>
                <w:sz w:val="22"/>
                <w:szCs w:val="22"/>
              </w:rPr>
              <w:t>valutazione delle offerte, o</w:t>
            </w:r>
            <w:r w:rsidR="00D820B9">
              <w:rPr>
                <w:rFonts w:ascii="Calibri" w:eastAsia="Calibri" w:hAnsi="Calibri"/>
                <w:b/>
                <w:sz w:val="22"/>
                <w:szCs w:val="22"/>
              </w:rPr>
              <w:t xml:space="preserve"> </w:t>
            </w:r>
            <w:r w:rsidRPr="009147BD">
              <w:rPr>
                <w:rFonts w:ascii="Calibri" w:eastAsia="Calibri" w:hAnsi="Calibri"/>
                <w:b/>
                <w:sz w:val="22"/>
                <w:szCs w:val="22"/>
              </w:rPr>
              <w:t>sono stati utilizzati criteri di</w:t>
            </w:r>
            <w:r w:rsidR="00D820B9">
              <w:rPr>
                <w:rFonts w:ascii="Calibri" w:eastAsia="Calibri" w:hAnsi="Calibri"/>
                <w:b/>
                <w:sz w:val="22"/>
                <w:szCs w:val="22"/>
              </w:rPr>
              <w:t xml:space="preserve"> </w:t>
            </w:r>
            <w:r w:rsidRPr="009147BD">
              <w:rPr>
                <w:rFonts w:ascii="Calibri" w:eastAsia="Calibri" w:hAnsi="Calibri"/>
                <w:b/>
                <w:sz w:val="22"/>
                <w:szCs w:val="22"/>
              </w:rPr>
              <w:t>aggiudicazione supplementari</w:t>
            </w:r>
            <w:r w:rsidR="00D820B9">
              <w:rPr>
                <w:rFonts w:ascii="Calibri" w:eastAsia="Calibri" w:hAnsi="Calibri"/>
                <w:b/>
                <w:sz w:val="22"/>
                <w:szCs w:val="22"/>
              </w:rPr>
              <w:t xml:space="preserve"> </w:t>
            </w:r>
            <w:r w:rsidRPr="009147BD">
              <w:rPr>
                <w:rFonts w:ascii="Calibri" w:eastAsia="Calibri" w:hAnsi="Calibri"/>
                <w:b/>
                <w:sz w:val="22"/>
                <w:szCs w:val="22"/>
              </w:rPr>
              <w:t>non pubblicati.</w:t>
            </w:r>
          </w:p>
          <w:p w14:paraId="754E8E2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61AF5F2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1FE1586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2309DC2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p>
        </w:tc>
      </w:tr>
      <w:tr w:rsidR="009147BD" w:rsidRPr="009147BD" w14:paraId="368EC997" w14:textId="77777777" w:rsidTr="00E23F52">
        <w:tc>
          <w:tcPr>
            <w:tcW w:w="2100" w:type="pct"/>
            <w:shd w:val="clear" w:color="auto" w:fill="auto"/>
          </w:tcPr>
          <w:p w14:paraId="0A0D7FB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 xml:space="preserve">6.6. Nel caso di svolgimento della procedura per fasi successive, e comunque prima di concludere le negoziazioni, la stazione appaltante ha informato per iscritto tutti gli offerenti le cui offerte non sono state escluse delle modifiche alle specifiche tecniche o ad altri documenti di gara diversi da quelli che stabiliscono i requisiti minimi, concedendo ad </w:t>
            </w:r>
            <w:r w:rsidRPr="009147BD">
              <w:rPr>
                <w:rFonts w:ascii="Calibri" w:eastAsia="Calibri" w:hAnsi="Calibri"/>
                <w:sz w:val="22"/>
                <w:szCs w:val="22"/>
              </w:rPr>
              <w:lastRenderedPageBreak/>
              <w:t>essi un tempo sufficiente per modificare e ripresentare, ove opportuno, le offerte modificate?</w:t>
            </w:r>
          </w:p>
        </w:tc>
        <w:tc>
          <w:tcPr>
            <w:tcW w:w="699" w:type="pct"/>
            <w:shd w:val="clear" w:color="auto" w:fill="auto"/>
          </w:tcPr>
          <w:p w14:paraId="42E8A50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Art. 73, commi 7 e 8</w:t>
            </w:r>
          </w:p>
        </w:tc>
        <w:tc>
          <w:tcPr>
            <w:tcW w:w="417" w:type="pct"/>
            <w:shd w:val="clear" w:color="auto" w:fill="auto"/>
          </w:tcPr>
          <w:p w14:paraId="720F134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4, 5, 14, 15</w:t>
            </w:r>
          </w:p>
        </w:tc>
        <w:tc>
          <w:tcPr>
            <w:tcW w:w="1784" w:type="pct"/>
            <w:shd w:val="clear" w:color="auto" w:fill="auto"/>
          </w:tcPr>
          <w:p w14:paraId="47640EB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riduzione dei termini stabiliti dalle direttive è maggiore o uguale al 85% o il termine è uguale/inferiore a 5 giorni.</w:t>
            </w:r>
          </w:p>
          <w:p w14:paraId="6495870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riduzione dei termini stabiliti dalle direttive è maggiore o uguale al 50% (ma inferiore all'85%).</w:t>
            </w:r>
          </w:p>
          <w:p w14:paraId="5769FDB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10% se la riduzione dei termini stabiliti dalle direttive è maggiore o uguale al 30% (ma inferiore al 50%).</w:t>
            </w:r>
          </w:p>
          <w:p w14:paraId="183858F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tempo per gli operatori economici (potenziali offerenti/candidati) per ottenere la documentazione di gara è uguale o inferiore a 5 giorni.</w:t>
            </w:r>
          </w:p>
          <w:p w14:paraId="44B8ACC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5% se la riduzione dei termini stabiliti dalle direttive è inferiore al 30%.</w:t>
            </w:r>
          </w:p>
          <w:p w14:paraId="7BC933F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70DB9D9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p w14:paraId="3439844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1D95146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15%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7B3B8CA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25% nei due casi di cui sopra con aggiuntivo effetto discriminatorio (sulla base di ingiustificate preferenze nazionali/regionali /locali), costituiscono grave irregolarità</w:t>
            </w:r>
          </w:p>
        </w:tc>
      </w:tr>
      <w:tr w:rsidR="009147BD" w:rsidRPr="009147BD" w14:paraId="2BC3E9BA" w14:textId="77777777" w:rsidTr="00E23F52">
        <w:tc>
          <w:tcPr>
            <w:tcW w:w="2100" w:type="pct"/>
            <w:shd w:val="clear" w:color="auto" w:fill="auto"/>
          </w:tcPr>
          <w:p w14:paraId="1ED87C4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6.7. Nel corso delle negoziazioni, la stazione appaltante ha invitato a negoziare simultaneamente e per iscritto, attraverso le piattaforme di approvvigionamento digitale, tutti i partecipanti? Ha garantito la parità di trattamento, non ha fornito in maniera discriminatoria informazioni che possano avvantaggiare determinati partecipanti rispetto ad altri e non ha rivelato le soluzioni proposte o altre informazioni riservate comunicate da un candidato o da un offerente partecipante alle negoziazioni, salvo espresso consenso di quest'ultimo e in relazione alle sole informazioni specifiche espressamente indicate?</w:t>
            </w:r>
          </w:p>
        </w:tc>
        <w:tc>
          <w:tcPr>
            <w:tcW w:w="699" w:type="pct"/>
            <w:shd w:val="clear" w:color="auto" w:fill="auto"/>
          </w:tcPr>
          <w:p w14:paraId="7223674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Artt. 70, comma 7, e 89 </w:t>
            </w:r>
          </w:p>
        </w:tc>
        <w:tc>
          <w:tcPr>
            <w:tcW w:w="417" w:type="pct"/>
            <w:shd w:val="clear" w:color="auto" w:fill="auto"/>
          </w:tcPr>
          <w:p w14:paraId="533E32A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8</w:t>
            </w:r>
          </w:p>
        </w:tc>
        <w:tc>
          <w:tcPr>
            <w:tcW w:w="1784" w:type="pct"/>
            <w:shd w:val="clear" w:color="auto" w:fill="auto"/>
          </w:tcPr>
          <w:p w14:paraId="142A60D4" w14:textId="1B1BE0E6"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w:t>
            </w:r>
            <w:r w:rsidR="00437F32" w:rsidRPr="009147BD">
              <w:rPr>
                <w:rFonts w:ascii="Calibri" w:eastAsia="Calibri" w:hAnsi="Calibri"/>
                <w:b/>
                <w:sz w:val="22"/>
                <w:szCs w:val="22"/>
              </w:rPr>
              <w:t xml:space="preserve">% </w:t>
            </w:r>
            <w:r w:rsidR="00B92181">
              <w:rPr>
                <w:rFonts w:ascii="Calibri" w:eastAsia="Calibri" w:hAnsi="Calibri"/>
                <w:b/>
                <w:sz w:val="22"/>
                <w:szCs w:val="22"/>
              </w:rPr>
              <w:t>l</w:t>
            </w:r>
            <w:r w:rsidR="00437F32" w:rsidRPr="009147BD">
              <w:rPr>
                <w:rFonts w:ascii="Calibri" w:eastAsia="Calibri" w:hAnsi="Calibri"/>
                <w:b/>
                <w:sz w:val="22"/>
                <w:szCs w:val="22"/>
              </w:rPr>
              <w:t>e</w:t>
            </w:r>
            <w:r w:rsidRPr="009147BD">
              <w:rPr>
                <w:rFonts w:ascii="Calibri" w:eastAsia="Calibri" w:hAnsi="Calibri"/>
                <w:b/>
                <w:sz w:val="22"/>
                <w:szCs w:val="22"/>
              </w:rPr>
              <w:t xml:space="preserve"> procedure specifiche per l'approvvigionamento elettronico aggregato non sono state seguite, come stabilito nella direttiva applicabile con effetto deterrente per i potenziali offerenti</w:t>
            </w:r>
          </w:p>
          <w:p w14:paraId="38D159EA" w14:textId="416D6C32"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w:t>
            </w:r>
            <w:r w:rsidR="00437F32" w:rsidRPr="009147BD">
              <w:rPr>
                <w:rFonts w:ascii="Calibri" w:eastAsia="Calibri" w:hAnsi="Calibri"/>
                <w:b/>
                <w:sz w:val="22"/>
                <w:szCs w:val="22"/>
              </w:rPr>
              <w:t xml:space="preserve">% </w:t>
            </w:r>
            <w:r w:rsidR="00B92181">
              <w:rPr>
                <w:rFonts w:ascii="Calibri" w:eastAsia="Calibri" w:hAnsi="Calibri"/>
                <w:b/>
                <w:sz w:val="22"/>
                <w:szCs w:val="22"/>
              </w:rPr>
              <w:t>s</w:t>
            </w:r>
            <w:r w:rsidR="00437F32" w:rsidRPr="009147BD">
              <w:rPr>
                <w:rFonts w:ascii="Calibri" w:eastAsia="Calibri" w:hAnsi="Calibri"/>
                <w:b/>
                <w:sz w:val="22"/>
                <w:szCs w:val="22"/>
              </w:rPr>
              <w:t>e</w:t>
            </w:r>
            <w:r w:rsidRPr="009147BD">
              <w:rPr>
                <w:rFonts w:ascii="Calibri" w:eastAsia="Calibri" w:hAnsi="Calibri"/>
                <w:b/>
                <w:sz w:val="22"/>
                <w:szCs w:val="22"/>
              </w:rPr>
              <w:t xml:space="preserve"> la non conformità ha portato all'aggiudicazione di un contratto relativo ad un appalto diverso da quello che avrebbe dovuto essere assegnato, questo è considerata una grave irregolarità</w:t>
            </w:r>
          </w:p>
          <w:p w14:paraId="527348FD" w14:textId="77777777" w:rsidR="009147BD" w:rsidRPr="009147BD" w:rsidRDefault="009147BD" w:rsidP="00437F32">
            <w:pPr>
              <w:autoSpaceDE w:val="0"/>
              <w:autoSpaceDN w:val="0"/>
              <w:adjustRightInd w:val="0"/>
              <w:spacing w:after="0"/>
              <w:jc w:val="both"/>
              <w:rPr>
                <w:rFonts w:ascii="Arial" w:eastAsia="Calibri" w:hAnsi="Arial" w:cs="Arial"/>
                <w:b/>
                <w:color w:val="000000"/>
                <w:sz w:val="22"/>
                <w:szCs w:val="22"/>
              </w:rPr>
            </w:pPr>
          </w:p>
        </w:tc>
      </w:tr>
      <w:tr w:rsidR="009147BD" w:rsidRPr="009147BD" w14:paraId="3EB0D289" w14:textId="77777777" w:rsidTr="00E23F52">
        <w:tc>
          <w:tcPr>
            <w:tcW w:w="2100" w:type="pct"/>
            <w:shd w:val="clear" w:color="auto" w:fill="auto"/>
          </w:tcPr>
          <w:p w14:paraId="15EA59E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6.8. È stata correttamente svolta la verifica di ammissibilità dell’offerta?</w:t>
            </w:r>
          </w:p>
        </w:tc>
        <w:tc>
          <w:tcPr>
            <w:tcW w:w="699" w:type="pct"/>
            <w:shd w:val="clear" w:color="auto" w:fill="auto"/>
          </w:tcPr>
          <w:p w14:paraId="5A883B9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70, comma 4</w:t>
            </w:r>
          </w:p>
        </w:tc>
        <w:tc>
          <w:tcPr>
            <w:tcW w:w="417" w:type="pct"/>
            <w:shd w:val="clear" w:color="auto" w:fill="auto"/>
          </w:tcPr>
          <w:p w14:paraId="376260E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14, 15,16, 17</w:t>
            </w:r>
          </w:p>
        </w:tc>
        <w:tc>
          <w:tcPr>
            <w:tcW w:w="1784" w:type="pct"/>
            <w:shd w:val="clear" w:color="auto" w:fill="auto"/>
          </w:tcPr>
          <w:p w14:paraId="542B4F7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1C95274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2110C9D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1C1B873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671FCBA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25% la documentazione rilevante non è sufficiente a giustificare l'assegnazione del contratto, con conseguente mancanza di trasparenza.</w:t>
            </w:r>
          </w:p>
          <w:p w14:paraId="49D3E09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605BD96B" w14:textId="58BF556F"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w:t>
            </w:r>
            <w:r w:rsidR="00B92181">
              <w:rPr>
                <w:rFonts w:ascii="Calibri" w:eastAsia="Calibri" w:hAnsi="Calibri"/>
                <w:b/>
                <w:sz w:val="22"/>
                <w:szCs w:val="22"/>
              </w:rPr>
              <w:t>’</w:t>
            </w:r>
            <w:r w:rsidRPr="009147BD">
              <w:rPr>
                <w:rFonts w:ascii="Calibri" w:eastAsia="Calibri" w:hAnsi="Calibri"/>
                <w:b/>
                <w:sz w:val="22"/>
                <w:szCs w:val="22"/>
              </w:rPr>
              <w:t xml:space="preserve">aggiudicazione dell'appalto allo stesso offerente/candidato </w:t>
            </w:r>
          </w:p>
        </w:tc>
      </w:tr>
      <w:tr w:rsidR="009147BD" w:rsidRPr="009147BD" w14:paraId="78EB9050" w14:textId="77777777" w:rsidTr="00E23F52">
        <w:tc>
          <w:tcPr>
            <w:tcW w:w="2100" w:type="pct"/>
            <w:shd w:val="clear" w:color="auto" w:fill="auto"/>
          </w:tcPr>
          <w:p w14:paraId="2089A47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6.9. È stata correttamente svolta la verifica sulle eventuali offerte anormalmente basse?</w:t>
            </w:r>
          </w:p>
        </w:tc>
        <w:tc>
          <w:tcPr>
            <w:tcW w:w="699" w:type="pct"/>
            <w:shd w:val="clear" w:color="auto" w:fill="auto"/>
          </w:tcPr>
          <w:p w14:paraId="5B783DA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110</w:t>
            </w:r>
          </w:p>
        </w:tc>
        <w:tc>
          <w:tcPr>
            <w:tcW w:w="417" w:type="pct"/>
            <w:shd w:val="clear" w:color="auto" w:fill="auto"/>
          </w:tcPr>
          <w:p w14:paraId="2EE12AB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20</w:t>
            </w:r>
          </w:p>
        </w:tc>
        <w:tc>
          <w:tcPr>
            <w:tcW w:w="1784" w:type="pct"/>
            <w:shd w:val="clear" w:color="auto" w:fill="auto"/>
          </w:tcPr>
          <w:p w14:paraId="0F31B26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00954102" w14:textId="0C6A432A"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25% se le offerte che sembravano essere anormalmente basse rispetto ai lavori/forniture/servizi sono state respinte, ma l'amministrazione aggiudicatrice prima di respingerle non ha richiesto chiarimenti agli offerenti (ad esempio richiedendo dettagli degli elementi costitutivi dell'offerta, che considera rilevante), o in presenza </w:t>
            </w:r>
            <w:r w:rsidR="002C0895">
              <w:rPr>
                <w:rFonts w:ascii="Calibri" w:eastAsia="Calibri" w:hAnsi="Calibri"/>
                <w:b/>
                <w:sz w:val="22"/>
                <w:szCs w:val="22"/>
              </w:rPr>
              <w:t xml:space="preserve">di </w:t>
            </w:r>
            <w:r w:rsidRPr="009147BD">
              <w:rPr>
                <w:rFonts w:ascii="Calibri" w:eastAsia="Calibri" w:hAnsi="Calibri"/>
                <w:b/>
                <w:sz w:val="22"/>
                <w:szCs w:val="22"/>
              </w:rPr>
              <w:t>tali richieste, l'amministrazione aggiudicatrice non è in grado di dimostrare che abbia valutato tenendo conto delle risposte fornite dai concorrenti</w:t>
            </w:r>
          </w:p>
        </w:tc>
      </w:tr>
      <w:tr w:rsidR="009147BD" w:rsidRPr="009147BD" w14:paraId="0D0A25A4" w14:textId="77777777" w:rsidTr="00E23F52">
        <w:tc>
          <w:tcPr>
            <w:tcW w:w="2100" w:type="pct"/>
            <w:shd w:val="clear" w:color="auto" w:fill="auto"/>
          </w:tcPr>
          <w:p w14:paraId="000C3BD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6.10. È stata correttamente verificata l’insussistenza di cause di esclusione automatica e di cause di esclusione non automatica?</w:t>
            </w:r>
          </w:p>
        </w:tc>
        <w:tc>
          <w:tcPr>
            <w:tcW w:w="699" w:type="pct"/>
            <w:shd w:val="clear" w:color="auto" w:fill="auto"/>
          </w:tcPr>
          <w:p w14:paraId="705F450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94, 95, 97, 98</w:t>
            </w:r>
          </w:p>
        </w:tc>
        <w:tc>
          <w:tcPr>
            <w:tcW w:w="417" w:type="pct"/>
            <w:shd w:val="clear" w:color="auto" w:fill="auto"/>
          </w:tcPr>
          <w:p w14:paraId="11E8B6D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84" w:type="pct"/>
            <w:shd w:val="clear" w:color="auto" w:fill="auto"/>
          </w:tcPr>
          <w:p w14:paraId="27BA9FA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3D8AE1A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25% nel caso in cui i criteri di selezione (o specifiche tecniche) sono stati modificati durante la fase di selezione </w:t>
            </w:r>
            <w:r w:rsidRPr="009147BD">
              <w:rPr>
                <w:rFonts w:ascii="Calibri" w:eastAsia="Calibri" w:hAnsi="Calibri"/>
                <w:b/>
                <w:sz w:val="22"/>
                <w:szCs w:val="22"/>
              </w:rPr>
              <w:lastRenderedPageBreak/>
              <w:t>o sono stati erroneamente applicati durante la fase di selezione, con conseguente accettazione di offerte non idonee (o rigetto delle offerte che avrebbero dovuto essere accettate).</w:t>
            </w:r>
          </w:p>
          <w:p w14:paraId="669CD4CC" w14:textId="63738439"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B92181">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p>
          <w:p w14:paraId="66ABAD64" w14:textId="3CC29F64"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d'oneri non sono stati seguiti nel corso della</w:t>
            </w:r>
            <w:r w:rsidR="00B92181">
              <w:rPr>
                <w:rFonts w:ascii="Calibri" w:eastAsia="Calibri" w:hAnsi="Calibri"/>
                <w:b/>
                <w:sz w:val="22"/>
                <w:szCs w:val="22"/>
              </w:rPr>
              <w:t xml:space="preserve"> </w:t>
            </w:r>
            <w:r w:rsidRPr="009147BD">
              <w:rPr>
                <w:rFonts w:ascii="Calibri" w:eastAsia="Calibri" w:hAnsi="Calibri"/>
                <w:b/>
                <w:sz w:val="22"/>
                <w:szCs w:val="22"/>
              </w:rPr>
              <w:t>valutazione delle offerte, o sono stati utilizzati criteri di</w:t>
            </w:r>
            <w:r w:rsidR="00B92181">
              <w:rPr>
                <w:rFonts w:ascii="Calibri" w:eastAsia="Calibri" w:hAnsi="Calibri"/>
                <w:b/>
                <w:sz w:val="22"/>
                <w:szCs w:val="22"/>
              </w:rPr>
              <w:t xml:space="preserve"> </w:t>
            </w:r>
            <w:r w:rsidRPr="009147BD">
              <w:rPr>
                <w:rFonts w:ascii="Calibri" w:eastAsia="Calibri" w:hAnsi="Calibri"/>
                <w:b/>
                <w:sz w:val="22"/>
                <w:szCs w:val="22"/>
              </w:rPr>
              <w:t>aggiudicazione supplementari non pubblicati.</w:t>
            </w:r>
          </w:p>
          <w:p w14:paraId="6327D06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09741CE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46847C1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6399597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r w:rsidR="00D820B9">
              <w:rPr>
                <w:rFonts w:ascii="Calibri" w:eastAsia="Calibri" w:hAnsi="Calibri"/>
                <w:b/>
                <w:sz w:val="22"/>
                <w:szCs w:val="22"/>
              </w:rPr>
              <w:t>.</w:t>
            </w:r>
          </w:p>
        </w:tc>
      </w:tr>
      <w:tr w:rsidR="009147BD" w:rsidRPr="009147BD" w14:paraId="7C14CC03" w14:textId="77777777" w:rsidTr="00E23F52">
        <w:tc>
          <w:tcPr>
            <w:tcW w:w="2100" w:type="pct"/>
            <w:shd w:val="clear" w:color="auto" w:fill="auto"/>
          </w:tcPr>
          <w:p w14:paraId="5952BE4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6.11. È stato correttamente applicato, se del caso, il procedimento di esclusione?</w:t>
            </w:r>
          </w:p>
        </w:tc>
        <w:tc>
          <w:tcPr>
            <w:tcW w:w="699" w:type="pct"/>
            <w:shd w:val="clear" w:color="auto" w:fill="auto"/>
          </w:tcPr>
          <w:p w14:paraId="565A580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96</w:t>
            </w:r>
          </w:p>
        </w:tc>
        <w:tc>
          <w:tcPr>
            <w:tcW w:w="417" w:type="pct"/>
            <w:shd w:val="clear" w:color="auto" w:fill="auto"/>
          </w:tcPr>
          <w:p w14:paraId="62EFBAC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84" w:type="pct"/>
            <w:shd w:val="clear" w:color="auto" w:fill="auto"/>
          </w:tcPr>
          <w:p w14:paraId="21DDC4B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53D007C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25% nel caso in cui i criteri di selezione (o specifiche tecniche) sono stati modificati durante la fase di selezione </w:t>
            </w:r>
            <w:r w:rsidRPr="009147BD">
              <w:rPr>
                <w:rFonts w:ascii="Calibri" w:eastAsia="Calibri" w:hAnsi="Calibri"/>
                <w:b/>
                <w:sz w:val="22"/>
                <w:szCs w:val="22"/>
              </w:rPr>
              <w:lastRenderedPageBreak/>
              <w:t>o sono stati erroneamente applicati durante la fase di selezione, con conseguente accettazione di offerte non idonee (o rigetto delle offerte che avrebbero dovuto essere accettate).</w:t>
            </w:r>
          </w:p>
          <w:p w14:paraId="6EC6533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437F32">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p>
          <w:p w14:paraId="7B58D672" w14:textId="7C36072E"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d'oneri non sono stati seguiti nel corso della</w:t>
            </w:r>
            <w:r w:rsidR="00B92181">
              <w:rPr>
                <w:rFonts w:ascii="Calibri" w:eastAsia="Calibri" w:hAnsi="Calibri"/>
                <w:b/>
                <w:sz w:val="22"/>
                <w:szCs w:val="22"/>
              </w:rPr>
              <w:t xml:space="preserve"> </w:t>
            </w:r>
            <w:r w:rsidRPr="009147BD">
              <w:rPr>
                <w:rFonts w:ascii="Calibri" w:eastAsia="Calibri" w:hAnsi="Calibri"/>
                <w:b/>
                <w:sz w:val="22"/>
                <w:szCs w:val="22"/>
              </w:rPr>
              <w:t>valutazione delle offerte, o sono stati utilizzati criteri di</w:t>
            </w:r>
            <w:r w:rsidR="00B92181">
              <w:rPr>
                <w:rFonts w:ascii="Calibri" w:eastAsia="Calibri" w:hAnsi="Calibri"/>
                <w:b/>
                <w:sz w:val="22"/>
                <w:szCs w:val="22"/>
              </w:rPr>
              <w:t xml:space="preserve"> </w:t>
            </w:r>
            <w:r w:rsidRPr="009147BD">
              <w:rPr>
                <w:rFonts w:ascii="Calibri" w:eastAsia="Calibri" w:hAnsi="Calibri"/>
                <w:b/>
                <w:sz w:val="22"/>
                <w:szCs w:val="22"/>
              </w:rPr>
              <w:t>aggiudicazione supplementari non pubblicati.</w:t>
            </w:r>
          </w:p>
          <w:p w14:paraId="1A27CEF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043BEE2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0A2C949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6B4CCB0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p>
        </w:tc>
      </w:tr>
      <w:tr w:rsidR="009147BD" w:rsidRPr="009147BD" w14:paraId="0F2FD817" w14:textId="77777777" w:rsidTr="00E23F52">
        <w:tc>
          <w:tcPr>
            <w:tcW w:w="2100" w:type="pct"/>
            <w:shd w:val="clear" w:color="auto" w:fill="auto"/>
          </w:tcPr>
          <w:p w14:paraId="44E38999"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6.12. È stata operata la verifica sui requisiti di ordine generale?</w:t>
            </w:r>
          </w:p>
        </w:tc>
        <w:tc>
          <w:tcPr>
            <w:tcW w:w="699" w:type="pct"/>
            <w:shd w:val="clear" w:color="auto" w:fill="auto"/>
          </w:tcPr>
          <w:p w14:paraId="68228BD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99</w:t>
            </w:r>
          </w:p>
        </w:tc>
        <w:tc>
          <w:tcPr>
            <w:tcW w:w="417" w:type="pct"/>
            <w:shd w:val="clear" w:color="auto" w:fill="auto"/>
          </w:tcPr>
          <w:p w14:paraId="105ADDF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15</w:t>
            </w:r>
          </w:p>
        </w:tc>
        <w:tc>
          <w:tcPr>
            <w:tcW w:w="1784" w:type="pct"/>
            <w:shd w:val="clear" w:color="auto" w:fill="auto"/>
          </w:tcPr>
          <w:p w14:paraId="09013A8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assenza dei requisiti di ordine generale</w:t>
            </w:r>
          </w:p>
        </w:tc>
      </w:tr>
      <w:tr w:rsidR="009147BD" w:rsidRPr="009147BD" w14:paraId="34E505F7" w14:textId="77777777" w:rsidTr="00E23F52">
        <w:tc>
          <w:tcPr>
            <w:tcW w:w="2100" w:type="pct"/>
            <w:shd w:val="clear" w:color="auto" w:fill="auto"/>
          </w:tcPr>
          <w:p w14:paraId="3981ABE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6.13. È stata operata la verifica sui requisiti di ordine speciale?</w:t>
            </w:r>
          </w:p>
        </w:tc>
        <w:tc>
          <w:tcPr>
            <w:tcW w:w="699" w:type="pct"/>
            <w:shd w:val="clear" w:color="auto" w:fill="auto"/>
          </w:tcPr>
          <w:p w14:paraId="3EAD2DB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100</w:t>
            </w:r>
          </w:p>
        </w:tc>
        <w:tc>
          <w:tcPr>
            <w:tcW w:w="417" w:type="pct"/>
            <w:shd w:val="clear" w:color="auto" w:fill="auto"/>
          </w:tcPr>
          <w:p w14:paraId="14C07D8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15</w:t>
            </w:r>
          </w:p>
        </w:tc>
        <w:tc>
          <w:tcPr>
            <w:tcW w:w="1784" w:type="pct"/>
            <w:shd w:val="clear" w:color="auto" w:fill="auto"/>
          </w:tcPr>
          <w:p w14:paraId="379D9EE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assenza dei requisiti di ordine speciale</w:t>
            </w:r>
          </w:p>
        </w:tc>
      </w:tr>
      <w:tr w:rsidR="009147BD" w:rsidRPr="009147BD" w14:paraId="2270070F" w14:textId="77777777" w:rsidTr="00E23F52">
        <w:tc>
          <w:tcPr>
            <w:tcW w:w="2100" w:type="pct"/>
            <w:shd w:val="clear" w:color="auto" w:fill="auto"/>
          </w:tcPr>
          <w:p w14:paraId="5122A19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6.14. È stato correttamente attivato, se del caso, il soccorso istruttorio?</w:t>
            </w:r>
          </w:p>
        </w:tc>
        <w:tc>
          <w:tcPr>
            <w:tcW w:w="699" w:type="pct"/>
            <w:shd w:val="clear" w:color="auto" w:fill="auto"/>
          </w:tcPr>
          <w:p w14:paraId="389E9F1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101</w:t>
            </w:r>
          </w:p>
        </w:tc>
        <w:tc>
          <w:tcPr>
            <w:tcW w:w="417" w:type="pct"/>
            <w:shd w:val="clear" w:color="auto" w:fill="auto"/>
          </w:tcPr>
          <w:p w14:paraId="3849D86C" w14:textId="77777777" w:rsidR="009147BD" w:rsidRPr="009147BD" w:rsidRDefault="009147BD" w:rsidP="00437F32">
            <w:pPr>
              <w:spacing w:after="0"/>
              <w:jc w:val="both"/>
              <w:rPr>
                <w:rFonts w:ascii="Calibri" w:eastAsia="Calibri" w:hAnsi="Calibri"/>
                <w:b/>
                <w:sz w:val="22"/>
                <w:szCs w:val="22"/>
              </w:rPr>
            </w:pPr>
          </w:p>
        </w:tc>
        <w:tc>
          <w:tcPr>
            <w:tcW w:w="1784" w:type="pct"/>
            <w:shd w:val="clear" w:color="auto" w:fill="auto"/>
          </w:tcPr>
          <w:p w14:paraId="04008161" w14:textId="77777777" w:rsidR="009147BD" w:rsidRPr="009147BD" w:rsidRDefault="009147BD" w:rsidP="00437F32">
            <w:pPr>
              <w:spacing w:after="0"/>
              <w:jc w:val="both"/>
              <w:rPr>
                <w:rFonts w:ascii="Calibri" w:eastAsia="Calibri" w:hAnsi="Calibri"/>
                <w:b/>
                <w:sz w:val="22"/>
                <w:szCs w:val="22"/>
              </w:rPr>
            </w:pPr>
          </w:p>
        </w:tc>
      </w:tr>
      <w:tr w:rsidR="009147BD" w:rsidRPr="009147BD" w14:paraId="17F113B9" w14:textId="77777777" w:rsidTr="00E23F52">
        <w:tc>
          <w:tcPr>
            <w:tcW w:w="2100" w:type="pct"/>
            <w:shd w:val="clear" w:color="auto" w:fill="auto"/>
          </w:tcPr>
          <w:p w14:paraId="3ECB935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6.15. È stata verificata l’attendibilità degli eventuali impegni assunti dall’aggiudicatario nell’offerta?</w:t>
            </w:r>
          </w:p>
        </w:tc>
        <w:tc>
          <w:tcPr>
            <w:tcW w:w="699" w:type="pct"/>
            <w:shd w:val="clear" w:color="auto" w:fill="auto"/>
          </w:tcPr>
          <w:p w14:paraId="22E0D9C9"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102</w:t>
            </w:r>
          </w:p>
        </w:tc>
        <w:tc>
          <w:tcPr>
            <w:tcW w:w="417" w:type="pct"/>
            <w:shd w:val="clear" w:color="auto" w:fill="auto"/>
          </w:tcPr>
          <w:p w14:paraId="270FB1B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84" w:type="pct"/>
            <w:shd w:val="clear" w:color="auto" w:fill="auto"/>
          </w:tcPr>
          <w:p w14:paraId="20207339" w14:textId="158E6673"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tc>
      </w:tr>
      <w:tr w:rsidR="009147BD" w:rsidRPr="009147BD" w14:paraId="59C2B91B" w14:textId="77777777" w:rsidTr="00E23F52">
        <w:tc>
          <w:tcPr>
            <w:tcW w:w="2100" w:type="pct"/>
            <w:shd w:val="clear" w:color="auto" w:fill="auto"/>
          </w:tcPr>
          <w:p w14:paraId="168E54A9"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6.16. Le offerte sono accompagnate dalla garanzia provvisoria e questa è conforme a quanto prescritto?</w:t>
            </w:r>
          </w:p>
        </w:tc>
        <w:tc>
          <w:tcPr>
            <w:tcW w:w="699" w:type="pct"/>
            <w:shd w:val="clear" w:color="auto" w:fill="auto"/>
          </w:tcPr>
          <w:p w14:paraId="6D52909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106 e 117</w:t>
            </w:r>
          </w:p>
        </w:tc>
        <w:tc>
          <w:tcPr>
            <w:tcW w:w="417" w:type="pct"/>
            <w:shd w:val="clear" w:color="auto" w:fill="auto"/>
          </w:tcPr>
          <w:p w14:paraId="1380D4DC" w14:textId="77777777" w:rsidR="009147BD" w:rsidRPr="009147BD" w:rsidRDefault="009147BD" w:rsidP="00437F32">
            <w:pPr>
              <w:spacing w:after="0"/>
              <w:jc w:val="both"/>
              <w:rPr>
                <w:rFonts w:ascii="Calibri" w:eastAsia="Calibri" w:hAnsi="Calibri"/>
                <w:b/>
                <w:sz w:val="22"/>
                <w:szCs w:val="22"/>
              </w:rPr>
            </w:pPr>
          </w:p>
        </w:tc>
        <w:tc>
          <w:tcPr>
            <w:tcW w:w="1784" w:type="pct"/>
            <w:shd w:val="clear" w:color="auto" w:fill="auto"/>
          </w:tcPr>
          <w:p w14:paraId="5072A8CE" w14:textId="77777777" w:rsidR="009147BD" w:rsidRPr="009147BD" w:rsidRDefault="009147BD" w:rsidP="00437F32">
            <w:pPr>
              <w:spacing w:after="0"/>
              <w:jc w:val="both"/>
              <w:rPr>
                <w:rFonts w:ascii="Calibri" w:eastAsia="Calibri" w:hAnsi="Calibri"/>
                <w:b/>
                <w:sz w:val="22"/>
                <w:szCs w:val="22"/>
              </w:rPr>
            </w:pPr>
          </w:p>
        </w:tc>
      </w:tr>
      <w:tr w:rsidR="009147BD" w:rsidRPr="009147BD" w14:paraId="4E64FB9D" w14:textId="77777777" w:rsidTr="00E23F52">
        <w:tc>
          <w:tcPr>
            <w:tcW w:w="2100" w:type="pct"/>
            <w:shd w:val="clear" w:color="auto" w:fill="auto"/>
          </w:tcPr>
          <w:p w14:paraId="1E442B95"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6.17. Nel caso di avvalimento, è stato acquisito il relativo contratto e sono stati verificati i requisiti ed elementi prescritti?</w:t>
            </w:r>
          </w:p>
        </w:tc>
        <w:tc>
          <w:tcPr>
            <w:tcW w:w="699" w:type="pct"/>
            <w:shd w:val="clear" w:color="auto" w:fill="auto"/>
          </w:tcPr>
          <w:p w14:paraId="3848C6C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104</w:t>
            </w:r>
          </w:p>
        </w:tc>
        <w:tc>
          <w:tcPr>
            <w:tcW w:w="417" w:type="pct"/>
            <w:shd w:val="clear" w:color="auto" w:fill="auto"/>
          </w:tcPr>
          <w:p w14:paraId="5AFD828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15, 16</w:t>
            </w:r>
          </w:p>
        </w:tc>
        <w:tc>
          <w:tcPr>
            <w:tcW w:w="1784" w:type="pct"/>
            <w:shd w:val="clear" w:color="auto" w:fill="auto"/>
          </w:tcPr>
          <w:p w14:paraId="4A843EA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100% in caso di violazione che ha condotto all’aggiudicazione del contratto a un soggetto che non ne avrebbe avuto titolo. </w:t>
            </w:r>
          </w:p>
        </w:tc>
      </w:tr>
      <w:tr w:rsidR="009147BD" w:rsidRPr="009147BD" w14:paraId="52A8E90B" w14:textId="77777777" w:rsidTr="00E23F52">
        <w:tc>
          <w:tcPr>
            <w:tcW w:w="2100" w:type="pct"/>
            <w:shd w:val="clear" w:color="auto" w:fill="auto"/>
          </w:tcPr>
          <w:p w14:paraId="1315998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7. Commissione giudicatrice e seggio di gara</w:t>
            </w:r>
          </w:p>
          <w:p w14:paraId="3EB0255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7.1. Nel caso di aggiudicazione con il criterio dell’offerta economicamente più vantaggiosa, è stata costituita la commissione giudicatrice dopo la scadenza del termine di presentazione delle offerte?</w:t>
            </w:r>
          </w:p>
        </w:tc>
        <w:tc>
          <w:tcPr>
            <w:tcW w:w="699" w:type="pct"/>
            <w:shd w:val="clear" w:color="auto" w:fill="auto"/>
          </w:tcPr>
          <w:p w14:paraId="06963FA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93, commi 1-6</w:t>
            </w:r>
          </w:p>
        </w:tc>
        <w:tc>
          <w:tcPr>
            <w:tcW w:w="417" w:type="pct"/>
            <w:shd w:val="clear" w:color="auto" w:fill="auto"/>
          </w:tcPr>
          <w:p w14:paraId="4D14752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84" w:type="pct"/>
            <w:shd w:val="clear" w:color="auto" w:fill="auto"/>
          </w:tcPr>
          <w:p w14:paraId="24DE6B2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commissione non è stata costituita</w:t>
            </w:r>
          </w:p>
          <w:p w14:paraId="03C25E5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1B5781F3" w14:textId="77777777" w:rsidTr="00E23F52">
        <w:tc>
          <w:tcPr>
            <w:tcW w:w="2100" w:type="pct"/>
            <w:shd w:val="clear" w:color="auto" w:fill="auto"/>
          </w:tcPr>
          <w:p w14:paraId="35013DD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7.2. Il numero dei componenti, le modalità di composizione e i requisiti dei commissari sono conformi a quanto prescritto, anche per quanto riguarda l’assenza di cause d’incompatibilità e di situazioni di conflitto d’interessi?</w:t>
            </w:r>
          </w:p>
        </w:tc>
        <w:tc>
          <w:tcPr>
            <w:tcW w:w="699" w:type="pct"/>
            <w:shd w:val="clear" w:color="auto" w:fill="auto"/>
          </w:tcPr>
          <w:p w14:paraId="0BAF0C39"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93, commi 1-6</w:t>
            </w:r>
          </w:p>
        </w:tc>
        <w:tc>
          <w:tcPr>
            <w:tcW w:w="417" w:type="pct"/>
            <w:shd w:val="clear" w:color="auto" w:fill="auto"/>
          </w:tcPr>
          <w:p w14:paraId="55749E6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84" w:type="pct"/>
            <w:shd w:val="clear" w:color="auto" w:fill="auto"/>
          </w:tcPr>
          <w:p w14:paraId="75ECC78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la commissione è stata costituita con la nomina di soggetti in conflitto d’interessi o incompatibili e il concorrente che ne ha beneficiato ha conseguito il contratto</w:t>
            </w:r>
          </w:p>
          <w:p w14:paraId="17AE78A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31080067" w14:textId="77777777" w:rsidTr="00E23F52">
        <w:tc>
          <w:tcPr>
            <w:tcW w:w="2100" w:type="pct"/>
            <w:shd w:val="clear" w:color="auto" w:fill="auto"/>
          </w:tcPr>
          <w:p w14:paraId="0721149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7.3. Nel caso di aggiudicazione con il criterio del minor prezzo, è stato costituito il seggio di gara, eventualmente anche monocratico?</w:t>
            </w:r>
          </w:p>
        </w:tc>
        <w:tc>
          <w:tcPr>
            <w:tcW w:w="699" w:type="pct"/>
            <w:shd w:val="clear" w:color="auto" w:fill="auto"/>
          </w:tcPr>
          <w:p w14:paraId="1B20432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93, comma 7</w:t>
            </w:r>
          </w:p>
        </w:tc>
        <w:tc>
          <w:tcPr>
            <w:tcW w:w="417" w:type="pct"/>
            <w:shd w:val="clear" w:color="auto" w:fill="auto"/>
          </w:tcPr>
          <w:p w14:paraId="3FBD9FB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84" w:type="pct"/>
            <w:shd w:val="clear" w:color="auto" w:fill="auto"/>
          </w:tcPr>
          <w:p w14:paraId="68A3FF5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se il seggio non è stato costituito</w:t>
            </w:r>
          </w:p>
          <w:p w14:paraId="7686EB91"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19606D9D" w14:textId="77777777" w:rsidTr="00E23F52">
        <w:tc>
          <w:tcPr>
            <w:tcW w:w="2100" w:type="pct"/>
            <w:shd w:val="clear" w:color="auto" w:fill="auto"/>
          </w:tcPr>
          <w:p w14:paraId="1B044A75"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7.4. Il numero dei componenti, le modalità di composizione e i requisiti dei componenti del seggio di gara sono conformi a quanto prescritto, anche per quanto riguarda l’assenza di cause d’incompatibilità e di situazioni di conflitto d’interessi?</w:t>
            </w:r>
          </w:p>
        </w:tc>
        <w:tc>
          <w:tcPr>
            <w:tcW w:w="699" w:type="pct"/>
            <w:shd w:val="clear" w:color="auto" w:fill="auto"/>
          </w:tcPr>
          <w:p w14:paraId="0EA93895"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Art. 93, comma 7</w:t>
            </w:r>
          </w:p>
        </w:tc>
        <w:tc>
          <w:tcPr>
            <w:tcW w:w="417" w:type="pct"/>
            <w:shd w:val="clear" w:color="auto" w:fill="auto"/>
          </w:tcPr>
          <w:p w14:paraId="0CEC69F3"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16</w:t>
            </w:r>
          </w:p>
        </w:tc>
        <w:tc>
          <w:tcPr>
            <w:tcW w:w="1784" w:type="pct"/>
            <w:shd w:val="clear" w:color="auto" w:fill="auto"/>
          </w:tcPr>
          <w:p w14:paraId="64A93D22" w14:textId="77777777" w:rsidR="009147BD" w:rsidRPr="009147BD" w:rsidRDefault="009147BD" w:rsidP="00B92181">
            <w:pPr>
              <w:spacing w:after="0"/>
              <w:jc w:val="both"/>
              <w:rPr>
                <w:rFonts w:ascii="Calibri" w:eastAsia="Calibri" w:hAnsi="Calibri"/>
                <w:b/>
                <w:sz w:val="22"/>
                <w:szCs w:val="22"/>
              </w:rPr>
            </w:pPr>
            <w:r w:rsidRPr="009147BD">
              <w:rPr>
                <w:rFonts w:ascii="Calibri" w:eastAsia="Calibri" w:hAnsi="Calibri"/>
                <w:b/>
                <w:sz w:val="22"/>
                <w:szCs w:val="22"/>
              </w:rPr>
              <w:t xml:space="preserve">100% se la commissione è stata costituita con la nomina di soggetti in conflitto d’interessi o incompatibili e il concorrente che ne ha beneficiato ha conseguito il contratto </w:t>
            </w:r>
          </w:p>
          <w:p w14:paraId="4B9B217C"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lastRenderedPageBreak/>
              <w:t>25% se la documentazione rilevante non è sufficiente a giustificare l'assegnazione del contratto, con conseguente mancanza di trasparenza</w:t>
            </w:r>
          </w:p>
        </w:tc>
      </w:tr>
      <w:tr w:rsidR="009147BD" w:rsidRPr="009147BD" w14:paraId="3B0F7D21" w14:textId="77777777" w:rsidTr="00E23F52">
        <w:tc>
          <w:tcPr>
            <w:tcW w:w="2100" w:type="pct"/>
            <w:shd w:val="clear" w:color="auto" w:fill="auto"/>
          </w:tcPr>
          <w:p w14:paraId="2359D22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lastRenderedPageBreak/>
              <w:t>8. Criterio di aggiudicazione</w:t>
            </w:r>
          </w:p>
          <w:p w14:paraId="47E05C9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8.1. Nel caso di utilizzo del criterio del minor prezzo, sussistono i presupposti previsti?</w:t>
            </w:r>
          </w:p>
        </w:tc>
        <w:tc>
          <w:tcPr>
            <w:tcW w:w="699" w:type="pct"/>
            <w:shd w:val="clear" w:color="auto" w:fill="auto"/>
          </w:tcPr>
          <w:p w14:paraId="054CE3B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108</w:t>
            </w:r>
          </w:p>
          <w:p w14:paraId="71C8118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17" w:type="pct"/>
            <w:shd w:val="clear" w:color="auto" w:fill="auto"/>
          </w:tcPr>
          <w:p w14:paraId="23548D0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w:t>
            </w:r>
          </w:p>
        </w:tc>
        <w:tc>
          <w:tcPr>
            <w:tcW w:w="1784" w:type="pct"/>
            <w:shd w:val="clear" w:color="auto" w:fill="auto"/>
          </w:tcPr>
          <w:p w14:paraId="7DB2450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tc>
      </w:tr>
      <w:tr w:rsidR="009147BD" w:rsidRPr="009147BD" w14:paraId="365933D8" w14:textId="77777777" w:rsidTr="00E23F52">
        <w:tc>
          <w:tcPr>
            <w:tcW w:w="2100" w:type="pct"/>
            <w:shd w:val="clear" w:color="auto" w:fill="auto"/>
          </w:tcPr>
          <w:p w14:paraId="5C40356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8.2. Nel caso di utilizzo del criterio dell’offerta economicamente più vantaggiosa, i criteri sono conformi a quanto prescritto?</w:t>
            </w:r>
          </w:p>
        </w:tc>
        <w:tc>
          <w:tcPr>
            <w:tcW w:w="699" w:type="pct"/>
            <w:shd w:val="clear" w:color="auto" w:fill="auto"/>
          </w:tcPr>
          <w:p w14:paraId="264E79A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108</w:t>
            </w:r>
          </w:p>
          <w:p w14:paraId="2B9DDA7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17" w:type="pct"/>
            <w:shd w:val="clear" w:color="auto" w:fill="auto"/>
          </w:tcPr>
          <w:p w14:paraId="61D2655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w:t>
            </w:r>
          </w:p>
        </w:tc>
        <w:tc>
          <w:tcPr>
            <w:tcW w:w="1784" w:type="pct"/>
            <w:shd w:val="clear" w:color="auto" w:fill="auto"/>
          </w:tcPr>
          <w:p w14:paraId="5F8776B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6AE2A485"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13CE723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437F32">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p>
          <w:p w14:paraId="7E16CDE2" w14:textId="0CE882A3"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d'oneri non sono stati seguiti nel corso della</w:t>
            </w:r>
            <w:r w:rsidR="00B92181">
              <w:rPr>
                <w:rFonts w:ascii="Calibri" w:eastAsia="Calibri" w:hAnsi="Calibri"/>
                <w:b/>
                <w:sz w:val="22"/>
                <w:szCs w:val="22"/>
              </w:rPr>
              <w:t xml:space="preserve"> </w:t>
            </w:r>
            <w:r w:rsidRPr="009147BD">
              <w:rPr>
                <w:rFonts w:ascii="Calibri" w:eastAsia="Calibri" w:hAnsi="Calibri"/>
                <w:b/>
                <w:sz w:val="22"/>
                <w:szCs w:val="22"/>
              </w:rPr>
              <w:t>valutazione delle offerte, o sono stati utilizzati criteri di</w:t>
            </w:r>
            <w:r w:rsidR="00B92181">
              <w:rPr>
                <w:rFonts w:ascii="Calibri" w:eastAsia="Calibri" w:hAnsi="Calibri"/>
                <w:b/>
                <w:sz w:val="22"/>
                <w:szCs w:val="22"/>
              </w:rPr>
              <w:t xml:space="preserve"> </w:t>
            </w:r>
            <w:r w:rsidRPr="009147BD">
              <w:rPr>
                <w:rFonts w:ascii="Calibri" w:eastAsia="Calibri" w:hAnsi="Calibri"/>
                <w:b/>
                <w:sz w:val="22"/>
                <w:szCs w:val="22"/>
              </w:rPr>
              <w:t>aggiudicazione supplementari non pubblicati.</w:t>
            </w:r>
          </w:p>
          <w:p w14:paraId="4BE54A1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tc>
      </w:tr>
      <w:tr w:rsidR="009147BD" w:rsidRPr="009147BD" w14:paraId="2581221C" w14:textId="77777777" w:rsidTr="00E23F52">
        <w:tc>
          <w:tcPr>
            <w:tcW w:w="2100" w:type="pct"/>
            <w:shd w:val="clear" w:color="auto" w:fill="auto"/>
          </w:tcPr>
          <w:p w14:paraId="1726C23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 Aggiudicazione e contratto</w:t>
            </w:r>
          </w:p>
          <w:p w14:paraId="44F62654"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9.1. È presente la proposta di aggiudicazione e sono stati correttamente applicati i criteri e requisiti di </w:t>
            </w:r>
            <w:r w:rsidR="00D820B9" w:rsidRPr="009147BD">
              <w:rPr>
                <w:rFonts w:ascii="Calibri" w:eastAsia="Calibri" w:hAnsi="Calibri"/>
                <w:sz w:val="22"/>
                <w:szCs w:val="22"/>
              </w:rPr>
              <w:t>aggiudicazione?</w:t>
            </w:r>
            <w:r w:rsidRPr="009147BD">
              <w:rPr>
                <w:rFonts w:ascii="Calibri" w:eastAsia="Calibri" w:hAnsi="Calibri"/>
                <w:sz w:val="22"/>
                <w:szCs w:val="22"/>
              </w:rPr>
              <w:t xml:space="preserve"> </w:t>
            </w:r>
          </w:p>
        </w:tc>
        <w:tc>
          <w:tcPr>
            <w:tcW w:w="699" w:type="pct"/>
            <w:shd w:val="clear" w:color="auto" w:fill="auto"/>
          </w:tcPr>
          <w:p w14:paraId="322936A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17, comma 5</w:t>
            </w:r>
          </w:p>
        </w:tc>
        <w:tc>
          <w:tcPr>
            <w:tcW w:w="417" w:type="pct"/>
            <w:shd w:val="clear" w:color="auto" w:fill="auto"/>
          </w:tcPr>
          <w:p w14:paraId="7221E80C"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14, 15, 16</w:t>
            </w:r>
          </w:p>
        </w:tc>
        <w:tc>
          <w:tcPr>
            <w:tcW w:w="1784" w:type="pct"/>
            <w:shd w:val="clear" w:color="auto" w:fill="auto"/>
          </w:tcPr>
          <w:p w14:paraId="19D0169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5EFF46A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25% nel caso in cui i criteri di selezione (o specifiche tecniche) sono stati modificati durante la fase di selezione o sono stati erroneamente applicati durante la fase di selezione, con conseguente accettazione di offerte non </w:t>
            </w:r>
            <w:r w:rsidRPr="009147BD">
              <w:rPr>
                <w:rFonts w:ascii="Calibri" w:eastAsia="Calibri" w:hAnsi="Calibri"/>
                <w:b/>
                <w:sz w:val="22"/>
                <w:szCs w:val="22"/>
              </w:rPr>
              <w:lastRenderedPageBreak/>
              <w:t>idonee (o rigetto delle offerte che avrebbero dovuto essere accettate).</w:t>
            </w:r>
          </w:p>
          <w:p w14:paraId="0245ECB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437F32">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p>
          <w:p w14:paraId="4C039288" w14:textId="038D8E0D"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d'oneri non sono stati seguiti nel corso della</w:t>
            </w:r>
            <w:r w:rsidR="00B92181">
              <w:rPr>
                <w:rFonts w:ascii="Calibri" w:eastAsia="Calibri" w:hAnsi="Calibri"/>
                <w:b/>
                <w:sz w:val="22"/>
                <w:szCs w:val="22"/>
              </w:rPr>
              <w:t xml:space="preserve"> </w:t>
            </w:r>
            <w:r w:rsidRPr="009147BD">
              <w:rPr>
                <w:rFonts w:ascii="Calibri" w:eastAsia="Calibri" w:hAnsi="Calibri"/>
                <w:b/>
                <w:sz w:val="22"/>
                <w:szCs w:val="22"/>
              </w:rPr>
              <w:t>valutazione delle offerte, o sono stati utilizzati criteri di</w:t>
            </w:r>
            <w:r w:rsidR="00B92181">
              <w:rPr>
                <w:rFonts w:ascii="Calibri" w:eastAsia="Calibri" w:hAnsi="Calibri"/>
                <w:b/>
                <w:sz w:val="22"/>
                <w:szCs w:val="22"/>
              </w:rPr>
              <w:t xml:space="preserve"> </w:t>
            </w:r>
            <w:r w:rsidRPr="009147BD">
              <w:rPr>
                <w:rFonts w:ascii="Calibri" w:eastAsia="Calibri" w:hAnsi="Calibri"/>
                <w:b/>
                <w:sz w:val="22"/>
                <w:szCs w:val="22"/>
              </w:rPr>
              <w:t>aggiudicazione supplementari non pubblicati.</w:t>
            </w:r>
          </w:p>
          <w:p w14:paraId="40194CB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4A4DCB68" w14:textId="301DCA8F"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tc>
      </w:tr>
      <w:tr w:rsidR="009147BD" w:rsidRPr="009147BD" w14:paraId="488D3CD4" w14:textId="77777777" w:rsidTr="00E23F52">
        <w:tc>
          <w:tcPr>
            <w:tcW w:w="2100" w:type="pct"/>
            <w:shd w:val="clear" w:color="auto" w:fill="auto"/>
          </w:tcPr>
          <w:p w14:paraId="6606510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 xml:space="preserve">9.2. Il provvedimento di aggiudicazione è stato regolarmente comunicato? </w:t>
            </w:r>
          </w:p>
        </w:tc>
        <w:tc>
          <w:tcPr>
            <w:tcW w:w="699" w:type="pct"/>
            <w:shd w:val="clear" w:color="auto" w:fill="auto"/>
          </w:tcPr>
          <w:p w14:paraId="1B5F76F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18</w:t>
            </w:r>
          </w:p>
        </w:tc>
        <w:tc>
          <w:tcPr>
            <w:tcW w:w="417" w:type="pct"/>
            <w:shd w:val="clear" w:color="auto" w:fill="auto"/>
          </w:tcPr>
          <w:p w14:paraId="38640AD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84" w:type="pct"/>
            <w:shd w:val="clear" w:color="auto" w:fill="auto"/>
          </w:tcPr>
          <w:p w14:paraId="7100D8E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05F6F22E" w14:textId="77777777" w:rsidTr="00E23F52">
        <w:tc>
          <w:tcPr>
            <w:tcW w:w="2100" w:type="pct"/>
            <w:shd w:val="clear" w:color="auto" w:fill="auto"/>
          </w:tcPr>
          <w:p w14:paraId="6D636C0D"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9.3. Il contratto è stato stipulato decorsi i termini dilatori prescritti o sussiste una causa legittima di deroga?</w:t>
            </w:r>
          </w:p>
        </w:tc>
        <w:tc>
          <w:tcPr>
            <w:tcW w:w="699" w:type="pct"/>
            <w:shd w:val="clear" w:color="auto" w:fill="auto"/>
          </w:tcPr>
          <w:p w14:paraId="1A35232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18, commi 3 e 4</w:t>
            </w:r>
          </w:p>
        </w:tc>
        <w:tc>
          <w:tcPr>
            <w:tcW w:w="417" w:type="pct"/>
            <w:shd w:val="clear" w:color="auto" w:fill="auto"/>
          </w:tcPr>
          <w:p w14:paraId="0392C03A" w14:textId="77777777" w:rsidR="009147BD" w:rsidRPr="009147BD" w:rsidRDefault="009147BD" w:rsidP="00437F32">
            <w:pPr>
              <w:spacing w:after="0"/>
              <w:jc w:val="both"/>
              <w:rPr>
                <w:rFonts w:ascii="Calibri" w:eastAsia="Calibri" w:hAnsi="Calibri"/>
                <w:b/>
                <w:sz w:val="22"/>
                <w:szCs w:val="22"/>
              </w:rPr>
            </w:pPr>
          </w:p>
        </w:tc>
        <w:tc>
          <w:tcPr>
            <w:tcW w:w="1784" w:type="pct"/>
            <w:shd w:val="clear" w:color="auto" w:fill="auto"/>
          </w:tcPr>
          <w:p w14:paraId="2FE52CDD" w14:textId="77777777" w:rsidR="009147BD" w:rsidRPr="009147BD" w:rsidRDefault="009147BD" w:rsidP="00437F32">
            <w:pPr>
              <w:spacing w:after="0"/>
              <w:jc w:val="both"/>
              <w:rPr>
                <w:rFonts w:ascii="Calibri" w:eastAsia="Calibri" w:hAnsi="Calibri"/>
                <w:b/>
                <w:sz w:val="22"/>
                <w:szCs w:val="22"/>
              </w:rPr>
            </w:pPr>
          </w:p>
        </w:tc>
      </w:tr>
      <w:tr w:rsidR="009147BD" w:rsidRPr="009147BD" w14:paraId="5FE714F4" w14:textId="77777777" w:rsidTr="00E23F52">
        <w:tc>
          <w:tcPr>
            <w:tcW w:w="2100" w:type="pct"/>
            <w:shd w:val="clear" w:color="auto" w:fill="auto"/>
          </w:tcPr>
          <w:p w14:paraId="6DB584A8"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9.4. Il contratto è stato stipulato nelle forme, con i contenuti e nei tempi prescritti?</w:t>
            </w:r>
          </w:p>
        </w:tc>
        <w:tc>
          <w:tcPr>
            <w:tcW w:w="699" w:type="pct"/>
            <w:shd w:val="clear" w:color="auto" w:fill="auto"/>
          </w:tcPr>
          <w:p w14:paraId="67AF18D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18</w:t>
            </w:r>
          </w:p>
        </w:tc>
        <w:tc>
          <w:tcPr>
            <w:tcW w:w="417" w:type="pct"/>
            <w:shd w:val="clear" w:color="auto" w:fill="auto"/>
          </w:tcPr>
          <w:p w14:paraId="4358DB07"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84" w:type="pct"/>
            <w:shd w:val="clear" w:color="auto" w:fill="auto"/>
          </w:tcPr>
          <w:p w14:paraId="42D77D1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69249F86" w14:textId="77777777" w:rsidTr="00E23F52">
        <w:tc>
          <w:tcPr>
            <w:tcW w:w="2100" w:type="pct"/>
            <w:shd w:val="clear" w:color="auto" w:fill="auto"/>
          </w:tcPr>
          <w:p w14:paraId="3F1BAB8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Adempimenti finali e termine di durata complessiva</w:t>
            </w:r>
          </w:p>
          <w:p w14:paraId="23915B6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10.1. È stato correttamente pubblicato l’avviso di aggiudicazione dell’appalto?</w:t>
            </w:r>
          </w:p>
        </w:tc>
        <w:tc>
          <w:tcPr>
            <w:tcW w:w="699" w:type="pct"/>
            <w:shd w:val="clear" w:color="auto" w:fill="auto"/>
          </w:tcPr>
          <w:p w14:paraId="1A6C38B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84, 85 e 111</w:t>
            </w:r>
          </w:p>
        </w:tc>
        <w:tc>
          <w:tcPr>
            <w:tcW w:w="417" w:type="pct"/>
            <w:shd w:val="clear" w:color="auto" w:fill="auto"/>
          </w:tcPr>
          <w:p w14:paraId="44C8841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84" w:type="pct"/>
            <w:shd w:val="clear" w:color="auto" w:fill="auto"/>
          </w:tcPr>
          <w:p w14:paraId="5B806EB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12D20D0D" w14:textId="77777777" w:rsidTr="00E23F52">
        <w:tc>
          <w:tcPr>
            <w:tcW w:w="2100" w:type="pct"/>
            <w:shd w:val="clear" w:color="auto" w:fill="auto"/>
          </w:tcPr>
          <w:p w14:paraId="3D08BC3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10.2. È stata predisposta la relazione unica sulla procedura di aggiudicazione degli appalti, a conclusione della procedura?</w:t>
            </w:r>
          </w:p>
        </w:tc>
        <w:tc>
          <w:tcPr>
            <w:tcW w:w="699" w:type="pct"/>
            <w:shd w:val="clear" w:color="auto" w:fill="auto"/>
          </w:tcPr>
          <w:p w14:paraId="132A1A7F"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112</w:t>
            </w:r>
          </w:p>
        </w:tc>
        <w:tc>
          <w:tcPr>
            <w:tcW w:w="417" w:type="pct"/>
            <w:shd w:val="clear" w:color="auto" w:fill="auto"/>
          </w:tcPr>
          <w:p w14:paraId="514745A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16</w:t>
            </w:r>
          </w:p>
        </w:tc>
        <w:tc>
          <w:tcPr>
            <w:tcW w:w="1784" w:type="pct"/>
            <w:shd w:val="clear" w:color="auto" w:fill="auto"/>
          </w:tcPr>
          <w:p w14:paraId="3648683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3ABBA234" w14:textId="77777777" w:rsidTr="00E23F52">
        <w:tc>
          <w:tcPr>
            <w:tcW w:w="2100" w:type="pct"/>
            <w:shd w:val="clear" w:color="auto" w:fill="auto"/>
          </w:tcPr>
          <w:p w14:paraId="1F4B58C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10.3. La durata complessiva della procedura è conforme al termine massimo prescritto? </w:t>
            </w:r>
          </w:p>
          <w:p w14:paraId="2898C45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(7 mesi nel caso di impiego del criterio dell’offerta economicamente più vantaggiosa, 4 mesi in caso di impiego del criterio del minor prezzo, salva proroga per verifica offerta anomala o su determinazione motivata del RUP)</w:t>
            </w:r>
          </w:p>
        </w:tc>
        <w:tc>
          <w:tcPr>
            <w:tcW w:w="699" w:type="pct"/>
            <w:shd w:val="clear" w:color="auto" w:fill="auto"/>
          </w:tcPr>
          <w:p w14:paraId="146BFE29"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Art. 17, comma 3</w:t>
            </w:r>
          </w:p>
          <w:p w14:paraId="0E02329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I.3</w:t>
            </w:r>
          </w:p>
        </w:tc>
        <w:tc>
          <w:tcPr>
            <w:tcW w:w="417" w:type="pct"/>
            <w:shd w:val="clear" w:color="auto" w:fill="auto"/>
          </w:tcPr>
          <w:p w14:paraId="055C1145" w14:textId="77777777" w:rsidR="009147BD" w:rsidRPr="009147BD" w:rsidRDefault="009147BD" w:rsidP="00437F32">
            <w:pPr>
              <w:spacing w:after="0"/>
              <w:jc w:val="both"/>
              <w:rPr>
                <w:rFonts w:ascii="Calibri" w:eastAsia="Calibri" w:hAnsi="Calibri"/>
                <w:b/>
                <w:sz w:val="22"/>
                <w:szCs w:val="22"/>
              </w:rPr>
            </w:pPr>
          </w:p>
        </w:tc>
        <w:tc>
          <w:tcPr>
            <w:tcW w:w="1784" w:type="pct"/>
            <w:shd w:val="clear" w:color="auto" w:fill="auto"/>
          </w:tcPr>
          <w:p w14:paraId="380F36F2" w14:textId="77777777" w:rsidR="009147BD" w:rsidRPr="009147BD" w:rsidRDefault="009147BD" w:rsidP="00437F32">
            <w:pPr>
              <w:spacing w:after="0"/>
              <w:jc w:val="both"/>
              <w:rPr>
                <w:rFonts w:ascii="Calibri" w:eastAsia="Calibri" w:hAnsi="Calibri"/>
                <w:b/>
                <w:sz w:val="22"/>
                <w:szCs w:val="22"/>
              </w:rPr>
            </w:pPr>
          </w:p>
        </w:tc>
      </w:tr>
      <w:tr w:rsidR="009147BD" w:rsidRPr="009147BD" w14:paraId="6A65C5FE" w14:textId="77777777" w:rsidTr="00E23F52">
        <w:tc>
          <w:tcPr>
            <w:tcW w:w="2100" w:type="pct"/>
            <w:shd w:val="clear" w:color="auto" w:fill="auto"/>
          </w:tcPr>
          <w:p w14:paraId="4B4A78E3"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11. Tracciabilità</w:t>
            </w:r>
          </w:p>
          <w:p w14:paraId="0DF2D93B" w14:textId="1CAA966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11.1. È verificato il rispetto della normativa sulla tracciabilità (presenza CIG su documentazione di gara, contratto e strumenti di pagamento, conti correnti dedicati)?</w:t>
            </w:r>
          </w:p>
        </w:tc>
        <w:tc>
          <w:tcPr>
            <w:tcW w:w="699" w:type="pct"/>
            <w:shd w:val="clear" w:color="auto" w:fill="auto"/>
          </w:tcPr>
          <w:p w14:paraId="38845D71"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3 l. 136/2010</w:t>
            </w:r>
          </w:p>
        </w:tc>
        <w:tc>
          <w:tcPr>
            <w:tcW w:w="417" w:type="pct"/>
            <w:shd w:val="clear" w:color="auto" w:fill="auto"/>
          </w:tcPr>
          <w:p w14:paraId="49017A96" w14:textId="77777777" w:rsidR="009147BD" w:rsidRPr="009147BD" w:rsidRDefault="009147BD" w:rsidP="00437F32">
            <w:pPr>
              <w:spacing w:after="0"/>
              <w:jc w:val="both"/>
              <w:rPr>
                <w:rFonts w:ascii="Calibri" w:eastAsia="Calibri" w:hAnsi="Calibri"/>
                <w:b/>
                <w:sz w:val="22"/>
                <w:szCs w:val="22"/>
              </w:rPr>
            </w:pPr>
          </w:p>
        </w:tc>
        <w:tc>
          <w:tcPr>
            <w:tcW w:w="1784" w:type="pct"/>
            <w:shd w:val="clear" w:color="auto" w:fill="auto"/>
          </w:tcPr>
          <w:p w14:paraId="58C8B1B8"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della spesa relativa agli strumenti di pagamento privi di tracciabilità</w:t>
            </w:r>
          </w:p>
          <w:p w14:paraId="2656C8E5" w14:textId="77777777" w:rsidR="009147BD" w:rsidRPr="009147BD" w:rsidRDefault="009147BD" w:rsidP="00437F32">
            <w:pPr>
              <w:spacing w:after="0"/>
              <w:jc w:val="both"/>
              <w:rPr>
                <w:rFonts w:ascii="Calibri" w:eastAsia="Calibri" w:hAnsi="Calibri"/>
                <w:b/>
                <w:sz w:val="22"/>
                <w:szCs w:val="22"/>
              </w:rPr>
            </w:pPr>
          </w:p>
        </w:tc>
      </w:tr>
      <w:tr w:rsidR="009147BD" w:rsidRPr="009147BD" w14:paraId="08C70BA3" w14:textId="77777777" w:rsidTr="00E23F52">
        <w:tc>
          <w:tcPr>
            <w:tcW w:w="2100" w:type="pct"/>
            <w:shd w:val="clear" w:color="auto" w:fill="auto"/>
          </w:tcPr>
          <w:p w14:paraId="5D69821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12. Regole tecniche</w:t>
            </w:r>
          </w:p>
          <w:p w14:paraId="33B02D2E"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sz w:val="22"/>
                <w:szCs w:val="22"/>
              </w:rPr>
              <w:t>12.1. Il gestore, il titolare e la piattaforma eventualmente utilizzati sono conformi alle regole tecniche prescritte?</w:t>
            </w:r>
          </w:p>
        </w:tc>
        <w:tc>
          <w:tcPr>
            <w:tcW w:w="699" w:type="pct"/>
            <w:shd w:val="clear" w:color="auto" w:fill="auto"/>
          </w:tcPr>
          <w:p w14:paraId="08C2177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26, commi 1 e 2</w:t>
            </w:r>
          </w:p>
          <w:p w14:paraId="6688B9B0" w14:textId="6B0783C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Provvedimento AGID 137/2023 (Requisiti tecnici e modalità di certificazione delle Piattaforme di approvvigionamento digitale)</w:t>
            </w:r>
          </w:p>
        </w:tc>
        <w:tc>
          <w:tcPr>
            <w:tcW w:w="417" w:type="pct"/>
            <w:shd w:val="clear" w:color="auto" w:fill="auto"/>
          </w:tcPr>
          <w:p w14:paraId="26488927" w14:textId="77777777" w:rsidR="009147BD" w:rsidRPr="009147BD" w:rsidRDefault="009147BD" w:rsidP="00437F32">
            <w:pPr>
              <w:spacing w:after="0"/>
              <w:jc w:val="both"/>
              <w:rPr>
                <w:rFonts w:ascii="Calibri" w:eastAsia="Calibri" w:hAnsi="Calibri"/>
                <w:b/>
                <w:sz w:val="22"/>
                <w:szCs w:val="22"/>
              </w:rPr>
            </w:pPr>
          </w:p>
        </w:tc>
        <w:tc>
          <w:tcPr>
            <w:tcW w:w="1784" w:type="pct"/>
            <w:shd w:val="clear" w:color="auto" w:fill="auto"/>
          </w:tcPr>
          <w:p w14:paraId="47C26C71" w14:textId="77777777" w:rsidR="009147BD" w:rsidRPr="009147BD" w:rsidRDefault="009147BD" w:rsidP="00437F32">
            <w:pPr>
              <w:spacing w:after="0"/>
              <w:jc w:val="both"/>
              <w:rPr>
                <w:rFonts w:ascii="Calibri" w:eastAsia="Calibri" w:hAnsi="Calibri"/>
                <w:b/>
                <w:sz w:val="22"/>
                <w:szCs w:val="22"/>
              </w:rPr>
            </w:pPr>
          </w:p>
        </w:tc>
      </w:tr>
    </w:tbl>
    <w:p w14:paraId="571624DC" w14:textId="77777777" w:rsidR="009147BD" w:rsidRPr="009147BD" w:rsidRDefault="009147BD" w:rsidP="009147BD">
      <w:pPr>
        <w:spacing w:line="276" w:lineRule="auto"/>
        <w:rPr>
          <w:rFonts w:ascii="Calibri" w:eastAsia="Calibri" w:hAnsi="Calibri"/>
          <w:sz w:val="22"/>
          <w:szCs w:val="22"/>
        </w:rPr>
      </w:pPr>
    </w:p>
    <w:p w14:paraId="0790F20E" w14:textId="77777777" w:rsidR="009147BD" w:rsidRDefault="009147BD" w:rsidP="00CE6FCF">
      <w:pPr>
        <w:rPr>
          <w:sz w:val="22"/>
          <w:szCs w:val="22"/>
        </w:rPr>
      </w:pPr>
    </w:p>
    <w:p w14:paraId="5EA2A64D" w14:textId="77777777" w:rsidR="009147BD" w:rsidRDefault="009147BD" w:rsidP="00CE6FCF">
      <w:pPr>
        <w:rPr>
          <w:sz w:val="22"/>
          <w:szCs w:val="22"/>
        </w:rPr>
      </w:pPr>
      <w:r w:rsidRPr="009147BD">
        <w:rPr>
          <w:sz w:val="22"/>
          <w:szCs w:val="22"/>
        </w:rPr>
        <w:br w:type="page"/>
      </w:r>
    </w:p>
    <w:p w14:paraId="20D2C00D" w14:textId="77777777" w:rsidR="009147BD" w:rsidRPr="009147BD" w:rsidRDefault="009147BD" w:rsidP="009147BD">
      <w:pPr>
        <w:rPr>
          <w:sz w:val="22"/>
          <w:szCs w:val="22"/>
        </w:rPr>
      </w:pPr>
    </w:p>
    <w:p w14:paraId="6244FACA" w14:textId="77777777" w:rsidR="009147BD" w:rsidRDefault="009147BD" w:rsidP="009147BD">
      <w:pPr>
        <w:rPr>
          <w:sz w:val="22"/>
          <w:szCs w:val="22"/>
        </w:rPr>
      </w:pPr>
    </w:p>
    <w:p w14:paraId="0F868D09" w14:textId="77777777" w:rsidR="004264B5" w:rsidRDefault="004264B5" w:rsidP="009147BD">
      <w:pPr>
        <w:rPr>
          <w:sz w:val="22"/>
          <w:szCs w:val="22"/>
        </w:rPr>
      </w:pPr>
    </w:p>
    <w:p w14:paraId="6CF0CD06" w14:textId="77777777" w:rsidR="004264B5" w:rsidRDefault="004264B5" w:rsidP="009147BD">
      <w:pPr>
        <w:rPr>
          <w:sz w:val="22"/>
          <w:szCs w:val="22"/>
        </w:rPr>
      </w:pPr>
    </w:p>
    <w:p w14:paraId="2958601A" w14:textId="77777777" w:rsidR="00A247DC" w:rsidRDefault="00A247DC" w:rsidP="009147BD">
      <w:pPr>
        <w:rPr>
          <w:sz w:val="22"/>
          <w:szCs w:val="22"/>
        </w:rPr>
      </w:pPr>
    </w:p>
    <w:p w14:paraId="73B18A20" w14:textId="77777777" w:rsidR="00A247DC" w:rsidRPr="009147BD" w:rsidRDefault="00A247DC" w:rsidP="009147BD">
      <w:pPr>
        <w:rPr>
          <w:sz w:val="22"/>
          <w:szCs w:val="22"/>
        </w:rPr>
      </w:pPr>
    </w:p>
    <w:p w14:paraId="0B5602E9" w14:textId="77777777" w:rsidR="009147BD" w:rsidRPr="009147BD" w:rsidRDefault="009147BD" w:rsidP="009147BD">
      <w:pPr>
        <w:rPr>
          <w:sz w:val="22"/>
          <w:szCs w:val="22"/>
        </w:rPr>
      </w:pPr>
    </w:p>
    <w:p w14:paraId="7DBA4ADB" w14:textId="77777777" w:rsidR="009147BD" w:rsidRPr="009147BD" w:rsidRDefault="009147BD" w:rsidP="009147BD">
      <w:pPr>
        <w:rPr>
          <w:sz w:val="22"/>
          <w:szCs w:val="22"/>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9"/>
      </w:tblGrid>
      <w:tr w:rsidR="009147BD" w:rsidRPr="00AB71AC" w14:paraId="1B1B83D6" w14:textId="77777777" w:rsidTr="00437F32">
        <w:trPr>
          <w:trHeight w:val="412"/>
        </w:trPr>
        <w:tc>
          <w:tcPr>
            <w:tcW w:w="15559" w:type="dxa"/>
            <w:shd w:val="clear" w:color="auto" w:fill="auto"/>
          </w:tcPr>
          <w:p w14:paraId="6ED6A5D2" w14:textId="77777777" w:rsidR="00437F32" w:rsidRPr="00437F32" w:rsidRDefault="00437F32" w:rsidP="00437F32">
            <w:pPr>
              <w:spacing w:after="0"/>
              <w:jc w:val="center"/>
              <w:rPr>
                <w:rFonts w:ascii="Arial" w:hAnsi="Arial" w:cs="Tahoma"/>
                <w:b/>
                <w:bCs/>
                <w:sz w:val="20"/>
              </w:rPr>
            </w:pPr>
            <w:r w:rsidRPr="00437F32">
              <w:rPr>
                <w:rFonts w:ascii="Arial" w:hAnsi="Arial" w:cs="Tahoma"/>
                <w:b/>
                <w:bCs/>
                <w:sz w:val="20"/>
              </w:rPr>
              <w:t>AGEA - PROCEDURE DI CONTROLLO PER APPALTI PUBBLICI DI LAVORI, SERVIZI E FORNITURE</w:t>
            </w:r>
          </w:p>
          <w:p w14:paraId="3BA469A4" w14:textId="77777777" w:rsidR="00437F32" w:rsidRPr="00437F32" w:rsidRDefault="00437F32" w:rsidP="00437F32">
            <w:pPr>
              <w:spacing w:after="0"/>
              <w:jc w:val="center"/>
              <w:rPr>
                <w:rFonts w:ascii="Arial" w:hAnsi="Arial" w:cs="Tahoma"/>
                <w:b/>
                <w:bCs/>
                <w:sz w:val="20"/>
              </w:rPr>
            </w:pPr>
            <w:r w:rsidRPr="00437F32">
              <w:rPr>
                <w:rFonts w:ascii="Arial" w:hAnsi="Arial" w:cs="Tahoma"/>
                <w:b/>
                <w:bCs/>
                <w:sz w:val="20"/>
              </w:rPr>
              <w:t>(</w:t>
            </w:r>
            <w:proofErr w:type="spellStart"/>
            <w:r w:rsidRPr="00437F32">
              <w:rPr>
                <w:rFonts w:ascii="Arial" w:hAnsi="Arial" w:cs="Tahoma"/>
                <w:b/>
                <w:bCs/>
                <w:sz w:val="20"/>
              </w:rPr>
              <w:t>D.Lgs.</w:t>
            </w:r>
            <w:proofErr w:type="spellEnd"/>
            <w:r w:rsidRPr="00437F32">
              <w:rPr>
                <w:rFonts w:ascii="Arial" w:hAnsi="Arial" w:cs="Tahoma"/>
                <w:b/>
                <w:bCs/>
                <w:sz w:val="20"/>
              </w:rPr>
              <w:t xml:space="preserve"> 31 marzo 2023, n. 36 e </w:t>
            </w:r>
            <w:proofErr w:type="spellStart"/>
            <w:r w:rsidRPr="00437F32">
              <w:rPr>
                <w:rFonts w:ascii="Arial" w:hAnsi="Arial" w:cs="Tahoma"/>
                <w:b/>
                <w:bCs/>
                <w:sz w:val="20"/>
              </w:rPr>
              <w:t>s.m.i.</w:t>
            </w:r>
            <w:proofErr w:type="spellEnd"/>
            <w:r w:rsidRPr="00437F32">
              <w:rPr>
                <w:rFonts w:ascii="Arial" w:hAnsi="Arial" w:cs="Tahoma"/>
                <w:b/>
                <w:bCs/>
                <w:sz w:val="20"/>
              </w:rPr>
              <w:t>)</w:t>
            </w:r>
          </w:p>
          <w:p w14:paraId="2D759843" w14:textId="77777777" w:rsidR="00437F32" w:rsidRPr="00437F32" w:rsidRDefault="00437F32" w:rsidP="00437F32">
            <w:pPr>
              <w:spacing w:after="0"/>
              <w:jc w:val="center"/>
              <w:rPr>
                <w:rFonts w:ascii="Arial" w:hAnsi="Arial" w:cs="Tahoma"/>
                <w:b/>
                <w:bCs/>
                <w:sz w:val="20"/>
              </w:rPr>
            </w:pPr>
          </w:p>
          <w:p w14:paraId="135F1A75" w14:textId="77777777" w:rsidR="00437F32" w:rsidRPr="00437F32" w:rsidRDefault="00437F32" w:rsidP="00437F32">
            <w:pPr>
              <w:spacing w:after="0"/>
              <w:jc w:val="center"/>
              <w:rPr>
                <w:rFonts w:ascii="Arial" w:hAnsi="Arial" w:cs="Tahoma"/>
                <w:sz w:val="20"/>
              </w:rPr>
            </w:pPr>
            <w:r w:rsidRPr="00437F32">
              <w:rPr>
                <w:rFonts w:ascii="Arial" w:hAnsi="Arial" w:cs="Tahoma"/>
                <w:sz w:val="20"/>
              </w:rPr>
              <w:t>Criteri per l’applicazione delle riduzioni ed esclusioni per mancato rispetto delle regole sugli appalti pubblici (</w:t>
            </w:r>
            <w:proofErr w:type="spellStart"/>
            <w:r w:rsidRPr="00437F32">
              <w:rPr>
                <w:rFonts w:ascii="Arial" w:hAnsi="Arial" w:cs="Tahoma"/>
                <w:sz w:val="20"/>
              </w:rPr>
              <w:t>D.Lgs.</w:t>
            </w:r>
            <w:proofErr w:type="spellEnd"/>
            <w:r w:rsidRPr="00437F32">
              <w:rPr>
                <w:rFonts w:ascii="Arial" w:hAnsi="Arial" w:cs="Tahoma"/>
                <w:sz w:val="20"/>
              </w:rPr>
              <w:t xml:space="preserve"> 17 marzo 2023 n. 42, art. 16) in coerenza con le linee guida contenute nell’allegato della decisione C (2019) 3452 </w:t>
            </w:r>
            <w:proofErr w:type="spellStart"/>
            <w:r w:rsidRPr="00437F32">
              <w:rPr>
                <w:rFonts w:ascii="Arial" w:hAnsi="Arial" w:cs="Tahoma"/>
                <w:i/>
                <w:iCs/>
                <w:sz w:val="20"/>
              </w:rPr>
              <w:t>final</w:t>
            </w:r>
            <w:proofErr w:type="spellEnd"/>
            <w:r w:rsidRPr="00437F32">
              <w:rPr>
                <w:rFonts w:ascii="Arial" w:hAnsi="Arial" w:cs="Tahoma"/>
                <w:i/>
                <w:iCs/>
                <w:sz w:val="20"/>
              </w:rPr>
              <w:t xml:space="preserve"> </w:t>
            </w:r>
            <w:r w:rsidRPr="00437F32">
              <w:rPr>
                <w:rFonts w:ascii="Arial" w:hAnsi="Arial" w:cs="Tahoma"/>
                <w:sz w:val="20"/>
              </w:rPr>
              <w:t>del 14 maggio 2019</w:t>
            </w:r>
          </w:p>
          <w:p w14:paraId="4286C55C" w14:textId="77777777" w:rsidR="009147BD" w:rsidRPr="00437F32" w:rsidRDefault="009147BD" w:rsidP="00575CFC">
            <w:pPr>
              <w:spacing w:after="0"/>
              <w:jc w:val="center"/>
              <w:rPr>
                <w:rFonts w:ascii="Arial" w:hAnsi="Arial" w:cs="Tahoma"/>
                <w:sz w:val="20"/>
              </w:rPr>
            </w:pPr>
          </w:p>
          <w:p w14:paraId="474E1F81" w14:textId="2274C12E" w:rsidR="009147BD" w:rsidRPr="00AB71AC" w:rsidRDefault="009147BD" w:rsidP="00437F32">
            <w:pPr>
              <w:pStyle w:val="Titolo1"/>
              <w:jc w:val="center"/>
            </w:pPr>
            <w:bookmarkStart w:id="16" w:name="_Toc166171032"/>
            <w:r w:rsidRPr="00437F32">
              <w:rPr>
                <w:rFonts w:ascii="Arial" w:eastAsia="Cambria" w:hAnsi="Arial" w:cs="Tahoma"/>
                <w:b w:val="0"/>
                <w:bCs w:val="0"/>
                <w:color w:val="auto"/>
                <w:sz w:val="24"/>
                <w:lang w:val="it-IT" w:eastAsia="en-US"/>
              </w:rPr>
              <w:t>CHECK LIST 10 – PROCEDURA DIALOGO COMPETITIVO</w:t>
            </w:r>
            <w:bookmarkEnd w:id="16"/>
          </w:p>
        </w:tc>
      </w:tr>
    </w:tbl>
    <w:p w14:paraId="099D78C5" w14:textId="77777777" w:rsidR="009147BD" w:rsidRPr="009147BD" w:rsidRDefault="009147BD" w:rsidP="009147BD">
      <w:pPr>
        <w:rPr>
          <w:sz w:val="22"/>
          <w:szCs w:val="22"/>
        </w:rPr>
      </w:pPr>
    </w:p>
    <w:p w14:paraId="792ED0BD" w14:textId="77777777" w:rsidR="009147BD" w:rsidRPr="009147BD" w:rsidRDefault="009147BD" w:rsidP="009147BD">
      <w:pPr>
        <w:rPr>
          <w:sz w:val="22"/>
          <w:szCs w:val="22"/>
        </w:rPr>
      </w:pPr>
    </w:p>
    <w:p w14:paraId="140AE530" w14:textId="77777777" w:rsidR="009147BD" w:rsidRPr="009147BD" w:rsidRDefault="009147BD" w:rsidP="009147BD">
      <w:pPr>
        <w:rPr>
          <w:sz w:val="22"/>
          <w:szCs w:val="22"/>
        </w:rPr>
      </w:pPr>
    </w:p>
    <w:p w14:paraId="0107261A" w14:textId="77777777" w:rsidR="009147BD" w:rsidRPr="009147BD" w:rsidRDefault="009147BD" w:rsidP="009147BD">
      <w:pPr>
        <w:rPr>
          <w:sz w:val="22"/>
          <w:szCs w:val="22"/>
        </w:rPr>
      </w:pPr>
    </w:p>
    <w:p w14:paraId="0A4D67C0" w14:textId="77777777" w:rsidR="009147BD" w:rsidRPr="009147BD" w:rsidRDefault="009147BD" w:rsidP="009147BD">
      <w:pPr>
        <w:rPr>
          <w:sz w:val="22"/>
          <w:szCs w:val="22"/>
        </w:rPr>
      </w:pPr>
    </w:p>
    <w:p w14:paraId="5691DBFC" w14:textId="77777777" w:rsidR="009147BD" w:rsidRPr="009147BD" w:rsidRDefault="009147BD" w:rsidP="009147BD">
      <w:pPr>
        <w:rPr>
          <w:sz w:val="22"/>
          <w:szCs w:val="22"/>
        </w:rPr>
      </w:pPr>
    </w:p>
    <w:p w14:paraId="1F5B84B4" w14:textId="463DAAA3" w:rsidR="009147BD" w:rsidRPr="009147BD" w:rsidRDefault="009147BD" w:rsidP="008F2EDB">
      <w:pPr>
        <w:spacing w:after="0"/>
        <w:rPr>
          <w:sz w:val="22"/>
          <w:szCs w:val="22"/>
        </w:rPr>
      </w:pPr>
    </w:p>
    <w:tbl>
      <w:tblPr>
        <w:tblpPr w:leftFromText="141" w:rightFromText="141" w:vertAnchor="text" w:tblpY="1"/>
        <w:tblOverlap w:val="never"/>
        <w:tblW w:w="5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7"/>
        <w:gridCol w:w="2154"/>
        <w:gridCol w:w="1465"/>
        <w:gridCol w:w="5263"/>
      </w:tblGrid>
      <w:tr w:rsidR="009147BD" w:rsidRPr="009147BD" w14:paraId="62F74ED5" w14:textId="77777777" w:rsidTr="00E23F52">
        <w:trPr>
          <w:tblHeader/>
        </w:trPr>
        <w:tc>
          <w:tcPr>
            <w:tcW w:w="2114" w:type="pct"/>
            <w:shd w:val="clear" w:color="auto" w:fill="auto"/>
          </w:tcPr>
          <w:p w14:paraId="098E98B7" w14:textId="77777777" w:rsidR="009147BD" w:rsidRPr="009147BD" w:rsidRDefault="009147BD" w:rsidP="00575CFC">
            <w:pPr>
              <w:spacing w:after="0"/>
              <w:rPr>
                <w:rFonts w:ascii="Calibri" w:eastAsia="Calibri" w:hAnsi="Calibri"/>
                <w:b/>
                <w:sz w:val="20"/>
                <w:szCs w:val="20"/>
              </w:rPr>
            </w:pPr>
            <w:r w:rsidRPr="009147BD">
              <w:rPr>
                <w:rFonts w:ascii="Calibri" w:eastAsia="Calibri" w:hAnsi="Calibri"/>
                <w:b/>
                <w:sz w:val="20"/>
                <w:szCs w:val="20"/>
              </w:rPr>
              <w:lastRenderedPageBreak/>
              <w:t>Descrizione</w:t>
            </w:r>
          </w:p>
          <w:p w14:paraId="3E854FA4" w14:textId="77777777" w:rsidR="009147BD" w:rsidRPr="009147BD" w:rsidRDefault="009147BD" w:rsidP="00575CFC">
            <w:pPr>
              <w:spacing w:after="0"/>
              <w:rPr>
                <w:rFonts w:ascii="Calibri" w:eastAsia="Calibri" w:hAnsi="Calibri"/>
                <w:b/>
                <w:sz w:val="20"/>
                <w:szCs w:val="20"/>
              </w:rPr>
            </w:pPr>
          </w:p>
        </w:tc>
        <w:tc>
          <w:tcPr>
            <w:tcW w:w="700" w:type="pct"/>
            <w:shd w:val="clear" w:color="auto" w:fill="auto"/>
          </w:tcPr>
          <w:p w14:paraId="1B4D1209" w14:textId="77777777" w:rsidR="009147BD" w:rsidRPr="009147BD" w:rsidRDefault="009147BD" w:rsidP="00575CFC">
            <w:pPr>
              <w:spacing w:after="0"/>
              <w:rPr>
                <w:rFonts w:ascii="Calibri" w:eastAsia="Calibri" w:hAnsi="Calibri"/>
                <w:b/>
                <w:sz w:val="20"/>
                <w:szCs w:val="20"/>
              </w:rPr>
            </w:pPr>
            <w:r w:rsidRPr="009147BD">
              <w:rPr>
                <w:rFonts w:ascii="Calibri" w:eastAsia="Calibri" w:hAnsi="Calibri"/>
                <w:b/>
                <w:sz w:val="20"/>
                <w:szCs w:val="20"/>
              </w:rPr>
              <w:t>Riferimenti normativi</w:t>
            </w:r>
          </w:p>
        </w:tc>
        <w:tc>
          <w:tcPr>
            <w:tcW w:w="476" w:type="pct"/>
            <w:shd w:val="clear" w:color="auto" w:fill="auto"/>
          </w:tcPr>
          <w:p w14:paraId="76B9935F"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0"/>
                <w:szCs w:val="20"/>
              </w:rPr>
              <w:t>Rif. codice irregolarità decisione UE</w:t>
            </w:r>
          </w:p>
        </w:tc>
        <w:tc>
          <w:tcPr>
            <w:tcW w:w="1710" w:type="pct"/>
            <w:shd w:val="clear" w:color="auto" w:fill="auto"/>
          </w:tcPr>
          <w:p w14:paraId="485794E1"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0"/>
                <w:szCs w:val="20"/>
              </w:rPr>
              <w:t>% di riduzione applicabile</w:t>
            </w:r>
          </w:p>
        </w:tc>
      </w:tr>
      <w:tr w:rsidR="009147BD" w:rsidRPr="009147BD" w14:paraId="08CF2DB3" w14:textId="77777777" w:rsidTr="00E23F52">
        <w:tc>
          <w:tcPr>
            <w:tcW w:w="2114" w:type="pct"/>
            <w:shd w:val="clear" w:color="auto" w:fill="auto"/>
          </w:tcPr>
          <w:p w14:paraId="44982C1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 Presupposti</w:t>
            </w:r>
          </w:p>
          <w:p w14:paraId="1CDFC7E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1.1. La procedura è stata attivata in uno dei seguenti casi? (indicare la fattispecie)</w:t>
            </w:r>
          </w:p>
          <w:p w14:paraId="5005553E" w14:textId="77777777" w:rsidR="009147BD" w:rsidRPr="009147BD" w:rsidRDefault="009147BD" w:rsidP="00437F32">
            <w:pPr>
              <w:spacing w:after="0"/>
              <w:jc w:val="both"/>
              <w:rPr>
                <w:rFonts w:ascii="Calibri" w:eastAsia="Calibri" w:hAnsi="Calibri"/>
                <w:sz w:val="22"/>
                <w:szCs w:val="22"/>
              </w:rPr>
            </w:pPr>
            <w:r w:rsidRPr="00437F32">
              <w:rPr>
                <w:rFonts w:ascii="Calibri" w:eastAsia="Calibri" w:hAnsi="Calibri"/>
                <w:b/>
                <w:bCs/>
                <w:sz w:val="22"/>
                <w:szCs w:val="22"/>
              </w:rPr>
              <w:t>a</w:t>
            </w:r>
            <w:r w:rsidRPr="00437F32">
              <w:rPr>
                <w:rFonts w:ascii="Calibri" w:eastAsia="Calibri" w:hAnsi="Calibri"/>
                <w:sz w:val="22"/>
                <w:szCs w:val="22"/>
              </w:rPr>
              <w:t>)</w:t>
            </w:r>
            <w:r w:rsidRPr="009147BD">
              <w:rPr>
                <w:rFonts w:ascii="Calibri" w:eastAsia="Calibri" w:hAnsi="Calibri"/>
                <w:sz w:val="22"/>
                <w:szCs w:val="22"/>
              </w:rPr>
              <w:t xml:space="preserve"> per l'aggiudicazione di contratti di lavori, forniture o servizi in presenza di una o più delle seguenti condizioni:</w:t>
            </w:r>
          </w:p>
          <w:p w14:paraId="77A4015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1) quando le esigenze della stazione appaltante perseguite con l'appalto non possono essere soddisfatte con le altre procedure;</w:t>
            </w:r>
          </w:p>
          <w:p w14:paraId="69D35970"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2) quando le esigenze della stazione appaltante implicano soluzioni o progetti innovativi;</w:t>
            </w:r>
          </w:p>
          <w:p w14:paraId="6C1B15CC"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3) quando l'appalto non può essere aggiudicato senza preventive negoziazioni a causa di circostanze particolari in relazione alla natura, complessità o impostazione finanziaria e giuridica dell'oggetto dell'appalto o a causa dei rischi a esso connessi;</w:t>
            </w:r>
          </w:p>
          <w:p w14:paraId="6620137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4) quando le specifiche tecniche non possono essere stabilite con sufficiente precisione dalla stazione appaltante con riferimento a una norma, una valutazione tecnica europea, una specifica tecnica comune o un riferimento tecnico ai sensi dei numeri da 2) a 5) della Parte I dell'allegato II.5. </w:t>
            </w:r>
          </w:p>
          <w:p w14:paraId="7797ACD8" w14:textId="77777777" w:rsidR="009147BD" w:rsidRPr="009147BD" w:rsidRDefault="009147BD" w:rsidP="00437F32">
            <w:pPr>
              <w:spacing w:after="0"/>
              <w:jc w:val="both"/>
              <w:rPr>
                <w:rFonts w:ascii="Calibri" w:eastAsia="Calibri" w:hAnsi="Calibri"/>
                <w:sz w:val="22"/>
                <w:szCs w:val="22"/>
              </w:rPr>
            </w:pPr>
            <w:r w:rsidRPr="00437F32">
              <w:rPr>
                <w:rFonts w:ascii="Calibri" w:eastAsia="Calibri" w:hAnsi="Calibri"/>
                <w:b/>
                <w:bCs/>
                <w:sz w:val="22"/>
                <w:szCs w:val="22"/>
              </w:rPr>
              <w:t>b</w:t>
            </w:r>
            <w:r w:rsidRPr="009147BD">
              <w:rPr>
                <w:rFonts w:ascii="Calibri" w:eastAsia="Calibri" w:hAnsi="Calibri"/>
                <w:sz w:val="22"/>
                <w:szCs w:val="22"/>
              </w:rPr>
              <w:t>) per l'aggiudicazione di contratti di lavori, forniture o servizi per i quali, in esito a una procedura aperta o ristretta, sono state presentate soltanto offerte inammissibili</w:t>
            </w:r>
          </w:p>
          <w:p w14:paraId="10CEDAE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(N.B. in questo caso </w:t>
            </w:r>
          </w:p>
          <w:p w14:paraId="6AB069EA" w14:textId="77777777" w:rsidR="009147BD" w:rsidRPr="00437F32" w:rsidRDefault="009147BD" w:rsidP="00437F32">
            <w:pPr>
              <w:spacing w:after="0"/>
              <w:jc w:val="both"/>
              <w:rPr>
                <w:rFonts w:ascii="Calibri" w:eastAsia="Calibri" w:hAnsi="Calibri"/>
                <w:sz w:val="22"/>
                <w:szCs w:val="22"/>
              </w:rPr>
            </w:pPr>
            <w:r w:rsidRPr="009147BD">
              <w:rPr>
                <w:rFonts w:ascii="Calibri" w:eastAsia="Calibri" w:hAnsi="Calibri"/>
                <w:sz w:val="22"/>
                <w:szCs w:val="22"/>
              </w:rPr>
              <w:t>a stazione appaltante non è tenuta a pubblicare un bando di gara, se ammette alla ulteriore procedura tutti, e soltanto, gli offerenti in possesso dei requisiti di cui agli articoli da 94 a 105 che, nella procedura aperta o ristretta precedente, hanno presentato offerte conformi ai requisiti formali della procedura di appalto).</w:t>
            </w:r>
          </w:p>
        </w:tc>
        <w:tc>
          <w:tcPr>
            <w:tcW w:w="700" w:type="pct"/>
            <w:shd w:val="clear" w:color="auto" w:fill="auto"/>
          </w:tcPr>
          <w:p w14:paraId="0CDC3756"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Art. 70, comma 3</w:t>
            </w:r>
          </w:p>
        </w:tc>
        <w:tc>
          <w:tcPr>
            <w:tcW w:w="476" w:type="pct"/>
            <w:shd w:val="clear" w:color="auto" w:fill="auto"/>
          </w:tcPr>
          <w:p w14:paraId="7743A559"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7</w:t>
            </w:r>
          </w:p>
        </w:tc>
        <w:tc>
          <w:tcPr>
            <w:tcW w:w="1710" w:type="pct"/>
            <w:shd w:val="clear" w:color="auto" w:fill="auto"/>
          </w:tcPr>
          <w:p w14:paraId="792B2FA1"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25% utilizzo del dialogo competitivo nei casi non previsti</w:t>
            </w:r>
          </w:p>
        </w:tc>
      </w:tr>
      <w:tr w:rsidR="009147BD" w:rsidRPr="009147BD" w14:paraId="3B91C03B" w14:textId="77777777" w:rsidTr="00E23F52">
        <w:tc>
          <w:tcPr>
            <w:tcW w:w="2114" w:type="pct"/>
            <w:shd w:val="clear" w:color="auto" w:fill="auto"/>
          </w:tcPr>
          <w:p w14:paraId="0F18E96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 Consultazioni preliminari di mercato</w:t>
            </w:r>
          </w:p>
          <w:p w14:paraId="49BE9877"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2.1 Sono state svolte, in modo regolare, le consultazioni preliminari di mercato? (facoltativo)</w:t>
            </w:r>
          </w:p>
        </w:tc>
        <w:tc>
          <w:tcPr>
            <w:tcW w:w="700" w:type="pct"/>
            <w:shd w:val="clear" w:color="auto" w:fill="auto"/>
          </w:tcPr>
          <w:p w14:paraId="2FEBDFBA" w14:textId="77777777" w:rsidR="009147BD" w:rsidRPr="009147BD" w:rsidRDefault="009147BD" w:rsidP="00437F32">
            <w:pPr>
              <w:spacing w:after="0"/>
              <w:jc w:val="both"/>
              <w:rPr>
                <w:rFonts w:ascii="Calibri" w:eastAsia="Calibri" w:hAnsi="Calibri"/>
                <w:sz w:val="22"/>
                <w:szCs w:val="22"/>
              </w:rPr>
            </w:pPr>
          </w:p>
          <w:p w14:paraId="06F2BBE3"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Art. 77 </w:t>
            </w:r>
          </w:p>
        </w:tc>
        <w:tc>
          <w:tcPr>
            <w:tcW w:w="476" w:type="pct"/>
            <w:shd w:val="clear" w:color="auto" w:fill="auto"/>
          </w:tcPr>
          <w:p w14:paraId="291EBAB9" w14:textId="77777777" w:rsidR="009147BD" w:rsidRPr="009147BD" w:rsidRDefault="009147BD" w:rsidP="00437F32">
            <w:pPr>
              <w:spacing w:after="0"/>
              <w:jc w:val="both"/>
              <w:rPr>
                <w:rFonts w:ascii="Calibri" w:eastAsia="Calibri" w:hAnsi="Calibri"/>
                <w:b/>
                <w:sz w:val="22"/>
                <w:szCs w:val="22"/>
              </w:rPr>
            </w:pPr>
          </w:p>
        </w:tc>
        <w:tc>
          <w:tcPr>
            <w:tcW w:w="1710" w:type="pct"/>
            <w:shd w:val="clear" w:color="auto" w:fill="auto"/>
          </w:tcPr>
          <w:p w14:paraId="1AEE1B15" w14:textId="77777777" w:rsidR="009147BD" w:rsidRPr="009147BD" w:rsidRDefault="009147BD" w:rsidP="00437F32">
            <w:pPr>
              <w:spacing w:after="0"/>
              <w:jc w:val="both"/>
              <w:rPr>
                <w:rFonts w:ascii="Calibri" w:eastAsia="Calibri" w:hAnsi="Calibri"/>
                <w:b/>
                <w:sz w:val="22"/>
                <w:szCs w:val="22"/>
              </w:rPr>
            </w:pPr>
          </w:p>
        </w:tc>
      </w:tr>
      <w:tr w:rsidR="009147BD" w:rsidRPr="009147BD" w14:paraId="7FC3149D" w14:textId="77777777" w:rsidTr="00E23F52">
        <w:tc>
          <w:tcPr>
            <w:tcW w:w="2114" w:type="pct"/>
            <w:shd w:val="clear" w:color="auto" w:fill="auto"/>
          </w:tcPr>
          <w:p w14:paraId="61887BD6"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lastRenderedPageBreak/>
              <w:t xml:space="preserve">2.2. Qualora siano state svolte le consultazioni preliminari di mercato, la stazione appaltante ha adottato misure adeguate </w:t>
            </w:r>
            <w:r w:rsidR="00C74488" w:rsidRPr="009147BD">
              <w:rPr>
                <w:rFonts w:ascii="Calibri" w:eastAsia="Calibri" w:hAnsi="Calibri"/>
                <w:sz w:val="22"/>
                <w:szCs w:val="22"/>
              </w:rPr>
              <w:t>a</w:t>
            </w:r>
            <w:r w:rsidRPr="009147BD">
              <w:rPr>
                <w:rFonts w:ascii="Calibri" w:eastAsia="Calibri" w:hAnsi="Calibri"/>
                <w:sz w:val="22"/>
                <w:szCs w:val="22"/>
              </w:rPr>
              <w:t xml:space="preserve"> garantire la trasparenza e che la concorrenza non sia falsata dalla partecipazione alla gara del candidato o dell'offerente che ha p</w:t>
            </w:r>
          </w:p>
          <w:p w14:paraId="4C03A9DE"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reso parte, a monte, alla consultazione preliminare di mercato?</w:t>
            </w:r>
          </w:p>
        </w:tc>
        <w:tc>
          <w:tcPr>
            <w:tcW w:w="700" w:type="pct"/>
            <w:shd w:val="clear" w:color="auto" w:fill="auto"/>
          </w:tcPr>
          <w:p w14:paraId="43987D6B"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Art. 78 </w:t>
            </w:r>
          </w:p>
        </w:tc>
        <w:tc>
          <w:tcPr>
            <w:tcW w:w="476" w:type="pct"/>
            <w:shd w:val="clear" w:color="auto" w:fill="auto"/>
          </w:tcPr>
          <w:p w14:paraId="4C104E8F"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18</w:t>
            </w:r>
          </w:p>
        </w:tc>
        <w:tc>
          <w:tcPr>
            <w:tcW w:w="1710" w:type="pct"/>
            <w:shd w:val="clear" w:color="auto" w:fill="auto"/>
          </w:tcPr>
          <w:p w14:paraId="28A291E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w:t>
            </w:r>
          </w:p>
        </w:tc>
      </w:tr>
      <w:tr w:rsidR="009147BD" w:rsidRPr="009147BD" w14:paraId="477AF65C" w14:textId="77777777" w:rsidTr="00E23F52">
        <w:tc>
          <w:tcPr>
            <w:tcW w:w="2114" w:type="pct"/>
            <w:shd w:val="clear" w:color="auto" w:fill="auto"/>
          </w:tcPr>
          <w:p w14:paraId="79FACDDB"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3. Specifiche tecniche ed etichettature</w:t>
            </w:r>
          </w:p>
          <w:p w14:paraId="25B85075"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3.1. Qualora negli atti di gara siano richieste o previste specifiche tecniche o etichettature, queste sono conformi a quanto prescritto?</w:t>
            </w:r>
          </w:p>
        </w:tc>
        <w:tc>
          <w:tcPr>
            <w:tcW w:w="700" w:type="pct"/>
            <w:shd w:val="clear" w:color="auto" w:fill="auto"/>
          </w:tcPr>
          <w:p w14:paraId="2AF362C2"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Artt. 79-80</w:t>
            </w:r>
          </w:p>
          <w:p w14:paraId="5620868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Allegato II.5</w:t>
            </w:r>
          </w:p>
        </w:tc>
        <w:tc>
          <w:tcPr>
            <w:tcW w:w="476" w:type="pct"/>
            <w:shd w:val="clear" w:color="auto" w:fill="auto"/>
          </w:tcPr>
          <w:p w14:paraId="38D642B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9, 10, 11, 14</w:t>
            </w:r>
          </w:p>
        </w:tc>
        <w:tc>
          <w:tcPr>
            <w:tcW w:w="1710" w:type="pct"/>
            <w:shd w:val="clear" w:color="auto" w:fill="auto"/>
          </w:tcPr>
          <w:p w14:paraId="0ECA0D26"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mancata pubblicazione delle specifiche tecniche.</w:t>
            </w:r>
          </w:p>
          <w:p w14:paraId="786713C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adozione di specifiche tecniche discriminatorie adottate sulla base di preferenze ingiustificate nazionali, regionali o locali.</w:t>
            </w:r>
          </w:p>
          <w:p w14:paraId="256F13F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 in caso di adozione di specifiche tecniche non discriminatorie ma che causano accesso limitato per gli operatori economici.</w:t>
            </w:r>
          </w:p>
          <w:p w14:paraId="315C92DD"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25% in caso di specifiche tecniche modificate dopo l'apertura delle offerte o applicate in modo non corretto</w:t>
            </w:r>
          </w:p>
        </w:tc>
      </w:tr>
      <w:tr w:rsidR="009147BD" w:rsidRPr="009147BD" w14:paraId="3776651F" w14:textId="77777777" w:rsidTr="00E23F52">
        <w:tc>
          <w:tcPr>
            <w:tcW w:w="2114" w:type="pct"/>
            <w:shd w:val="clear" w:color="auto" w:fill="auto"/>
          </w:tcPr>
          <w:p w14:paraId="534A0B9A"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4. Avviso di </w:t>
            </w:r>
            <w:proofErr w:type="spellStart"/>
            <w:r w:rsidRPr="009147BD">
              <w:rPr>
                <w:rFonts w:ascii="Calibri" w:eastAsia="Calibri" w:hAnsi="Calibri"/>
                <w:b/>
                <w:sz w:val="22"/>
                <w:szCs w:val="22"/>
              </w:rPr>
              <w:t>pre</w:t>
            </w:r>
            <w:proofErr w:type="spellEnd"/>
            <w:r w:rsidRPr="009147BD">
              <w:rPr>
                <w:rFonts w:ascii="Calibri" w:eastAsia="Calibri" w:hAnsi="Calibri"/>
                <w:b/>
                <w:sz w:val="22"/>
                <w:szCs w:val="22"/>
              </w:rPr>
              <w:t>-informazione</w:t>
            </w:r>
          </w:p>
          <w:p w14:paraId="5AABE72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4.1. Della procedura è stata data notizia nell’avviso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dell’anno precedente, in conformità alle norme sulla relativa pubblicazione?</w:t>
            </w:r>
          </w:p>
        </w:tc>
        <w:tc>
          <w:tcPr>
            <w:tcW w:w="700" w:type="pct"/>
            <w:shd w:val="clear" w:color="auto" w:fill="auto"/>
          </w:tcPr>
          <w:p w14:paraId="0FD01665"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81</w:t>
            </w:r>
          </w:p>
        </w:tc>
        <w:tc>
          <w:tcPr>
            <w:tcW w:w="476" w:type="pct"/>
            <w:shd w:val="clear" w:color="auto" w:fill="auto"/>
          </w:tcPr>
          <w:p w14:paraId="3CF7D5E4"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0AD56452"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100% in caso di mancanza di avviso preinformazione o nel caso in cui risultino violati i principi di equivalenza, di effettività e parità di trattamento nella procedura</w:t>
            </w:r>
          </w:p>
        </w:tc>
      </w:tr>
      <w:tr w:rsidR="009147BD" w:rsidRPr="009147BD" w14:paraId="0BA6632B" w14:textId="77777777" w:rsidTr="00E23F52">
        <w:tc>
          <w:tcPr>
            <w:tcW w:w="2114" w:type="pct"/>
            <w:shd w:val="clear" w:color="auto" w:fill="auto"/>
          </w:tcPr>
          <w:p w14:paraId="54122D1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 xml:space="preserve">4.2. 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è conforme ai contenuti prescritti?</w:t>
            </w:r>
          </w:p>
        </w:tc>
        <w:tc>
          <w:tcPr>
            <w:tcW w:w="700" w:type="pct"/>
            <w:shd w:val="clear" w:color="auto" w:fill="auto"/>
          </w:tcPr>
          <w:p w14:paraId="58592C4A" w14:textId="77777777" w:rsidR="009147BD" w:rsidRPr="009147BD" w:rsidRDefault="009147BD" w:rsidP="00437F32">
            <w:pPr>
              <w:spacing w:after="0"/>
              <w:jc w:val="both"/>
              <w:rPr>
                <w:rFonts w:ascii="Calibri" w:eastAsia="Calibri" w:hAnsi="Calibri"/>
                <w:sz w:val="22"/>
                <w:szCs w:val="22"/>
              </w:rPr>
            </w:pPr>
            <w:r w:rsidRPr="009147BD">
              <w:rPr>
                <w:rFonts w:ascii="Calibri" w:eastAsia="Calibri" w:hAnsi="Calibri"/>
                <w:sz w:val="22"/>
                <w:szCs w:val="22"/>
              </w:rPr>
              <w:t>Art. 81</w:t>
            </w:r>
            <w:r w:rsidR="00C74488">
              <w:rPr>
                <w:rFonts w:ascii="Calibri" w:eastAsia="Calibri" w:hAnsi="Calibri"/>
                <w:sz w:val="22"/>
                <w:szCs w:val="22"/>
              </w:rPr>
              <w:t xml:space="preserve"> - </w:t>
            </w:r>
            <w:r w:rsidRPr="009147BD">
              <w:rPr>
                <w:rFonts w:ascii="Calibri" w:eastAsia="Calibri" w:hAnsi="Calibri"/>
                <w:sz w:val="22"/>
                <w:szCs w:val="22"/>
              </w:rPr>
              <w:t>Allegato II.6, Parte I, lettera A, lettera B, sezione B.1 e sezione B.2</w:t>
            </w:r>
          </w:p>
        </w:tc>
        <w:tc>
          <w:tcPr>
            <w:tcW w:w="476" w:type="pct"/>
            <w:shd w:val="clear" w:color="auto" w:fill="auto"/>
          </w:tcPr>
          <w:p w14:paraId="7004F7A9"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9</w:t>
            </w:r>
          </w:p>
        </w:tc>
        <w:tc>
          <w:tcPr>
            <w:tcW w:w="1710" w:type="pct"/>
            <w:shd w:val="clear" w:color="auto" w:fill="auto"/>
          </w:tcPr>
          <w:p w14:paraId="099DF400" w14:textId="77777777" w:rsidR="009147BD" w:rsidRPr="009147BD" w:rsidRDefault="009147BD" w:rsidP="00437F32">
            <w:pPr>
              <w:spacing w:after="0"/>
              <w:jc w:val="both"/>
              <w:rPr>
                <w:rFonts w:ascii="Calibri" w:eastAsia="Calibri" w:hAnsi="Calibri"/>
                <w:b/>
                <w:sz w:val="22"/>
                <w:szCs w:val="22"/>
              </w:rPr>
            </w:pPr>
            <w:r w:rsidRPr="009147BD">
              <w:rPr>
                <w:rFonts w:ascii="Calibri" w:eastAsia="Calibri" w:hAnsi="Calibri"/>
                <w:b/>
                <w:sz w:val="22"/>
                <w:szCs w:val="22"/>
              </w:rPr>
              <w:t xml:space="preserve">10% </w:t>
            </w:r>
          </w:p>
        </w:tc>
      </w:tr>
      <w:tr w:rsidR="009147BD" w:rsidRPr="009147BD" w14:paraId="212BCB42" w14:textId="77777777" w:rsidTr="00E23F52">
        <w:tc>
          <w:tcPr>
            <w:tcW w:w="2114" w:type="pct"/>
            <w:shd w:val="clear" w:color="auto" w:fill="auto"/>
          </w:tcPr>
          <w:p w14:paraId="093720D2"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 xml:space="preserve">4.3. 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è stato correttamente pubblicato?</w:t>
            </w:r>
          </w:p>
        </w:tc>
        <w:tc>
          <w:tcPr>
            <w:tcW w:w="700" w:type="pct"/>
            <w:shd w:val="clear" w:color="auto" w:fill="auto"/>
          </w:tcPr>
          <w:p w14:paraId="22F2D49C"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Artt. 84-85</w:t>
            </w:r>
          </w:p>
        </w:tc>
        <w:tc>
          <w:tcPr>
            <w:tcW w:w="476" w:type="pct"/>
            <w:shd w:val="clear" w:color="auto" w:fill="auto"/>
          </w:tcPr>
          <w:p w14:paraId="58D3209D"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36970CDD"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100% in caso di mancanza totale</w:t>
            </w:r>
          </w:p>
          <w:p w14:paraId="5BD54E5A"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tc>
      </w:tr>
      <w:tr w:rsidR="009147BD" w:rsidRPr="009147BD" w14:paraId="04338420" w14:textId="77777777" w:rsidTr="00E23F52">
        <w:tc>
          <w:tcPr>
            <w:tcW w:w="2114" w:type="pct"/>
            <w:shd w:val="clear" w:color="auto" w:fill="auto"/>
          </w:tcPr>
          <w:p w14:paraId="2821606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Documenti di gara</w:t>
            </w:r>
          </w:p>
          <w:p w14:paraId="237CC09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5.1. Sono presenti il bando o avviso di gara, il disciplinare di gara e il capitolato speciale e le condizioni contrattuali proposte, o comunque il documento descrittivo delle esigenze?</w:t>
            </w:r>
          </w:p>
          <w:p w14:paraId="03F6156A" w14:textId="77777777" w:rsidR="009147BD" w:rsidRPr="009147BD" w:rsidRDefault="009147BD" w:rsidP="00C74488">
            <w:pPr>
              <w:spacing w:after="0"/>
              <w:jc w:val="both"/>
              <w:rPr>
                <w:rFonts w:ascii="Calibri" w:eastAsia="Calibri" w:hAnsi="Calibri"/>
                <w:sz w:val="22"/>
                <w:szCs w:val="22"/>
              </w:rPr>
            </w:pPr>
          </w:p>
        </w:tc>
        <w:tc>
          <w:tcPr>
            <w:tcW w:w="700" w:type="pct"/>
            <w:shd w:val="clear" w:color="auto" w:fill="auto"/>
          </w:tcPr>
          <w:p w14:paraId="12A036D6" w14:textId="77777777" w:rsidR="009147BD" w:rsidRPr="009147BD" w:rsidRDefault="009147BD" w:rsidP="00C74488">
            <w:pPr>
              <w:spacing w:after="0"/>
              <w:jc w:val="both"/>
              <w:rPr>
                <w:rFonts w:ascii="Calibri" w:eastAsia="Calibri" w:hAnsi="Calibri"/>
                <w:sz w:val="22"/>
                <w:szCs w:val="22"/>
              </w:rPr>
            </w:pPr>
          </w:p>
          <w:p w14:paraId="2764737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74 e 82</w:t>
            </w:r>
          </w:p>
        </w:tc>
        <w:tc>
          <w:tcPr>
            <w:tcW w:w="476" w:type="pct"/>
            <w:shd w:val="clear" w:color="auto" w:fill="auto"/>
          </w:tcPr>
          <w:p w14:paraId="53AEF0F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1, 9, 12</w:t>
            </w:r>
          </w:p>
        </w:tc>
        <w:tc>
          <w:tcPr>
            <w:tcW w:w="1710" w:type="pct"/>
            <w:shd w:val="clear" w:color="auto" w:fill="auto"/>
          </w:tcPr>
          <w:p w14:paraId="795E8E1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assenza del bando o avviso</w:t>
            </w:r>
          </w:p>
          <w:p w14:paraId="3B7EE7B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25% in caso di mancata pubblicazione nel bando di gara dei criteri di selezione e/o di aggiudicazione (e loro ponderazione).</w:t>
            </w:r>
          </w:p>
          <w:p w14:paraId="0E8B669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14EA866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concorrenza</w:t>
            </w:r>
          </w:p>
        </w:tc>
      </w:tr>
      <w:tr w:rsidR="009147BD" w:rsidRPr="009147BD" w14:paraId="3E5280F9" w14:textId="77777777" w:rsidTr="00E23F52">
        <w:tc>
          <w:tcPr>
            <w:tcW w:w="2114" w:type="pct"/>
            <w:shd w:val="clear" w:color="auto" w:fill="auto"/>
          </w:tcPr>
          <w:p w14:paraId="47607D8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5.2. Il bando o avviso di gara contiene gli elementi necessari (ivi compresi il CIG, il termine massimo di durata della procedura e i criteri ambientali minimi) ed è conforme a quanto prescritto dal Codice, dagli allegati e dal pertinente bando- tipo?</w:t>
            </w:r>
          </w:p>
        </w:tc>
        <w:tc>
          <w:tcPr>
            <w:tcW w:w="700" w:type="pct"/>
            <w:shd w:val="clear" w:color="auto" w:fill="auto"/>
          </w:tcPr>
          <w:p w14:paraId="5BBC0C2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74 e 83</w:t>
            </w:r>
          </w:p>
          <w:p w14:paraId="582A9D17"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II.6</w:t>
            </w:r>
          </w:p>
          <w:p w14:paraId="75D9574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Bando tipo ANAC </w:t>
            </w:r>
          </w:p>
        </w:tc>
        <w:tc>
          <w:tcPr>
            <w:tcW w:w="476" w:type="pct"/>
            <w:shd w:val="clear" w:color="auto" w:fill="auto"/>
          </w:tcPr>
          <w:p w14:paraId="2DF6AD3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1, 9, 12</w:t>
            </w:r>
          </w:p>
        </w:tc>
        <w:tc>
          <w:tcPr>
            <w:tcW w:w="1710" w:type="pct"/>
            <w:shd w:val="clear" w:color="auto" w:fill="auto"/>
          </w:tcPr>
          <w:p w14:paraId="6B5FF03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assenza del bando o avviso</w:t>
            </w:r>
          </w:p>
          <w:p w14:paraId="5A8F7AF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4D6E5CC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1DEA3DD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299AFD7C" w14:textId="77777777" w:rsidTr="00E23F52">
        <w:tc>
          <w:tcPr>
            <w:tcW w:w="2114" w:type="pct"/>
            <w:shd w:val="clear" w:color="auto" w:fill="auto"/>
          </w:tcPr>
          <w:p w14:paraId="7E2AA892"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5.3. Il bando o avviso di gara è stato correttamente pubblicato?</w:t>
            </w:r>
          </w:p>
        </w:tc>
        <w:tc>
          <w:tcPr>
            <w:tcW w:w="700" w:type="pct"/>
            <w:shd w:val="clear" w:color="auto" w:fill="auto"/>
          </w:tcPr>
          <w:p w14:paraId="4591DA4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84 e 85</w:t>
            </w:r>
          </w:p>
          <w:p w14:paraId="076EDB2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II.7</w:t>
            </w:r>
          </w:p>
        </w:tc>
        <w:tc>
          <w:tcPr>
            <w:tcW w:w="476" w:type="pct"/>
            <w:shd w:val="clear" w:color="auto" w:fill="auto"/>
          </w:tcPr>
          <w:p w14:paraId="42D99A4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3100FB2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mancata pubblicazione</w:t>
            </w:r>
          </w:p>
          <w:p w14:paraId="0DAFBAB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tc>
      </w:tr>
      <w:tr w:rsidR="009147BD" w:rsidRPr="009147BD" w14:paraId="15713BB8" w14:textId="77777777" w:rsidTr="00E23F52">
        <w:tc>
          <w:tcPr>
            <w:tcW w:w="2114" w:type="pct"/>
            <w:shd w:val="clear" w:color="auto" w:fill="auto"/>
          </w:tcPr>
          <w:p w14:paraId="39FB535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5.4. Il disciplinare di gara presenta i contenuti prescritti?</w:t>
            </w:r>
          </w:p>
        </w:tc>
        <w:tc>
          <w:tcPr>
            <w:tcW w:w="700" w:type="pct"/>
            <w:shd w:val="clear" w:color="auto" w:fill="auto"/>
          </w:tcPr>
          <w:p w14:paraId="79B81906"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74 e 87</w:t>
            </w:r>
          </w:p>
          <w:p w14:paraId="26A4E9C7"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1FA92EA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9, 12</w:t>
            </w:r>
          </w:p>
        </w:tc>
        <w:tc>
          <w:tcPr>
            <w:tcW w:w="1710" w:type="pct"/>
            <w:shd w:val="clear" w:color="auto" w:fill="auto"/>
          </w:tcPr>
          <w:p w14:paraId="3870128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3E8314D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45C443F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45298E38" w14:textId="77777777" w:rsidTr="00E23F52">
        <w:tc>
          <w:tcPr>
            <w:tcW w:w="2114" w:type="pct"/>
            <w:shd w:val="clear" w:color="auto" w:fill="auto"/>
          </w:tcPr>
          <w:p w14:paraId="340CD08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5.5. Il capitolato speciale presenta i contenuti prescritti?</w:t>
            </w:r>
          </w:p>
        </w:tc>
        <w:tc>
          <w:tcPr>
            <w:tcW w:w="700" w:type="pct"/>
            <w:shd w:val="clear" w:color="auto" w:fill="auto"/>
          </w:tcPr>
          <w:p w14:paraId="6AA84D8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74 e 87</w:t>
            </w:r>
          </w:p>
          <w:p w14:paraId="55B29A9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3FE08FC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9, 12</w:t>
            </w:r>
          </w:p>
        </w:tc>
        <w:tc>
          <w:tcPr>
            <w:tcW w:w="1710" w:type="pct"/>
            <w:shd w:val="clear" w:color="auto" w:fill="auto"/>
          </w:tcPr>
          <w:p w14:paraId="24F9B79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1B04E8F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2669D55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1BC16E15" w14:textId="77777777" w:rsidTr="00E23F52">
        <w:tc>
          <w:tcPr>
            <w:tcW w:w="2114" w:type="pct"/>
            <w:shd w:val="clear" w:color="auto" w:fill="auto"/>
          </w:tcPr>
          <w:p w14:paraId="6641D59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5.6. I documenti di gara sono stati trasmessi e resi disponibili in modalità digitale?</w:t>
            </w:r>
          </w:p>
        </w:tc>
        <w:tc>
          <w:tcPr>
            <w:tcW w:w="700" w:type="pct"/>
            <w:shd w:val="clear" w:color="auto" w:fill="auto"/>
          </w:tcPr>
          <w:p w14:paraId="06AC7E4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88</w:t>
            </w:r>
          </w:p>
        </w:tc>
        <w:tc>
          <w:tcPr>
            <w:tcW w:w="476" w:type="pct"/>
            <w:shd w:val="clear" w:color="auto" w:fill="auto"/>
          </w:tcPr>
          <w:p w14:paraId="2275B4B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w:t>
            </w:r>
          </w:p>
        </w:tc>
        <w:tc>
          <w:tcPr>
            <w:tcW w:w="1710" w:type="pct"/>
            <w:shd w:val="clear" w:color="auto" w:fill="auto"/>
          </w:tcPr>
          <w:p w14:paraId="18A20C6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25% qualora l'amministrazione aggiudicatrice </w:t>
            </w:r>
            <w:r w:rsidR="00C74488" w:rsidRPr="009147BD">
              <w:rPr>
                <w:rFonts w:ascii="Calibri" w:eastAsia="Calibri" w:hAnsi="Calibri"/>
                <w:b/>
                <w:sz w:val="22"/>
                <w:szCs w:val="22"/>
              </w:rPr>
              <w:t>non abbia offerto</w:t>
            </w:r>
            <w:r w:rsidRPr="009147BD">
              <w:rPr>
                <w:rFonts w:ascii="Calibri" w:eastAsia="Calibri" w:hAnsi="Calibri"/>
                <w:b/>
                <w:sz w:val="22"/>
                <w:szCs w:val="22"/>
              </w:rPr>
              <w:t xml:space="preserve"> a tutti per via elettronica, l'accesso libero, diretto, completo e gratuito ai documenti di gara</w:t>
            </w:r>
          </w:p>
        </w:tc>
      </w:tr>
      <w:tr w:rsidR="009147BD" w:rsidRPr="009147BD" w14:paraId="13D6E488" w14:textId="77777777" w:rsidTr="00E23F52">
        <w:tc>
          <w:tcPr>
            <w:tcW w:w="2114" w:type="pct"/>
            <w:shd w:val="clear" w:color="auto" w:fill="auto"/>
          </w:tcPr>
          <w:p w14:paraId="66A8DFB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5.7. Nel caso in cui la procedura si sia svolta per fasi successive per ridurre il numero di offerte da negoziare, ciò era previsto nel bando di </w:t>
            </w:r>
            <w:r w:rsidRPr="009147BD">
              <w:rPr>
                <w:rFonts w:ascii="Calibri" w:eastAsia="Calibri" w:hAnsi="Calibri"/>
                <w:sz w:val="22"/>
                <w:szCs w:val="22"/>
              </w:rPr>
              <w:lastRenderedPageBreak/>
              <w:t>gara, nell'invito a confermare l'interesse o in altro documento di gara e in applicazione del criterio di aggiudicazione ivi indicato?</w:t>
            </w:r>
          </w:p>
        </w:tc>
        <w:tc>
          <w:tcPr>
            <w:tcW w:w="700" w:type="pct"/>
            <w:shd w:val="clear" w:color="auto" w:fill="auto"/>
          </w:tcPr>
          <w:p w14:paraId="779C33C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Art. 74, comma 5</w:t>
            </w:r>
          </w:p>
        </w:tc>
        <w:tc>
          <w:tcPr>
            <w:tcW w:w="476" w:type="pct"/>
            <w:shd w:val="clear" w:color="auto" w:fill="auto"/>
          </w:tcPr>
          <w:p w14:paraId="3E7AEBC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w:t>
            </w:r>
          </w:p>
        </w:tc>
        <w:tc>
          <w:tcPr>
            <w:tcW w:w="1710" w:type="pct"/>
            <w:shd w:val="clear" w:color="auto" w:fill="auto"/>
          </w:tcPr>
          <w:p w14:paraId="0CB4EC3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10 % mancata pubblicazione nel bando di gara delle condizioni di esecuzione dell’appalto </w:t>
            </w:r>
          </w:p>
        </w:tc>
      </w:tr>
      <w:tr w:rsidR="009147BD" w:rsidRPr="009147BD" w14:paraId="3DE1B17F" w14:textId="77777777" w:rsidTr="00E23F52">
        <w:tc>
          <w:tcPr>
            <w:tcW w:w="2114" w:type="pct"/>
            <w:shd w:val="clear" w:color="auto" w:fill="auto"/>
          </w:tcPr>
          <w:p w14:paraId="3609F41F"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5.8. Sono state comunicate in modo regolare e tempestivo le informazioni prescritte per candidati e offerenti?</w:t>
            </w:r>
          </w:p>
        </w:tc>
        <w:tc>
          <w:tcPr>
            <w:tcW w:w="700" w:type="pct"/>
            <w:shd w:val="clear" w:color="auto" w:fill="auto"/>
          </w:tcPr>
          <w:p w14:paraId="36E7246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90</w:t>
            </w:r>
          </w:p>
        </w:tc>
        <w:tc>
          <w:tcPr>
            <w:tcW w:w="476" w:type="pct"/>
            <w:shd w:val="clear" w:color="auto" w:fill="auto"/>
          </w:tcPr>
          <w:p w14:paraId="5C6B4BE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4, 5</w:t>
            </w:r>
          </w:p>
        </w:tc>
        <w:tc>
          <w:tcPr>
            <w:tcW w:w="1710" w:type="pct"/>
            <w:shd w:val="clear" w:color="auto" w:fill="auto"/>
          </w:tcPr>
          <w:p w14:paraId="1B4C566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riduzione dei termini stabiliti dalle direttive è maggiore o uguale al 85% o il termine è uguale/inferiore a 5 giorni.</w:t>
            </w:r>
          </w:p>
          <w:p w14:paraId="5A9C8E8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riduzione dei termini stabiliti dalle direttive è maggiore o uguale al 50% (ma inferiore all'85%).</w:t>
            </w:r>
          </w:p>
          <w:p w14:paraId="4315BA3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riduzione dei termini stabiliti dalle direttive è maggiore o uguale al 30% (ma inferiore al 50%).</w:t>
            </w:r>
          </w:p>
          <w:p w14:paraId="3394FD7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tempo per gli operatori economici (potenziali offerenti/candidati) per ottenere la documentazione di gara è uguale o inferiore a 5 giorni.</w:t>
            </w:r>
          </w:p>
          <w:p w14:paraId="75CD586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se la riduzione dei termini stabiliti dalle direttive è inferiore al 30%.</w:t>
            </w:r>
          </w:p>
          <w:p w14:paraId="61C5903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in caso di tempo per gli operatori economici (potenziali offerenti/candidati) per ottenere la documentazione di gara troppo breve (</w:t>
            </w:r>
            <w:r w:rsidR="00C74488" w:rsidRPr="009147BD">
              <w:rPr>
                <w:rFonts w:ascii="Calibri" w:eastAsia="Calibri" w:hAnsi="Calibri"/>
                <w:b/>
                <w:sz w:val="22"/>
                <w:szCs w:val="22"/>
              </w:rPr>
              <w:t>cioè,</w:t>
            </w:r>
            <w:r w:rsidRPr="009147BD">
              <w:rPr>
                <w:rFonts w:ascii="Calibri" w:eastAsia="Calibri" w:hAnsi="Calibri"/>
                <w:b/>
                <w:sz w:val="22"/>
                <w:szCs w:val="22"/>
              </w:rPr>
              <w:t xml:space="preserve"> inferiore o pari al 50% dei termini per la ricezione delle offerte fissati nei documenti di gara, in linea con le disposizioni pertinenti), creando ostacoli ingiustificati all'apertura degli appalti pubblici alla concorrenza.</w:t>
            </w:r>
          </w:p>
          <w:p w14:paraId="3B0B5C53" w14:textId="7754E15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tc>
      </w:tr>
      <w:tr w:rsidR="009147BD" w:rsidRPr="009147BD" w14:paraId="36D524EF" w14:textId="77777777" w:rsidTr="00E23F52">
        <w:tc>
          <w:tcPr>
            <w:tcW w:w="2114" w:type="pct"/>
            <w:shd w:val="clear" w:color="auto" w:fill="auto"/>
          </w:tcPr>
          <w:p w14:paraId="16632AB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5.9. La stazione appaltante ha richiesto in modo regolare gli impegni agli offerenti?</w:t>
            </w:r>
          </w:p>
        </w:tc>
        <w:tc>
          <w:tcPr>
            <w:tcW w:w="700" w:type="pct"/>
            <w:shd w:val="clear" w:color="auto" w:fill="auto"/>
          </w:tcPr>
          <w:p w14:paraId="756A25D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102</w:t>
            </w:r>
          </w:p>
        </w:tc>
        <w:tc>
          <w:tcPr>
            <w:tcW w:w="476" w:type="pct"/>
            <w:shd w:val="clear" w:color="auto" w:fill="auto"/>
          </w:tcPr>
          <w:p w14:paraId="043B6D66" w14:textId="77777777" w:rsidR="009147BD" w:rsidRPr="009147BD" w:rsidRDefault="009147BD" w:rsidP="00C74488">
            <w:pPr>
              <w:spacing w:after="0"/>
              <w:jc w:val="both"/>
              <w:rPr>
                <w:rFonts w:ascii="Calibri" w:eastAsia="Calibri" w:hAnsi="Calibri"/>
                <w:b/>
                <w:sz w:val="22"/>
                <w:szCs w:val="22"/>
                <w:highlight w:val="yellow"/>
              </w:rPr>
            </w:pPr>
          </w:p>
        </w:tc>
        <w:tc>
          <w:tcPr>
            <w:tcW w:w="1710" w:type="pct"/>
            <w:shd w:val="clear" w:color="auto" w:fill="auto"/>
          </w:tcPr>
          <w:p w14:paraId="21A44AC5" w14:textId="77777777" w:rsidR="009147BD" w:rsidRPr="009147BD" w:rsidRDefault="009147BD" w:rsidP="00C74488">
            <w:pPr>
              <w:spacing w:after="0"/>
              <w:jc w:val="both"/>
              <w:rPr>
                <w:rFonts w:ascii="Calibri" w:eastAsia="Calibri" w:hAnsi="Calibri"/>
                <w:b/>
                <w:sz w:val="22"/>
                <w:szCs w:val="22"/>
              </w:rPr>
            </w:pPr>
          </w:p>
        </w:tc>
      </w:tr>
      <w:tr w:rsidR="009147BD" w:rsidRPr="009147BD" w14:paraId="7405B0DB" w14:textId="77777777" w:rsidTr="00E23F52">
        <w:tc>
          <w:tcPr>
            <w:tcW w:w="2114" w:type="pct"/>
            <w:shd w:val="clear" w:color="auto" w:fill="auto"/>
          </w:tcPr>
          <w:p w14:paraId="29F6B59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5.10. Sono state comunicate ammissioni ed esclusioni?</w:t>
            </w:r>
          </w:p>
        </w:tc>
        <w:tc>
          <w:tcPr>
            <w:tcW w:w="700" w:type="pct"/>
            <w:shd w:val="clear" w:color="auto" w:fill="auto"/>
          </w:tcPr>
          <w:p w14:paraId="78A1811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90</w:t>
            </w:r>
          </w:p>
        </w:tc>
        <w:tc>
          <w:tcPr>
            <w:tcW w:w="476" w:type="pct"/>
            <w:shd w:val="clear" w:color="auto" w:fill="auto"/>
          </w:tcPr>
          <w:p w14:paraId="66E1B59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w:t>
            </w:r>
          </w:p>
        </w:tc>
        <w:tc>
          <w:tcPr>
            <w:tcW w:w="1710" w:type="pct"/>
            <w:shd w:val="clear" w:color="auto" w:fill="auto"/>
          </w:tcPr>
          <w:p w14:paraId="7BFFDC6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nel caso in cui la mancata comunicazione abbia determinato l’esito della gara</w:t>
            </w:r>
          </w:p>
          <w:p w14:paraId="21B691D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 xml:space="preserve">25% nel caso di violazione che non abbia determinato gli esiti della gara </w:t>
            </w:r>
          </w:p>
        </w:tc>
      </w:tr>
      <w:tr w:rsidR="009147BD" w:rsidRPr="009147BD" w14:paraId="66089810" w14:textId="77777777" w:rsidTr="00E23F52">
        <w:tc>
          <w:tcPr>
            <w:tcW w:w="2114" w:type="pct"/>
            <w:shd w:val="clear" w:color="auto" w:fill="auto"/>
          </w:tcPr>
          <w:p w14:paraId="195EB3E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6. Domande di partecipazione e offerte</w:t>
            </w:r>
          </w:p>
          <w:p w14:paraId="61285F96"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 I seguenti documenti sono stati compilati tramite la piattaforma digitale messa a disposizione dalla stazione appaltante e sono conformi ai requisiti prescritti?</w:t>
            </w:r>
          </w:p>
          <w:p w14:paraId="64E7DFF2"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 la domanda di partecipazione;</w:t>
            </w:r>
          </w:p>
          <w:p w14:paraId="2E873AA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b) il documento di gara unico europeo;</w:t>
            </w:r>
          </w:p>
          <w:p w14:paraId="14E2F10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c) l'offerta;</w:t>
            </w:r>
          </w:p>
          <w:p w14:paraId="6145DF9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d) ogni altro documento richiesto per la partecipazione alla procedura di gara.</w:t>
            </w:r>
          </w:p>
        </w:tc>
        <w:tc>
          <w:tcPr>
            <w:tcW w:w="700" w:type="pct"/>
            <w:shd w:val="clear" w:color="auto" w:fill="auto"/>
          </w:tcPr>
          <w:p w14:paraId="509F0D87"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91</w:t>
            </w:r>
          </w:p>
        </w:tc>
        <w:tc>
          <w:tcPr>
            <w:tcW w:w="476" w:type="pct"/>
            <w:shd w:val="clear" w:color="auto" w:fill="auto"/>
          </w:tcPr>
          <w:p w14:paraId="00D6C8F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8 e 16</w:t>
            </w:r>
          </w:p>
        </w:tc>
        <w:tc>
          <w:tcPr>
            <w:tcW w:w="1710" w:type="pct"/>
            <w:shd w:val="clear" w:color="auto" w:fill="auto"/>
          </w:tcPr>
          <w:p w14:paraId="4AE7714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documentazione non sufficiente a giustificare l’assegnazione del contratto</w:t>
            </w:r>
          </w:p>
          <w:p w14:paraId="1AD12F19" w14:textId="3D04D920" w:rsidR="009147BD" w:rsidRPr="00B92181" w:rsidRDefault="009147BD" w:rsidP="00C74488">
            <w:pPr>
              <w:spacing w:after="0"/>
              <w:jc w:val="both"/>
              <w:rPr>
                <w:rFonts w:ascii="Calibri" w:eastAsia="Calibri" w:hAnsi="Calibri"/>
                <w:b/>
                <w:strike/>
                <w:sz w:val="22"/>
                <w:szCs w:val="22"/>
              </w:rPr>
            </w:pPr>
            <w:r w:rsidRPr="009147BD">
              <w:rPr>
                <w:rFonts w:ascii="Calibri" w:eastAsia="Calibri" w:hAnsi="Calibri"/>
                <w:b/>
                <w:sz w:val="22"/>
                <w:szCs w:val="22"/>
              </w:rPr>
              <w:t>10% se le procedure specifiche per l'approvvigionamento elettronico aggregato non sono state seguite, come stabilito nella direttiva applicabile con effetto deterrente per i potenziali offerenti</w:t>
            </w:r>
            <w:r w:rsidR="00B92181">
              <w:rPr>
                <w:rFonts w:ascii="Calibri" w:eastAsia="Calibri" w:hAnsi="Calibri"/>
                <w:b/>
                <w:sz w:val="22"/>
                <w:szCs w:val="22"/>
              </w:rPr>
              <w:t xml:space="preserve"> </w:t>
            </w:r>
            <w:r w:rsidRPr="009147BD">
              <w:rPr>
                <w:rFonts w:ascii="Calibri" w:eastAsia="Calibri" w:hAnsi="Calibri"/>
                <w:b/>
                <w:sz w:val="22"/>
                <w:szCs w:val="22"/>
              </w:rPr>
              <w:t>o se i documenti non sono conformi ai requisiti prescritti.</w:t>
            </w:r>
          </w:p>
        </w:tc>
      </w:tr>
      <w:tr w:rsidR="009147BD" w:rsidRPr="009147BD" w14:paraId="3FA583D8" w14:textId="77777777" w:rsidTr="00E23F52">
        <w:tc>
          <w:tcPr>
            <w:tcW w:w="2114" w:type="pct"/>
            <w:shd w:val="clear" w:color="auto" w:fill="auto"/>
          </w:tcPr>
          <w:p w14:paraId="72BE90A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sz w:val="22"/>
                <w:szCs w:val="22"/>
              </w:rPr>
              <w:t xml:space="preserve">6.2. Il termine fissato per la ricezione delle domande e delle offerte, comprese eventuali proroghe o deroghe, è conforme a quanto prescritto?  </w:t>
            </w:r>
          </w:p>
        </w:tc>
        <w:tc>
          <w:tcPr>
            <w:tcW w:w="700" w:type="pct"/>
            <w:shd w:val="clear" w:color="auto" w:fill="auto"/>
          </w:tcPr>
          <w:p w14:paraId="13C12826"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74 e 92</w:t>
            </w:r>
          </w:p>
        </w:tc>
        <w:tc>
          <w:tcPr>
            <w:tcW w:w="476" w:type="pct"/>
            <w:shd w:val="clear" w:color="auto" w:fill="auto"/>
          </w:tcPr>
          <w:p w14:paraId="742DF17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4, 5</w:t>
            </w:r>
          </w:p>
        </w:tc>
        <w:tc>
          <w:tcPr>
            <w:tcW w:w="1710" w:type="pct"/>
            <w:shd w:val="clear" w:color="auto" w:fill="auto"/>
          </w:tcPr>
          <w:p w14:paraId="2195AD9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riduzione dei termini stabiliti dalle direttive è maggiore o uguale al 85% o il termine è uguale/inferiore a 5 giorni.</w:t>
            </w:r>
          </w:p>
          <w:p w14:paraId="06312C7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riduzione dei termini stabiliti dalle direttive è maggiore o uguale al 50% (ma inferiore all'85%).</w:t>
            </w:r>
          </w:p>
          <w:p w14:paraId="2782691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riduzione dei termini stabiliti dalle direttive è maggiore o uguale al 30% (ma inferiore al 50%).</w:t>
            </w:r>
          </w:p>
          <w:p w14:paraId="5106EEE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tempo per gli operatori economici (potenziali offerenti/candidati) per ottenere la documentazione di gara è uguale o inferiore a 5 giorni.</w:t>
            </w:r>
          </w:p>
          <w:p w14:paraId="1208C3D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se la riduzione dei termini stabiliti dalle direttive è inferiore al 30%.</w:t>
            </w:r>
          </w:p>
          <w:p w14:paraId="754D6BA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in caso di tempo per gli operatori economici (potenziali offerenti/candidati) per ottenere la documentazione di gara troppo breve (</w:t>
            </w:r>
            <w:r w:rsidR="00C74488" w:rsidRPr="009147BD">
              <w:rPr>
                <w:rFonts w:ascii="Calibri" w:eastAsia="Calibri" w:hAnsi="Calibri"/>
                <w:b/>
                <w:sz w:val="22"/>
                <w:szCs w:val="22"/>
              </w:rPr>
              <w:t>cioè,</w:t>
            </w:r>
            <w:r w:rsidRPr="009147BD">
              <w:rPr>
                <w:rFonts w:ascii="Calibri" w:eastAsia="Calibri" w:hAnsi="Calibri"/>
                <w:b/>
                <w:sz w:val="22"/>
                <w:szCs w:val="22"/>
              </w:rPr>
              <w:t xml:space="preserve"> inferiore o pari al 50% dei termini per la ricezione delle offerte fissati nei documenti di gara, in linea con le disposizioni pertinenti), creando ostacoli ingiustificati all'apertura degli appalti pubblici alla concorrenza.</w:t>
            </w:r>
          </w:p>
          <w:p w14:paraId="362835D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5% in caso di tempo per gli operatori economici (potenziali offerenti/candidati) per ottenere la documentazione di gara è ridotto ma la riduzione è inferiore al 80% dei termini per la ricezione delle offerte, in linea con le disposizioni pertinenti</w:t>
            </w:r>
          </w:p>
        </w:tc>
      </w:tr>
      <w:tr w:rsidR="009147BD" w:rsidRPr="009147BD" w14:paraId="1225171D" w14:textId="77777777" w:rsidTr="00E23F52">
        <w:tc>
          <w:tcPr>
            <w:tcW w:w="2114" w:type="pct"/>
            <w:shd w:val="clear" w:color="auto" w:fill="auto"/>
          </w:tcPr>
          <w:p w14:paraId="4BBFC50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6.3. Le domande di partecipazione e le offerte sono pervenute tempestivamente?</w:t>
            </w:r>
          </w:p>
        </w:tc>
        <w:tc>
          <w:tcPr>
            <w:tcW w:w="700" w:type="pct"/>
            <w:shd w:val="clear" w:color="auto" w:fill="auto"/>
          </w:tcPr>
          <w:p w14:paraId="16F70D17"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74 e 92</w:t>
            </w:r>
          </w:p>
        </w:tc>
        <w:tc>
          <w:tcPr>
            <w:tcW w:w="476" w:type="pct"/>
            <w:shd w:val="clear" w:color="auto" w:fill="auto"/>
          </w:tcPr>
          <w:p w14:paraId="1EBDF9E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w:t>
            </w:r>
          </w:p>
        </w:tc>
        <w:tc>
          <w:tcPr>
            <w:tcW w:w="1710" w:type="pct"/>
            <w:shd w:val="clear" w:color="auto" w:fill="auto"/>
          </w:tcPr>
          <w:p w14:paraId="7928145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11A215A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irregolarità che non abbia influito sull’aggiudicazione definitiva</w:t>
            </w:r>
          </w:p>
        </w:tc>
      </w:tr>
      <w:tr w:rsidR="009147BD" w:rsidRPr="009147BD" w14:paraId="26513336" w14:textId="77777777" w:rsidTr="00E23F52">
        <w:tc>
          <w:tcPr>
            <w:tcW w:w="2114" w:type="pct"/>
            <w:shd w:val="clear" w:color="auto" w:fill="auto"/>
          </w:tcPr>
          <w:p w14:paraId="33F4618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6.4. Le domande di partecipazione e le offerte sono conformi ai contenuti prescritti?</w:t>
            </w:r>
          </w:p>
        </w:tc>
        <w:tc>
          <w:tcPr>
            <w:tcW w:w="700" w:type="pct"/>
            <w:shd w:val="clear" w:color="auto" w:fill="auto"/>
          </w:tcPr>
          <w:p w14:paraId="414ED93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74 e 91</w:t>
            </w:r>
          </w:p>
        </w:tc>
        <w:tc>
          <w:tcPr>
            <w:tcW w:w="476" w:type="pct"/>
            <w:shd w:val="clear" w:color="auto" w:fill="auto"/>
          </w:tcPr>
          <w:p w14:paraId="08EF7337"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6523B7DB" w14:textId="77777777" w:rsidR="009147BD" w:rsidRPr="009147BD" w:rsidRDefault="009147BD" w:rsidP="00C74488">
            <w:pPr>
              <w:spacing w:after="0"/>
              <w:jc w:val="both"/>
              <w:rPr>
                <w:rFonts w:ascii="Calibri" w:eastAsia="Calibri" w:hAnsi="Calibri"/>
                <w:b/>
                <w:sz w:val="22"/>
                <w:szCs w:val="22"/>
              </w:rPr>
            </w:pPr>
          </w:p>
        </w:tc>
      </w:tr>
      <w:tr w:rsidR="009147BD" w:rsidRPr="009147BD" w14:paraId="04C62927" w14:textId="77777777" w:rsidTr="00E23F52">
        <w:tc>
          <w:tcPr>
            <w:tcW w:w="2114" w:type="pct"/>
            <w:shd w:val="clear" w:color="auto" w:fill="auto"/>
          </w:tcPr>
          <w:p w14:paraId="1426729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6.5. In caso di limitazione del numero di candidati da invitare a presentare l’offerta, comunque non inferiore a 3, la stazione appaltante ha applicato criteri o regole obiettive e non discriminatorie indicate nel bando di gara o nell'invito a confermare l'interesse, nel rispetto del principio di concorrenza e del numero minimo di candidati da invitare indicato nel bando di gara o nell'invito a confermare l'interesse?</w:t>
            </w:r>
          </w:p>
        </w:tc>
        <w:tc>
          <w:tcPr>
            <w:tcW w:w="700" w:type="pct"/>
            <w:shd w:val="clear" w:color="auto" w:fill="auto"/>
          </w:tcPr>
          <w:p w14:paraId="2207BC4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70, comma 6</w:t>
            </w:r>
          </w:p>
        </w:tc>
        <w:tc>
          <w:tcPr>
            <w:tcW w:w="476" w:type="pct"/>
            <w:shd w:val="clear" w:color="auto" w:fill="auto"/>
          </w:tcPr>
          <w:p w14:paraId="1DCE3E4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0C378E1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4A521A6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2F3E39C7" w14:textId="2E1E7BF8"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B92181">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r w:rsidR="00B92181">
              <w:rPr>
                <w:rFonts w:ascii="Calibri" w:eastAsia="Calibri" w:hAnsi="Calibri"/>
                <w:b/>
                <w:sz w:val="22"/>
                <w:szCs w:val="22"/>
              </w:rPr>
              <w:t xml:space="preserve"> </w:t>
            </w:r>
            <w:r w:rsidRPr="009147BD">
              <w:rPr>
                <w:rFonts w:ascii="Calibri" w:eastAsia="Calibri" w:hAnsi="Calibri"/>
                <w:b/>
                <w:sz w:val="22"/>
                <w:szCs w:val="22"/>
              </w:rPr>
              <w:t>d'oneri non sono stati seguiti nel corso della valutazione delle offerte, o sono stati utilizzati criteri di aggiudicazione supplementari</w:t>
            </w:r>
            <w:r w:rsidR="00B92181">
              <w:rPr>
                <w:rFonts w:ascii="Calibri" w:eastAsia="Calibri" w:hAnsi="Calibri"/>
                <w:b/>
                <w:sz w:val="22"/>
                <w:szCs w:val="22"/>
              </w:rPr>
              <w:t xml:space="preserve"> </w:t>
            </w:r>
            <w:r w:rsidRPr="009147BD">
              <w:rPr>
                <w:rFonts w:ascii="Calibri" w:eastAsia="Calibri" w:hAnsi="Calibri"/>
                <w:b/>
                <w:sz w:val="22"/>
                <w:szCs w:val="22"/>
              </w:rPr>
              <w:t>non pubblicati.</w:t>
            </w:r>
          </w:p>
          <w:p w14:paraId="013B50C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5B97833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25% la documentazione rilevante non è sufficiente a giustificare l'assegnazione del contratto, con conseguente mancanza di trasparenza.</w:t>
            </w:r>
          </w:p>
          <w:p w14:paraId="5E91BE6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47E3AF3A" w14:textId="2E0D6274"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p>
        </w:tc>
      </w:tr>
      <w:tr w:rsidR="009147BD" w:rsidRPr="009147BD" w14:paraId="17BDE0E2" w14:textId="77777777" w:rsidTr="00E23F52">
        <w:tc>
          <w:tcPr>
            <w:tcW w:w="2114" w:type="pct"/>
            <w:shd w:val="clear" w:color="auto" w:fill="auto"/>
          </w:tcPr>
          <w:p w14:paraId="412571E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6.6. Dopo la conclusione del dialogo, la stazione appaltante ha invitato ciascuno dei partecipanti rimanenti a presentare l'offerta finale sulla base della soluzione o delle soluzioni presentate e specificate nella fase del dialogo?</w:t>
            </w:r>
          </w:p>
        </w:tc>
        <w:tc>
          <w:tcPr>
            <w:tcW w:w="700" w:type="pct"/>
            <w:shd w:val="clear" w:color="auto" w:fill="auto"/>
          </w:tcPr>
          <w:p w14:paraId="5490196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74, commi 5 e 7</w:t>
            </w:r>
          </w:p>
        </w:tc>
        <w:tc>
          <w:tcPr>
            <w:tcW w:w="476" w:type="pct"/>
            <w:shd w:val="clear" w:color="auto" w:fill="auto"/>
          </w:tcPr>
          <w:p w14:paraId="372BD79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27F9AA4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3005F5A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402FD680" w14:textId="2AF5E82A"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B92181">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r w:rsidR="00B92181">
              <w:rPr>
                <w:rFonts w:ascii="Calibri" w:eastAsia="Calibri" w:hAnsi="Calibri"/>
                <w:b/>
                <w:sz w:val="22"/>
                <w:szCs w:val="22"/>
              </w:rPr>
              <w:t xml:space="preserve"> </w:t>
            </w:r>
            <w:r w:rsidRPr="009147BD">
              <w:rPr>
                <w:rFonts w:ascii="Calibri" w:eastAsia="Calibri" w:hAnsi="Calibri"/>
                <w:b/>
                <w:sz w:val="22"/>
                <w:szCs w:val="22"/>
              </w:rPr>
              <w:t>d'oneri non sono stati seguiti nel corso della valutazione delle offerte, o sono stati utilizzati criteri di aggiudicazione supplementari</w:t>
            </w:r>
            <w:r w:rsidR="00B92181">
              <w:rPr>
                <w:rFonts w:ascii="Calibri" w:eastAsia="Calibri" w:hAnsi="Calibri"/>
                <w:b/>
                <w:sz w:val="22"/>
                <w:szCs w:val="22"/>
              </w:rPr>
              <w:t xml:space="preserve"> </w:t>
            </w:r>
            <w:r w:rsidRPr="009147BD">
              <w:rPr>
                <w:rFonts w:ascii="Calibri" w:eastAsia="Calibri" w:hAnsi="Calibri"/>
                <w:b/>
                <w:sz w:val="22"/>
                <w:szCs w:val="22"/>
              </w:rPr>
              <w:t>non pubblicati.</w:t>
            </w:r>
          </w:p>
          <w:p w14:paraId="0644B54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25% nei due casi di cui sopra con aggiuntivo effetto discriminatorio (sulla base di ingiustificate preferenze nazionali/regionali /locali).</w:t>
            </w:r>
          </w:p>
          <w:p w14:paraId="14EA66C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7F75331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21676C99" w14:textId="13FF5072"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p>
        </w:tc>
      </w:tr>
      <w:tr w:rsidR="009147BD" w:rsidRPr="009147BD" w14:paraId="4CFC983C" w14:textId="77777777" w:rsidTr="00E23F52">
        <w:tc>
          <w:tcPr>
            <w:tcW w:w="2114" w:type="pct"/>
            <w:shd w:val="clear" w:color="auto" w:fill="auto"/>
          </w:tcPr>
          <w:p w14:paraId="6A68F386"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6.7. Nel corso del dialogo, la stazione appaltante ha invitato al dialogo simultaneamente e per iscritto, attraverso le piattaforme di approvvigionamento digitale, tutti i partecipanti? Ha garantito la parità di trattamento, non ha fornito in maniera discriminatoria informazioni che possano avvantaggiare determinati partecipanti rispetto ad altri e non ha rivelato le soluzioni proposte o altre informazioni riservate comunicate da un candidato o da un offerente partecipante al dialogo, salvo espresso consenso di quest'ultimo e in relazione alle sole informazioni specifiche espressamente indicate?</w:t>
            </w:r>
          </w:p>
        </w:tc>
        <w:tc>
          <w:tcPr>
            <w:tcW w:w="700" w:type="pct"/>
            <w:shd w:val="clear" w:color="auto" w:fill="auto"/>
          </w:tcPr>
          <w:p w14:paraId="5753491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Artt. 70, comma 7, e 89 </w:t>
            </w:r>
          </w:p>
        </w:tc>
        <w:tc>
          <w:tcPr>
            <w:tcW w:w="476" w:type="pct"/>
            <w:shd w:val="clear" w:color="auto" w:fill="auto"/>
          </w:tcPr>
          <w:p w14:paraId="31273F3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4, 5, 8, 14</w:t>
            </w:r>
          </w:p>
        </w:tc>
        <w:tc>
          <w:tcPr>
            <w:tcW w:w="1710" w:type="pct"/>
            <w:shd w:val="clear" w:color="auto" w:fill="auto"/>
          </w:tcPr>
          <w:p w14:paraId="49B1B8C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riduzione dei termini stabiliti dalle direttive è maggiore o uguale al 85% o il termine è uguale/inferiore a 5 giorni.</w:t>
            </w:r>
          </w:p>
          <w:p w14:paraId="4209F41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riduzione dei termini stabiliti dalle direttive è maggiore o uguale al 50% (ma inferiore all'85%).</w:t>
            </w:r>
          </w:p>
          <w:p w14:paraId="12E7169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riduzione dei termini stabiliti dalle direttive è maggiore o uguale al 30% (ma inferiore al 50%).</w:t>
            </w:r>
          </w:p>
          <w:p w14:paraId="465A63B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tempo per gli operatori economici (potenziali offerenti/candidati) per ottenere la documentazione di gara è uguale o inferiore a 5 giorni.</w:t>
            </w:r>
          </w:p>
          <w:p w14:paraId="14B03A8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se la riduzione dei termini stabiliti dalle direttive è inferiore al 30%.</w:t>
            </w:r>
          </w:p>
          <w:p w14:paraId="47C2E93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10% in caso di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1B7AEE4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p w14:paraId="5614E6B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7AE33BF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mancanza del sistema digitale ha determinato un diverso esito della gara</w:t>
            </w:r>
          </w:p>
          <w:p w14:paraId="7A81466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il mancato utilizzo dei sistemi digitali non ha determinato un diverso esito della gara</w:t>
            </w:r>
          </w:p>
          <w:p w14:paraId="4C75DF9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15% se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611064E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25% nei due casi di cui sopra con aggiuntivo effetto discriminatorio (sulla base di ingiustificate preferenze </w:t>
            </w:r>
            <w:r w:rsidRPr="009147BD">
              <w:rPr>
                <w:rFonts w:ascii="Calibri" w:eastAsia="Calibri" w:hAnsi="Calibri"/>
                <w:b/>
                <w:sz w:val="22"/>
                <w:szCs w:val="22"/>
              </w:rPr>
              <w:lastRenderedPageBreak/>
              <w:t>nazionali/regionali /locali), costituiscono grave irregolarità</w:t>
            </w:r>
          </w:p>
        </w:tc>
      </w:tr>
      <w:tr w:rsidR="009147BD" w:rsidRPr="009147BD" w14:paraId="4557B199" w14:textId="77777777" w:rsidTr="00E23F52">
        <w:tc>
          <w:tcPr>
            <w:tcW w:w="2114" w:type="pct"/>
            <w:shd w:val="clear" w:color="auto" w:fill="auto"/>
          </w:tcPr>
          <w:p w14:paraId="1169223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6.8. È stata correttamente svolta la verifica di ammissibilità dell’offerta?</w:t>
            </w:r>
          </w:p>
        </w:tc>
        <w:tc>
          <w:tcPr>
            <w:tcW w:w="700" w:type="pct"/>
            <w:shd w:val="clear" w:color="auto" w:fill="auto"/>
          </w:tcPr>
          <w:p w14:paraId="095291D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70, comma 4</w:t>
            </w:r>
          </w:p>
        </w:tc>
        <w:tc>
          <w:tcPr>
            <w:tcW w:w="476" w:type="pct"/>
            <w:shd w:val="clear" w:color="auto" w:fill="auto"/>
          </w:tcPr>
          <w:p w14:paraId="3FB0BFB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w:t>
            </w:r>
          </w:p>
        </w:tc>
        <w:tc>
          <w:tcPr>
            <w:tcW w:w="1710" w:type="pct"/>
            <w:shd w:val="clear" w:color="auto" w:fill="auto"/>
          </w:tcPr>
          <w:p w14:paraId="7AB8941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16154B4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irregolarità che non abbia influito sull’aggiudicazione definitiva.</w:t>
            </w:r>
          </w:p>
          <w:p w14:paraId="49F5F3C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7B96055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tc>
      </w:tr>
      <w:tr w:rsidR="009147BD" w:rsidRPr="009147BD" w14:paraId="4E8C046A" w14:textId="77777777" w:rsidTr="00E23F52">
        <w:tc>
          <w:tcPr>
            <w:tcW w:w="2114" w:type="pct"/>
            <w:shd w:val="clear" w:color="auto" w:fill="auto"/>
          </w:tcPr>
          <w:p w14:paraId="5045101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6.9. È stata correttamente svolta la verifica sulle eventuali offerte anormalmente basse?</w:t>
            </w:r>
          </w:p>
        </w:tc>
        <w:tc>
          <w:tcPr>
            <w:tcW w:w="700" w:type="pct"/>
            <w:shd w:val="clear" w:color="auto" w:fill="auto"/>
          </w:tcPr>
          <w:p w14:paraId="04868C6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110</w:t>
            </w:r>
          </w:p>
        </w:tc>
        <w:tc>
          <w:tcPr>
            <w:tcW w:w="476" w:type="pct"/>
            <w:shd w:val="clear" w:color="auto" w:fill="auto"/>
          </w:tcPr>
          <w:p w14:paraId="38C5540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20</w:t>
            </w:r>
          </w:p>
        </w:tc>
        <w:tc>
          <w:tcPr>
            <w:tcW w:w="1710" w:type="pct"/>
            <w:shd w:val="clear" w:color="auto" w:fill="auto"/>
          </w:tcPr>
          <w:p w14:paraId="0534D5F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5700A378" w14:textId="5471D41A"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25% se le offerte che sembravano essere anormalmente basse rispetto ai lavori/forniture/servizi sono state respinte, ma l'amministrazione aggiudicatrice prima di respingerle non ha richiesto chiarimenti agli offerenti (ad esempio richiedendo dettagli degli elementi costitutivi dell'offerta, che considera rilevante), o in presenza </w:t>
            </w:r>
            <w:r w:rsidR="002C0895">
              <w:rPr>
                <w:rFonts w:ascii="Calibri" w:eastAsia="Calibri" w:hAnsi="Calibri"/>
                <w:b/>
                <w:sz w:val="22"/>
                <w:szCs w:val="22"/>
              </w:rPr>
              <w:t xml:space="preserve">di </w:t>
            </w:r>
            <w:r w:rsidRPr="009147BD">
              <w:rPr>
                <w:rFonts w:ascii="Calibri" w:eastAsia="Calibri" w:hAnsi="Calibri"/>
                <w:b/>
                <w:sz w:val="22"/>
                <w:szCs w:val="22"/>
              </w:rPr>
              <w:t>tali richieste, l'amministrazione aggiudicatrice non è in grado di dimostrare che abbia valutato tenendo conto delle risposte fornite dai concorrenti</w:t>
            </w:r>
          </w:p>
        </w:tc>
      </w:tr>
      <w:tr w:rsidR="009147BD" w:rsidRPr="009147BD" w14:paraId="29CF587B" w14:textId="77777777" w:rsidTr="00E23F52">
        <w:tc>
          <w:tcPr>
            <w:tcW w:w="2114" w:type="pct"/>
            <w:shd w:val="clear" w:color="auto" w:fill="auto"/>
          </w:tcPr>
          <w:p w14:paraId="6C923DD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6.10. È stata correttamente verificata l’insussistenza di cause di esclusione automatica e di cause di esclusione non automatica?</w:t>
            </w:r>
          </w:p>
        </w:tc>
        <w:tc>
          <w:tcPr>
            <w:tcW w:w="700" w:type="pct"/>
            <w:shd w:val="clear" w:color="auto" w:fill="auto"/>
          </w:tcPr>
          <w:p w14:paraId="415B00B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94, 95, 97, 98</w:t>
            </w:r>
          </w:p>
        </w:tc>
        <w:tc>
          <w:tcPr>
            <w:tcW w:w="476" w:type="pct"/>
            <w:shd w:val="clear" w:color="auto" w:fill="auto"/>
          </w:tcPr>
          <w:p w14:paraId="5B37AC3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01D6D99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2A65D88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279E2FFA" w14:textId="286B1F4A"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B92181">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r w:rsidR="00B92181">
              <w:rPr>
                <w:rFonts w:ascii="Calibri" w:eastAsia="Calibri" w:hAnsi="Calibri"/>
                <w:b/>
                <w:sz w:val="22"/>
                <w:szCs w:val="22"/>
              </w:rPr>
              <w:t xml:space="preserve"> </w:t>
            </w:r>
            <w:r w:rsidRPr="009147BD">
              <w:rPr>
                <w:rFonts w:ascii="Calibri" w:eastAsia="Calibri" w:hAnsi="Calibri"/>
                <w:b/>
                <w:sz w:val="22"/>
                <w:szCs w:val="22"/>
              </w:rPr>
              <w:t>d'oneri non sono stati seguiti nel corso della</w:t>
            </w:r>
          </w:p>
          <w:p w14:paraId="7AA354B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valutazione delle offerte, o sono stati utilizzati criteri di</w:t>
            </w:r>
          </w:p>
          <w:p w14:paraId="66F715C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aggiudicazione supplementari non pubblicati.</w:t>
            </w:r>
          </w:p>
          <w:p w14:paraId="300C416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6135BD6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65B0AA2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330D8C62" w14:textId="553224BF"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25% se l'amministrazione aggiudicatrice ha permesso ad un offerente/candidato di modificare la propria offerta durante la valutazione delle offerte, qualora la </w:t>
            </w:r>
            <w:r w:rsidRPr="009147BD">
              <w:rPr>
                <w:rFonts w:ascii="Calibri" w:eastAsia="Calibri" w:hAnsi="Calibri"/>
                <w:b/>
                <w:sz w:val="22"/>
                <w:szCs w:val="22"/>
              </w:rPr>
              <w:lastRenderedPageBreak/>
              <w:t>modifica porta alla aggiudicazione dell'appalto allo stesso offerente/candidato</w:t>
            </w:r>
          </w:p>
        </w:tc>
      </w:tr>
      <w:tr w:rsidR="009147BD" w:rsidRPr="009147BD" w14:paraId="4B9E3FF8" w14:textId="77777777" w:rsidTr="00E23F52">
        <w:tc>
          <w:tcPr>
            <w:tcW w:w="2114" w:type="pct"/>
            <w:shd w:val="clear" w:color="auto" w:fill="auto"/>
          </w:tcPr>
          <w:p w14:paraId="1282281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6.11. È stato correttamente applicato, se del caso, il procedimento di esclusione?</w:t>
            </w:r>
          </w:p>
        </w:tc>
        <w:tc>
          <w:tcPr>
            <w:tcW w:w="700" w:type="pct"/>
            <w:shd w:val="clear" w:color="auto" w:fill="auto"/>
          </w:tcPr>
          <w:p w14:paraId="2649108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96</w:t>
            </w:r>
          </w:p>
        </w:tc>
        <w:tc>
          <w:tcPr>
            <w:tcW w:w="476" w:type="pct"/>
            <w:shd w:val="clear" w:color="auto" w:fill="auto"/>
          </w:tcPr>
          <w:p w14:paraId="5C0B4BB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38650C1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178EA3C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33929D78" w14:textId="3531FFA3"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B92181">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r w:rsidR="00B92181">
              <w:rPr>
                <w:rFonts w:ascii="Calibri" w:eastAsia="Calibri" w:hAnsi="Calibri"/>
                <w:b/>
                <w:sz w:val="22"/>
                <w:szCs w:val="22"/>
              </w:rPr>
              <w:t xml:space="preserve"> </w:t>
            </w:r>
            <w:r w:rsidRPr="009147BD">
              <w:rPr>
                <w:rFonts w:ascii="Calibri" w:eastAsia="Calibri" w:hAnsi="Calibri"/>
                <w:b/>
                <w:sz w:val="22"/>
                <w:szCs w:val="22"/>
              </w:rPr>
              <w:t>d'oneri non sono stati seguiti nel corso della</w:t>
            </w:r>
          </w:p>
          <w:p w14:paraId="1AAFC69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valutazione delle offerte, o sono stati utilizzati criteri di</w:t>
            </w:r>
          </w:p>
          <w:p w14:paraId="6463031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aggiudicazione supplementari non pubblicati.</w:t>
            </w:r>
          </w:p>
          <w:p w14:paraId="457B9BC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3214AB4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5DFC08F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28F1498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25% se l'amministrazione aggiudicatrice ha permesso ad un offerente/candidato di modificare la propria </w:t>
            </w:r>
            <w:r w:rsidRPr="009147BD">
              <w:rPr>
                <w:rFonts w:ascii="Calibri" w:eastAsia="Calibri" w:hAnsi="Calibri"/>
                <w:b/>
                <w:sz w:val="22"/>
                <w:szCs w:val="22"/>
              </w:rPr>
              <w:lastRenderedPageBreak/>
              <w:t>offerta durante la valutazione delle offerte, qualora la modifica porta alla aggiudicazione dell'appalto allo stesso offerente/candidato</w:t>
            </w:r>
          </w:p>
        </w:tc>
      </w:tr>
      <w:tr w:rsidR="009147BD" w:rsidRPr="009147BD" w14:paraId="7274C380" w14:textId="77777777" w:rsidTr="00E23F52">
        <w:tc>
          <w:tcPr>
            <w:tcW w:w="2114" w:type="pct"/>
            <w:shd w:val="clear" w:color="auto" w:fill="auto"/>
          </w:tcPr>
          <w:p w14:paraId="1108DFF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6.12. È stata operata la verifica sui requisiti di ordine generale?</w:t>
            </w:r>
          </w:p>
        </w:tc>
        <w:tc>
          <w:tcPr>
            <w:tcW w:w="700" w:type="pct"/>
            <w:shd w:val="clear" w:color="auto" w:fill="auto"/>
          </w:tcPr>
          <w:p w14:paraId="1C84DC87"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99</w:t>
            </w:r>
          </w:p>
        </w:tc>
        <w:tc>
          <w:tcPr>
            <w:tcW w:w="476" w:type="pct"/>
            <w:shd w:val="clear" w:color="auto" w:fill="auto"/>
          </w:tcPr>
          <w:p w14:paraId="300CD9B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15</w:t>
            </w:r>
          </w:p>
        </w:tc>
        <w:tc>
          <w:tcPr>
            <w:tcW w:w="1710" w:type="pct"/>
            <w:shd w:val="clear" w:color="auto" w:fill="auto"/>
          </w:tcPr>
          <w:p w14:paraId="78085368" w14:textId="77777777" w:rsidR="009147BD" w:rsidRPr="009147BD" w:rsidRDefault="009147BD" w:rsidP="00C74488">
            <w:pPr>
              <w:spacing w:after="0"/>
              <w:jc w:val="both"/>
              <w:rPr>
                <w:rFonts w:ascii="Calibri" w:eastAsia="Calibri" w:hAnsi="Calibri"/>
                <w:b/>
                <w:sz w:val="22"/>
                <w:szCs w:val="22"/>
                <w:highlight w:val="green"/>
              </w:rPr>
            </w:pPr>
            <w:r w:rsidRPr="009147BD">
              <w:rPr>
                <w:rFonts w:ascii="Calibri" w:eastAsia="Calibri" w:hAnsi="Calibri"/>
                <w:b/>
                <w:sz w:val="22"/>
                <w:szCs w:val="22"/>
              </w:rPr>
              <w:t>100% in caso di assenza dei requisiti di ordine generale</w:t>
            </w:r>
          </w:p>
        </w:tc>
      </w:tr>
      <w:tr w:rsidR="009147BD" w:rsidRPr="009147BD" w14:paraId="28CEB61B" w14:textId="77777777" w:rsidTr="00E23F52">
        <w:tc>
          <w:tcPr>
            <w:tcW w:w="2114" w:type="pct"/>
            <w:shd w:val="clear" w:color="auto" w:fill="auto"/>
          </w:tcPr>
          <w:p w14:paraId="047CF61F"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6.13. È stata operata la verifica sui requisiti di ordine speciale?</w:t>
            </w:r>
          </w:p>
        </w:tc>
        <w:tc>
          <w:tcPr>
            <w:tcW w:w="700" w:type="pct"/>
            <w:shd w:val="clear" w:color="auto" w:fill="auto"/>
          </w:tcPr>
          <w:p w14:paraId="48FAB70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100</w:t>
            </w:r>
          </w:p>
        </w:tc>
        <w:tc>
          <w:tcPr>
            <w:tcW w:w="476" w:type="pct"/>
            <w:shd w:val="clear" w:color="auto" w:fill="auto"/>
          </w:tcPr>
          <w:p w14:paraId="554CC1D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15</w:t>
            </w:r>
          </w:p>
        </w:tc>
        <w:tc>
          <w:tcPr>
            <w:tcW w:w="1710" w:type="pct"/>
            <w:shd w:val="clear" w:color="auto" w:fill="auto"/>
          </w:tcPr>
          <w:p w14:paraId="7CB437D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assenza dei requisiti di ordine speciale</w:t>
            </w:r>
          </w:p>
        </w:tc>
      </w:tr>
      <w:tr w:rsidR="009147BD" w:rsidRPr="009147BD" w14:paraId="2A0FC07B" w14:textId="77777777" w:rsidTr="00E23F52">
        <w:tc>
          <w:tcPr>
            <w:tcW w:w="2114" w:type="pct"/>
            <w:shd w:val="clear" w:color="auto" w:fill="auto"/>
          </w:tcPr>
          <w:p w14:paraId="1D2CE77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6.14. È stato correttamente attivato, se del caso, il soccorso istruttorio?</w:t>
            </w:r>
          </w:p>
        </w:tc>
        <w:tc>
          <w:tcPr>
            <w:tcW w:w="700" w:type="pct"/>
            <w:shd w:val="clear" w:color="auto" w:fill="auto"/>
          </w:tcPr>
          <w:p w14:paraId="5EB8F99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101</w:t>
            </w:r>
          </w:p>
        </w:tc>
        <w:tc>
          <w:tcPr>
            <w:tcW w:w="476" w:type="pct"/>
            <w:shd w:val="clear" w:color="auto" w:fill="auto"/>
          </w:tcPr>
          <w:p w14:paraId="794C7151"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04A4319B" w14:textId="77777777" w:rsidR="009147BD" w:rsidRPr="009147BD" w:rsidRDefault="009147BD" w:rsidP="00C74488">
            <w:pPr>
              <w:spacing w:after="0"/>
              <w:jc w:val="both"/>
              <w:rPr>
                <w:rFonts w:ascii="Calibri" w:eastAsia="Calibri" w:hAnsi="Calibri"/>
                <w:b/>
                <w:sz w:val="22"/>
                <w:szCs w:val="22"/>
              </w:rPr>
            </w:pPr>
          </w:p>
        </w:tc>
      </w:tr>
      <w:tr w:rsidR="009147BD" w:rsidRPr="009147BD" w14:paraId="571159FA" w14:textId="77777777" w:rsidTr="00E23F52">
        <w:tc>
          <w:tcPr>
            <w:tcW w:w="2114" w:type="pct"/>
            <w:shd w:val="clear" w:color="auto" w:fill="auto"/>
          </w:tcPr>
          <w:p w14:paraId="3957F8D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6.15. È stata verificata l’attendibilità degli eventuali impegni assunti dall’aggiudicatario nell’offerta?</w:t>
            </w:r>
          </w:p>
        </w:tc>
        <w:tc>
          <w:tcPr>
            <w:tcW w:w="700" w:type="pct"/>
            <w:shd w:val="clear" w:color="auto" w:fill="auto"/>
          </w:tcPr>
          <w:p w14:paraId="7EF3096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102</w:t>
            </w:r>
          </w:p>
        </w:tc>
        <w:tc>
          <w:tcPr>
            <w:tcW w:w="476" w:type="pct"/>
            <w:shd w:val="clear" w:color="auto" w:fill="auto"/>
          </w:tcPr>
          <w:p w14:paraId="4CBBB8F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58B29BD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tc>
      </w:tr>
      <w:tr w:rsidR="009147BD" w:rsidRPr="009147BD" w14:paraId="44FA1EBF" w14:textId="77777777" w:rsidTr="00E23F52">
        <w:tc>
          <w:tcPr>
            <w:tcW w:w="2114" w:type="pct"/>
            <w:shd w:val="clear" w:color="auto" w:fill="auto"/>
          </w:tcPr>
          <w:p w14:paraId="4FB5A19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6.16. Le offerte sono accompagnate dalla garanzia provvisoria e questa è conforme a quanto prescritto?</w:t>
            </w:r>
          </w:p>
        </w:tc>
        <w:tc>
          <w:tcPr>
            <w:tcW w:w="700" w:type="pct"/>
            <w:shd w:val="clear" w:color="auto" w:fill="auto"/>
          </w:tcPr>
          <w:p w14:paraId="0605DD0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106 e 117</w:t>
            </w:r>
          </w:p>
        </w:tc>
        <w:tc>
          <w:tcPr>
            <w:tcW w:w="476" w:type="pct"/>
            <w:shd w:val="clear" w:color="auto" w:fill="auto"/>
          </w:tcPr>
          <w:p w14:paraId="29FE0D79"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125794F4" w14:textId="77777777" w:rsidR="009147BD" w:rsidRPr="009147BD" w:rsidRDefault="009147BD" w:rsidP="00C74488">
            <w:pPr>
              <w:spacing w:after="0"/>
              <w:jc w:val="both"/>
              <w:rPr>
                <w:rFonts w:ascii="Calibri" w:eastAsia="Calibri" w:hAnsi="Calibri"/>
                <w:b/>
                <w:strike/>
                <w:color w:val="FF0000"/>
                <w:sz w:val="22"/>
                <w:szCs w:val="22"/>
              </w:rPr>
            </w:pPr>
          </w:p>
        </w:tc>
      </w:tr>
      <w:tr w:rsidR="009147BD" w:rsidRPr="009147BD" w14:paraId="61D26E86" w14:textId="77777777" w:rsidTr="00E23F52">
        <w:tc>
          <w:tcPr>
            <w:tcW w:w="2114" w:type="pct"/>
            <w:shd w:val="clear" w:color="auto" w:fill="auto"/>
          </w:tcPr>
          <w:p w14:paraId="4A7A518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6.17. Nel caso di avvalimento, è stato acquisito il relativo contratto e sono stati verificati i requisiti ed elementi prescritti?</w:t>
            </w:r>
          </w:p>
        </w:tc>
        <w:tc>
          <w:tcPr>
            <w:tcW w:w="700" w:type="pct"/>
            <w:shd w:val="clear" w:color="auto" w:fill="auto"/>
          </w:tcPr>
          <w:p w14:paraId="5195FD6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104</w:t>
            </w:r>
          </w:p>
        </w:tc>
        <w:tc>
          <w:tcPr>
            <w:tcW w:w="476" w:type="pct"/>
            <w:shd w:val="clear" w:color="auto" w:fill="auto"/>
          </w:tcPr>
          <w:p w14:paraId="0227716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15 e 16 </w:t>
            </w:r>
          </w:p>
        </w:tc>
        <w:tc>
          <w:tcPr>
            <w:tcW w:w="1710" w:type="pct"/>
            <w:shd w:val="clear" w:color="auto" w:fill="auto"/>
          </w:tcPr>
          <w:p w14:paraId="3E3712A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tc>
      </w:tr>
      <w:tr w:rsidR="009147BD" w:rsidRPr="009147BD" w14:paraId="3C1BD32B" w14:textId="77777777" w:rsidTr="00E23F52">
        <w:tc>
          <w:tcPr>
            <w:tcW w:w="2114" w:type="pct"/>
            <w:shd w:val="clear" w:color="auto" w:fill="auto"/>
          </w:tcPr>
          <w:p w14:paraId="60E6F8D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7. Commissione giudicatrice </w:t>
            </w:r>
          </w:p>
          <w:p w14:paraId="17E490F2"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7.1. È stata costituita la commissione giudicatrice dopo la scadenza del termine di presentazione delle offerte?</w:t>
            </w:r>
          </w:p>
        </w:tc>
        <w:tc>
          <w:tcPr>
            <w:tcW w:w="700" w:type="pct"/>
            <w:shd w:val="clear" w:color="auto" w:fill="auto"/>
          </w:tcPr>
          <w:p w14:paraId="369942A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93, commi 1-6</w:t>
            </w:r>
          </w:p>
        </w:tc>
        <w:tc>
          <w:tcPr>
            <w:tcW w:w="476" w:type="pct"/>
            <w:shd w:val="clear" w:color="auto" w:fill="auto"/>
          </w:tcPr>
          <w:p w14:paraId="309F812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722A5F4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commissione non è stata costituita</w:t>
            </w:r>
          </w:p>
          <w:p w14:paraId="5E9603C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51A42B66" w14:textId="77777777" w:rsidTr="00E23F52">
        <w:tc>
          <w:tcPr>
            <w:tcW w:w="2114" w:type="pct"/>
            <w:shd w:val="clear" w:color="auto" w:fill="auto"/>
          </w:tcPr>
          <w:p w14:paraId="1280E55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7.2. Il numero dei componenti, le modalità di composizione e i requisiti dei commissari sono conformi a quanto prescritto, anche per quanto riguarda l’assenza di cause d’incompatibilità e di situazioni di conflitto d’interessi?</w:t>
            </w:r>
          </w:p>
        </w:tc>
        <w:tc>
          <w:tcPr>
            <w:tcW w:w="700" w:type="pct"/>
            <w:shd w:val="clear" w:color="auto" w:fill="auto"/>
          </w:tcPr>
          <w:p w14:paraId="75EB612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93, commi 1-6</w:t>
            </w:r>
          </w:p>
        </w:tc>
        <w:tc>
          <w:tcPr>
            <w:tcW w:w="476" w:type="pct"/>
            <w:shd w:val="clear" w:color="auto" w:fill="auto"/>
          </w:tcPr>
          <w:p w14:paraId="61FBA6A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0E35549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commissione non è stata costituita</w:t>
            </w:r>
          </w:p>
          <w:p w14:paraId="2EFA413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7E44B57A" w14:textId="77777777" w:rsidTr="00E23F52">
        <w:tc>
          <w:tcPr>
            <w:tcW w:w="2114" w:type="pct"/>
            <w:shd w:val="clear" w:color="auto" w:fill="auto"/>
          </w:tcPr>
          <w:p w14:paraId="2221DB26"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7.3. Il numero dei componenti, le modalità di composizione e i requisiti dei componenti del seggio di gara sono conformi a quanto prescritto, anche per quanto riguarda l’assenza di cause d’incompatibilità e di situazioni di conflitto d’interessi?</w:t>
            </w:r>
          </w:p>
        </w:tc>
        <w:tc>
          <w:tcPr>
            <w:tcW w:w="700" w:type="pct"/>
            <w:shd w:val="clear" w:color="auto" w:fill="auto"/>
          </w:tcPr>
          <w:p w14:paraId="07E0F44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93, comma 7</w:t>
            </w:r>
          </w:p>
        </w:tc>
        <w:tc>
          <w:tcPr>
            <w:tcW w:w="476" w:type="pct"/>
            <w:shd w:val="clear" w:color="auto" w:fill="auto"/>
          </w:tcPr>
          <w:p w14:paraId="5C083FD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4385816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il seggio è stato costituito con la nomina di soggetti in conflitto d’interessi o incompatibili e il concorrente che ne ha beneficiato ha conseguito il contratto</w:t>
            </w:r>
          </w:p>
          <w:p w14:paraId="73C2410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7347FCD2" w14:textId="77777777" w:rsidTr="00E23F52">
        <w:tc>
          <w:tcPr>
            <w:tcW w:w="2114" w:type="pct"/>
            <w:shd w:val="clear" w:color="auto" w:fill="auto"/>
          </w:tcPr>
          <w:p w14:paraId="2CF2FBBD"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lastRenderedPageBreak/>
              <w:t>8. Criterio di aggiudicazione</w:t>
            </w:r>
          </w:p>
        </w:tc>
        <w:tc>
          <w:tcPr>
            <w:tcW w:w="700" w:type="pct"/>
            <w:shd w:val="clear" w:color="auto" w:fill="auto"/>
          </w:tcPr>
          <w:p w14:paraId="00B0433A"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Art. 108</w:t>
            </w:r>
          </w:p>
          <w:p w14:paraId="050FB914"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473BDFCD" w14:textId="77777777" w:rsidR="009147BD" w:rsidRPr="009147BD" w:rsidRDefault="009147BD" w:rsidP="00575CFC">
            <w:pPr>
              <w:spacing w:after="0"/>
              <w:rPr>
                <w:rFonts w:ascii="Calibri" w:eastAsia="Calibri" w:hAnsi="Calibri"/>
                <w:b/>
                <w:sz w:val="22"/>
                <w:szCs w:val="22"/>
              </w:rPr>
            </w:pPr>
          </w:p>
        </w:tc>
        <w:tc>
          <w:tcPr>
            <w:tcW w:w="1710" w:type="pct"/>
            <w:shd w:val="clear" w:color="auto" w:fill="auto"/>
          </w:tcPr>
          <w:p w14:paraId="5F058EE6" w14:textId="77777777" w:rsidR="009147BD" w:rsidRPr="009147BD" w:rsidRDefault="009147BD" w:rsidP="00575CFC">
            <w:pPr>
              <w:spacing w:after="0"/>
              <w:rPr>
                <w:rFonts w:ascii="Calibri" w:eastAsia="Calibri" w:hAnsi="Calibri"/>
                <w:b/>
                <w:sz w:val="22"/>
                <w:szCs w:val="22"/>
              </w:rPr>
            </w:pPr>
          </w:p>
        </w:tc>
      </w:tr>
      <w:tr w:rsidR="009147BD" w:rsidRPr="009147BD" w14:paraId="0E825D49" w14:textId="77777777" w:rsidTr="00E23F52">
        <w:tc>
          <w:tcPr>
            <w:tcW w:w="2114" w:type="pct"/>
            <w:shd w:val="clear" w:color="auto" w:fill="auto"/>
          </w:tcPr>
          <w:p w14:paraId="2BBAFA61"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8.1. È stato adottato il criterio dell’offerta economicamente più vantaggiosa (unico possibile) e i criteri sono conformi a quanto prescritto?</w:t>
            </w:r>
          </w:p>
        </w:tc>
        <w:tc>
          <w:tcPr>
            <w:tcW w:w="700" w:type="pct"/>
            <w:shd w:val="clear" w:color="auto" w:fill="auto"/>
          </w:tcPr>
          <w:p w14:paraId="3F2418E8"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Artt. 74, comma 3, e 108</w:t>
            </w:r>
          </w:p>
          <w:p w14:paraId="66DC4290"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2AF276B0"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14, 15</w:t>
            </w:r>
          </w:p>
        </w:tc>
        <w:tc>
          <w:tcPr>
            <w:tcW w:w="1710" w:type="pct"/>
            <w:shd w:val="clear" w:color="auto" w:fill="auto"/>
          </w:tcPr>
          <w:p w14:paraId="32C018C0"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tc>
      </w:tr>
      <w:tr w:rsidR="009147BD" w:rsidRPr="009147BD" w14:paraId="7C1DC649" w14:textId="77777777" w:rsidTr="00E23F52">
        <w:tc>
          <w:tcPr>
            <w:tcW w:w="2114" w:type="pct"/>
            <w:shd w:val="clear" w:color="auto" w:fill="auto"/>
          </w:tcPr>
          <w:p w14:paraId="3A4183B3"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9. Aggiudicazione e contratto</w:t>
            </w:r>
          </w:p>
          <w:p w14:paraId="7E663D1F"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 xml:space="preserve">9.1. È presente la proposta di aggiudicazione e sono stati correttamente applicati i criteri e requisiti di aggiudicazione? </w:t>
            </w:r>
          </w:p>
        </w:tc>
        <w:tc>
          <w:tcPr>
            <w:tcW w:w="700" w:type="pct"/>
            <w:shd w:val="clear" w:color="auto" w:fill="auto"/>
          </w:tcPr>
          <w:p w14:paraId="3343B8F6"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Art. 17, comma 5</w:t>
            </w:r>
          </w:p>
        </w:tc>
        <w:tc>
          <w:tcPr>
            <w:tcW w:w="476" w:type="pct"/>
            <w:shd w:val="clear" w:color="auto" w:fill="auto"/>
          </w:tcPr>
          <w:p w14:paraId="481B8205"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14, 15, 16</w:t>
            </w:r>
          </w:p>
        </w:tc>
        <w:tc>
          <w:tcPr>
            <w:tcW w:w="1710" w:type="pct"/>
            <w:shd w:val="clear" w:color="auto" w:fill="auto"/>
          </w:tcPr>
          <w:p w14:paraId="6257CCAF" w14:textId="77777777" w:rsidR="009147BD" w:rsidRPr="009147BD" w:rsidRDefault="009147BD" w:rsidP="00B92181">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5D5451BB" w14:textId="77777777" w:rsidR="009147BD" w:rsidRPr="009147BD" w:rsidRDefault="009147BD" w:rsidP="00B92181">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1F23F964" w14:textId="0FFE9515" w:rsidR="009147BD" w:rsidRPr="009147BD" w:rsidRDefault="009147BD" w:rsidP="00B92181">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B92181">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 d'oneri non sono stati seguiti nel corso della valutazione delle offerte, o</w:t>
            </w:r>
            <w:r w:rsidR="00B92181">
              <w:rPr>
                <w:rFonts w:ascii="Calibri" w:eastAsia="Calibri" w:hAnsi="Calibri"/>
                <w:b/>
                <w:sz w:val="22"/>
                <w:szCs w:val="22"/>
              </w:rPr>
              <w:t xml:space="preserve"> </w:t>
            </w:r>
            <w:r w:rsidRPr="009147BD">
              <w:rPr>
                <w:rFonts w:ascii="Calibri" w:eastAsia="Calibri" w:hAnsi="Calibri"/>
                <w:b/>
                <w:sz w:val="22"/>
                <w:szCs w:val="22"/>
              </w:rPr>
              <w:t>sono stati utilizzati criteri di aggiudicazione supplementari</w:t>
            </w:r>
            <w:r w:rsidR="00B92181">
              <w:rPr>
                <w:rFonts w:ascii="Calibri" w:eastAsia="Calibri" w:hAnsi="Calibri"/>
                <w:b/>
                <w:sz w:val="22"/>
                <w:szCs w:val="22"/>
              </w:rPr>
              <w:t xml:space="preserve"> </w:t>
            </w:r>
            <w:r w:rsidRPr="009147BD">
              <w:rPr>
                <w:rFonts w:ascii="Calibri" w:eastAsia="Calibri" w:hAnsi="Calibri"/>
                <w:b/>
                <w:sz w:val="22"/>
                <w:szCs w:val="22"/>
              </w:rPr>
              <w:t>non pubblicati.</w:t>
            </w:r>
          </w:p>
          <w:p w14:paraId="42232507" w14:textId="77777777" w:rsidR="009147BD" w:rsidRPr="009147BD" w:rsidRDefault="009147BD" w:rsidP="00B92181">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5950641E" w14:textId="77777777" w:rsidR="009147BD" w:rsidRPr="009147BD" w:rsidRDefault="009147BD" w:rsidP="00B92181">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68A91B46" w14:textId="77777777" w:rsidTr="00E23F52">
        <w:tc>
          <w:tcPr>
            <w:tcW w:w="2114" w:type="pct"/>
            <w:shd w:val="clear" w:color="auto" w:fill="auto"/>
          </w:tcPr>
          <w:p w14:paraId="1D4CD43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9.2. Il provvedimento di aggiudicazione è stato regolarmente comunicato? </w:t>
            </w:r>
          </w:p>
        </w:tc>
        <w:tc>
          <w:tcPr>
            <w:tcW w:w="700" w:type="pct"/>
            <w:shd w:val="clear" w:color="auto" w:fill="auto"/>
          </w:tcPr>
          <w:p w14:paraId="2776C31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18</w:t>
            </w:r>
          </w:p>
        </w:tc>
        <w:tc>
          <w:tcPr>
            <w:tcW w:w="476" w:type="pct"/>
            <w:shd w:val="clear" w:color="auto" w:fill="auto"/>
          </w:tcPr>
          <w:p w14:paraId="1225F84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55B3AAB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6AC1003F" w14:textId="77777777" w:rsidTr="00E23F52">
        <w:tc>
          <w:tcPr>
            <w:tcW w:w="2114" w:type="pct"/>
            <w:shd w:val="clear" w:color="auto" w:fill="auto"/>
          </w:tcPr>
          <w:p w14:paraId="3A8842B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9.3. Il contratto è stato stipulato decorsi i termini dilatori prescritti o sussiste una causa legittima di deroga?</w:t>
            </w:r>
          </w:p>
        </w:tc>
        <w:tc>
          <w:tcPr>
            <w:tcW w:w="700" w:type="pct"/>
            <w:shd w:val="clear" w:color="auto" w:fill="auto"/>
          </w:tcPr>
          <w:p w14:paraId="1875459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18, commi 3 e 4</w:t>
            </w:r>
          </w:p>
        </w:tc>
        <w:tc>
          <w:tcPr>
            <w:tcW w:w="476" w:type="pct"/>
            <w:shd w:val="clear" w:color="auto" w:fill="auto"/>
          </w:tcPr>
          <w:p w14:paraId="65FBB880"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04E1F001" w14:textId="77777777" w:rsidR="009147BD" w:rsidRPr="009147BD" w:rsidRDefault="009147BD" w:rsidP="00C74488">
            <w:pPr>
              <w:spacing w:after="0"/>
              <w:jc w:val="both"/>
              <w:rPr>
                <w:rFonts w:ascii="Calibri" w:eastAsia="Calibri" w:hAnsi="Calibri"/>
                <w:b/>
                <w:sz w:val="22"/>
                <w:szCs w:val="22"/>
              </w:rPr>
            </w:pPr>
          </w:p>
        </w:tc>
      </w:tr>
      <w:tr w:rsidR="009147BD" w:rsidRPr="009147BD" w14:paraId="094C8107" w14:textId="77777777" w:rsidTr="00E23F52">
        <w:tc>
          <w:tcPr>
            <w:tcW w:w="2114" w:type="pct"/>
            <w:shd w:val="clear" w:color="auto" w:fill="auto"/>
          </w:tcPr>
          <w:p w14:paraId="09335F56"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9.4. Il contratto è stato stipulato nelle forme, con i contenuti e nei tempi prescritti?</w:t>
            </w:r>
          </w:p>
        </w:tc>
        <w:tc>
          <w:tcPr>
            <w:tcW w:w="700" w:type="pct"/>
            <w:shd w:val="clear" w:color="auto" w:fill="auto"/>
          </w:tcPr>
          <w:p w14:paraId="12DD0FA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18</w:t>
            </w:r>
          </w:p>
        </w:tc>
        <w:tc>
          <w:tcPr>
            <w:tcW w:w="476" w:type="pct"/>
            <w:shd w:val="clear" w:color="auto" w:fill="auto"/>
          </w:tcPr>
          <w:p w14:paraId="45AF4AD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70D728F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55B9DDC6" w14:textId="77777777" w:rsidTr="00E23F52">
        <w:tc>
          <w:tcPr>
            <w:tcW w:w="2114" w:type="pct"/>
            <w:shd w:val="clear" w:color="auto" w:fill="auto"/>
          </w:tcPr>
          <w:p w14:paraId="56FE9A9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Adempimenti finali e termine di durata complessiva</w:t>
            </w:r>
          </w:p>
          <w:p w14:paraId="007E9EA2"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10.1. È stato correttamente pubblicato l’avviso di aggiudicazione dell’appalto?</w:t>
            </w:r>
          </w:p>
        </w:tc>
        <w:tc>
          <w:tcPr>
            <w:tcW w:w="700" w:type="pct"/>
            <w:shd w:val="clear" w:color="auto" w:fill="auto"/>
          </w:tcPr>
          <w:p w14:paraId="14984A4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84, 85 e 111</w:t>
            </w:r>
          </w:p>
        </w:tc>
        <w:tc>
          <w:tcPr>
            <w:tcW w:w="476" w:type="pct"/>
            <w:shd w:val="clear" w:color="auto" w:fill="auto"/>
          </w:tcPr>
          <w:p w14:paraId="31672E3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5E64A27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6B4B1CB7" w14:textId="77777777" w:rsidTr="00E23F52">
        <w:tc>
          <w:tcPr>
            <w:tcW w:w="2114" w:type="pct"/>
            <w:shd w:val="clear" w:color="auto" w:fill="auto"/>
          </w:tcPr>
          <w:p w14:paraId="567DE6F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10.2. È stata predisposta la relazione unica sulla procedura di aggiudicazione degli appalti, a conclusione della procedura?</w:t>
            </w:r>
          </w:p>
        </w:tc>
        <w:tc>
          <w:tcPr>
            <w:tcW w:w="700" w:type="pct"/>
            <w:shd w:val="clear" w:color="auto" w:fill="auto"/>
          </w:tcPr>
          <w:p w14:paraId="3712A37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112</w:t>
            </w:r>
          </w:p>
        </w:tc>
        <w:tc>
          <w:tcPr>
            <w:tcW w:w="476" w:type="pct"/>
            <w:shd w:val="clear" w:color="auto" w:fill="auto"/>
          </w:tcPr>
          <w:p w14:paraId="6115F13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21D45EF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3004A135" w14:textId="77777777" w:rsidTr="00E23F52">
        <w:tc>
          <w:tcPr>
            <w:tcW w:w="2114" w:type="pct"/>
            <w:shd w:val="clear" w:color="auto" w:fill="auto"/>
          </w:tcPr>
          <w:p w14:paraId="3B99782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10.3. La durata complessiva della procedura è conforme al termine massimo prescritto? </w:t>
            </w:r>
          </w:p>
          <w:p w14:paraId="09A3BB7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(7 mesi)?</w:t>
            </w:r>
          </w:p>
        </w:tc>
        <w:tc>
          <w:tcPr>
            <w:tcW w:w="700" w:type="pct"/>
            <w:shd w:val="clear" w:color="auto" w:fill="auto"/>
          </w:tcPr>
          <w:p w14:paraId="695AFC9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17, comma 3</w:t>
            </w:r>
          </w:p>
          <w:p w14:paraId="629960E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I.3</w:t>
            </w:r>
          </w:p>
        </w:tc>
        <w:tc>
          <w:tcPr>
            <w:tcW w:w="476" w:type="pct"/>
            <w:shd w:val="clear" w:color="auto" w:fill="auto"/>
          </w:tcPr>
          <w:p w14:paraId="312790A1"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55E43CFD" w14:textId="77777777" w:rsidR="009147BD" w:rsidRPr="009147BD" w:rsidRDefault="009147BD" w:rsidP="00C74488">
            <w:pPr>
              <w:spacing w:after="0"/>
              <w:jc w:val="both"/>
              <w:rPr>
                <w:rFonts w:ascii="Calibri" w:eastAsia="Calibri" w:hAnsi="Calibri"/>
                <w:b/>
                <w:sz w:val="22"/>
                <w:szCs w:val="22"/>
              </w:rPr>
            </w:pPr>
          </w:p>
        </w:tc>
      </w:tr>
      <w:tr w:rsidR="009147BD" w:rsidRPr="009147BD" w14:paraId="45B3F5FC" w14:textId="77777777" w:rsidTr="00E23F52">
        <w:tc>
          <w:tcPr>
            <w:tcW w:w="2114" w:type="pct"/>
            <w:shd w:val="clear" w:color="auto" w:fill="auto"/>
          </w:tcPr>
          <w:p w14:paraId="3CA94C4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11. Tracciabilità</w:t>
            </w:r>
          </w:p>
          <w:p w14:paraId="45E08B26"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11.1. È verificato il rispetto della normativa sulla tracciabilità (presenza CIG su documentazione di gara, contratto e strumenti di pagamento, conti correnti dedicati)?</w:t>
            </w:r>
          </w:p>
        </w:tc>
        <w:tc>
          <w:tcPr>
            <w:tcW w:w="700" w:type="pct"/>
            <w:shd w:val="clear" w:color="auto" w:fill="auto"/>
          </w:tcPr>
          <w:p w14:paraId="5247099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3 l. 136/2010</w:t>
            </w:r>
          </w:p>
        </w:tc>
        <w:tc>
          <w:tcPr>
            <w:tcW w:w="476" w:type="pct"/>
            <w:shd w:val="clear" w:color="auto" w:fill="auto"/>
          </w:tcPr>
          <w:p w14:paraId="0A47EF6D"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04B8EEF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della spesa relativa agli strumenti di pagamento privi di tracciabilità</w:t>
            </w:r>
          </w:p>
        </w:tc>
      </w:tr>
      <w:tr w:rsidR="009147BD" w:rsidRPr="009147BD" w14:paraId="2B0A696E" w14:textId="77777777" w:rsidTr="00E23F52">
        <w:tc>
          <w:tcPr>
            <w:tcW w:w="2114" w:type="pct"/>
            <w:shd w:val="clear" w:color="auto" w:fill="auto"/>
          </w:tcPr>
          <w:p w14:paraId="23F09B3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12. Regole tecniche</w:t>
            </w:r>
          </w:p>
          <w:p w14:paraId="6080531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sz w:val="22"/>
                <w:szCs w:val="22"/>
              </w:rPr>
              <w:t xml:space="preserve">12.1. Il gestore, il titolare e la piattaforma eventualmente utilizzati sono conformi alle regole tecniche prescritte? </w:t>
            </w:r>
            <w:r w:rsidRPr="009147BD">
              <w:rPr>
                <w:rFonts w:ascii="Calibri" w:eastAsia="Calibri" w:hAnsi="Calibri"/>
                <w:sz w:val="22"/>
                <w:szCs w:val="22"/>
              </w:rPr>
              <w:tab/>
            </w:r>
          </w:p>
        </w:tc>
        <w:tc>
          <w:tcPr>
            <w:tcW w:w="700" w:type="pct"/>
            <w:shd w:val="clear" w:color="auto" w:fill="auto"/>
          </w:tcPr>
          <w:p w14:paraId="35FFA03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26, commi 1 e 2</w:t>
            </w:r>
          </w:p>
          <w:p w14:paraId="2AB1830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Provvedimento AGID 137/2023</w:t>
            </w:r>
            <w:r w:rsidR="00C74488">
              <w:rPr>
                <w:rFonts w:ascii="Calibri" w:eastAsia="Calibri" w:hAnsi="Calibri"/>
                <w:sz w:val="22"/>
                <w:szCs w:val="22"/>
              </w:rPr>
              <w:t>.</w:t>
            </w:r>
            <w:r w:rsidR="00C74488" w:rsidRPr="009147BD">
              <w:rPr>
                <w:rFonts w:ascii="Calibri" w:eastAsia="Calibri" w:hAnsi="Calibri"/>
                <w:sz w:val="22"/>
                <w:szCs w:val="22"/>
              </w:rPr>
              <w:t xml:space="preserve"> (</w:t>
            </w:r>
            <w:r w:rsidRPr="009147BD">
              <w:rPr>
                <w:rFonts w:ascii="Calibri" w:eastAsia="Calibri" w:hAnsi="Calibri"/>
                <w:sz w:val="22"/>
                <w:szCs w:val="22"/>
              </w:rPr>
              <w:t>Requisiti tecnici e modalità di certificazione delle Piattaforme di approvvigionamento digitale)</w:t>
            </w:r>
          </w:p>
        </w:tc>
        <w:tc>
          <w:tcPr>
            <w:tcW w:w="476" w:type="pct"/>
            <w:shd w:val="clear" w:color="auto" w:fill="auto"/>
          </w:tcPr>
          <w:p w14:paraId="76FC1D05"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40F25096" w14:textId="77777777" w:rsidR="009147BD" w:rsidRPr="009147BD" w:rsidRDefault="009147BD" w:rsidP="00C74488">
            <w:pPr>
              <w:spacing w:after="0"/>
              <w:jc w:val="both"/>
              <w:rPr>
                <w:rFonts w:ascii="Calibri" w:eastAsia="Calibri" w:hAnsi="Calibri"/>
                <w:b/>
                <w:sz w:val="22"/>
                <w:szCs w:val="22"/>
              </w:rPr>
            </w:pPr>
          </w:p>
        </w:tc>
      </w:tr>
    </w:tbl>
    <w:p w14:paraId="497B59C2" w14:textId="77777777" w:rsidR="009147BD" w:rsidRPr="00C74488" w:rsidRDefault="009147BD" w:rsidP="00C74488">
      <w:pPr>
        <w:spacing w:line="276" w:lineRule="auto"/>
        <w:rPr>
          <w:rFonts w:ascii="Calibri" w:eastAsia="Calibri" w:hAnsi="Calibri"/>
          <w:sz w:val="22"/>
          <w:szCs w:val="22"/>
        </w:rPr>
      </w:pPr>
    </w:p>
    <w:p w14:paraId="1C2F352E" w14:textId="77777777" w:rsidR="009147BD" w:rsidRPr="009147BD" w:rsidRDefault="009147BD" w:rsidP="009147BD">
      <w:pPr>
        <w:rPr>
          <w:sz w:val="22"/>
          <w:szCs w:val="22"/>
        </w:rPr>
      </w:pPr>
    </w:p>
    <w:p w14:paraId="5A17E70C" w14:textId="159CCC00" w:rsidR="00B92181" w:rsidRDefault="00B92181">
      <w:pPr>
        <w:spacing w:after="0"/>
        <w:rPr>
          <w:sz w:val="22"/>
          <w:szCs w:val="22"/>
        </w:rPr>
      </w:pPr>
      <w:r>
        <w:rPr>
          <w:sz w:val="22"/>
          <w:szCs w:val="22"/>
        </w:rPr>
        <w:br w:type="page"/>
      </w:r>
    </w:p>
    <w:p w14:paraId="3B4AD326" w14:textId="77777777" w:rsidR="009147BD" w:rsidRDefault="009147BD" w:rsidP="009147BD">
      <w:pPr>
        <w:rPr>
          <w:sz w:val="22"/>
          <w:szCs w:val="22"/>
        </w:rPr>
      </w:pPr>
    </w:p>
    <w:p w14:paraId="1562C631" w14:textId="77777777" w:rsidR="004264B5" w:rsidRDefault="004264B5" w:rsidP="009147BD">
      <w:pPr>
        <w:rPr>
          <w:sz w:val="22"/>
          <w:szCs w:val="22"/>
        </w:rPr>
      </w:pPr>
    </w:p>
    <w:p w14:paraId="58477197" w14:textId="77777777" w:rsidR="00FC209D" w:rsidRDefault="00FC209D" w:rsidP="009147BD">
      <w:pPr>
        <w:rPr>
          <w:sz w:val="22"/>
          <w:szCs w:val="22"/>
        </w:rPr>
      </w:pPr>
    </w:p>
    <w:p w14:paraId="6207A02F" w14:textId="77777777" w:rsidR="009147BD" w:rsidRPr="009147BD" w:rsidRDefault="009147BD" w:rsidP="009147BD">
      <w:pPr>
        <w:rPr>
          <w:sz w:val="22"/>
          <w:szCs w:val="22"/>
        </w:rPr>
      </w:pPr>
    </w:p>
    <w:p w14:paraId="59990955" w14:textId="77777777" w:rsidR="009147BD" w:rsidRPr="009147BD" w:rsidRDefault="009147BD" w:rsidP="009147BD">
      <w:pPr>
        <w:rPr>
          <w:sz w:val="22"/>
          <w:szCs w:val="22"/>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9"/>
      </w:tblGrid>
      <w:tr w:rsidR="009147BD" w:rsidRPr="00AB71AC" w14:paraId="279EA511" w14:textId="77777777" w:rsidTr="00C74488">
        <w:trPr>
          <w:trHeight w:val="412"/>
        </w:trPr>
        <w:tc>
          <w:tcPr>
            <w:tcW w:w="15559" w:type="dxa"/>
            <w:shd w:val="clear" w:color="auto" w:fill="auto"/>
          </w:tcPr>
          <w:p w14:paraId="5F07EF0C" w14:textId="77777777" w:rsidR="00C74488" w:rsidRPr="00C74488" w:rsidRDefault="00C74488" w:rsidP="00C74488">
            <w:pPr>
              <w:spacing w:after="0"/>
              <w:jc w:val="center"/>
              <w:rPr>
                <w:rFonts w:ascii="Arial" w:hAnsi="Arial" w:cs="Tahoma"/>
                <w:b/>
                <w:bCs/>
                <w:sz w:val="20"/>
              </w:rPr>
            </w:pPr>
            <w:r w:rsidRPr="00C74488">
              <w:rPr>
                <w:rFonts w:ascii="Arial" w:hAnsi="Arial" w:cs="Tahoma"/>
                <w:b/>
                <w:bCs/>
                <w:sz w:val="20"/>
              </w:rPr>
              <w:t>AGEA - PROCEDURE DI CONTROLLO PER APPALTI PUBBLICI DI LAVORI, SERVIZI E FORNITURE</w:t>
            </w:r>
          </w:p>
          <w:p w14:paraId="4E6A9226" w14:textId="77777777" w:rsidR="00C74488" w:rsidRPr="00C74488" w:rsidRDefault="00C74488" w:rsidP="00C74488">
            <w:pPr>
              <w:spacing w:after="0"/>
              <w:jc w:val="center"/>
              <w:rPr>
                <w:rFonts w:ascii="Arial" w:hAnsi="Arial" w:cs="Tahoma"/>
                <w:b/>
                <w:bCs/>
                <w:sz w:val="20"/>
              </w:rPr>
            </w:pPr>
            <w:r w:rsidRPr="00C74488">
              <w:rPr>
                <w:rFonts w:ascii="Arial" w:hAnsi="Arial" w:cs="Tahoma"/>
                <w:b/>
                <w:bCs/>
                <w:sz w:val="20"/>
              </w:rPr>
              <w:t>(</w:t>
            </w:r>
            <w:proofErr w:type="spellStart"/>
            <w:r w:rsidRPr="00C74488">
              <w:rPr>
                <w:rFonts w:ascii="Arial" w:hAnsi="Arial" w:cs="Tahoma"/>
                <w:b/>
                <w:bCs/>
                <w:sz w:val="20"/>
              </w:rPr>
              <w:t>D.Lgs.</w:t>
            </w:r>
            <w:proofErr w:type="spellEnd"/>
            <w:r w:rsidRPr="00C74488">
              <w:rPr>
                <w:rFonts w:ascii="Arial" w:hAnsi="Arial" w:cs="Tahoma"/>
                <w:b/>
                <w:bCs/>
                <w:sz w:val="20"/>
              </w:rPr>
              <w:t xml:space="preserve"> 31 marzo 2023, n. 36 e </w:t>
            </w:r>
            <w:proofErr w:type="spellStart"/>
            <w:r w:rsidRPr="00C74488">
              <w:rPr>
                <w:rFonts w:ascii="Arial" w:hAnsi="Arial" w:cs="Tahoma"/>
                <w:b/>
                <w:bCs/>
                <w:sz w:val="20"/>
              </w:rPr>
              <w:t>s.m.i.</w:t>
            </w:r>
            <w:proofErr w:type="spellEnd"/>
            <w:r w:rsidRPr="00C74488">
              <w:rPr>
                <w:rFonts w:ascii="Arial" w:hAnsi="Arial" w:cs="Tahoma"/>
                <w:b/>
                <w:bCs/>
                <w:sz w:val="20"/>
              </w:rPr>
              <w:t>)</w:t>
            </w:r>
          </w:p>
          <w:p w14:paraId="6975A022" w14:textId="77777777" w:rsidR="00C74488" w:rsidRPr="00C74488" w:rsidRDefault="00C74488" w:rsidP="00C74488">
            <w:pPr>
              <w:spacing w:after="0"/>
              <w:jc w:val="center"/>
              <w:rPr>
                <w:rFonts w:ascii="Arial" w:hAnsi="Arial" w:cs="Tahoma"/>
                <w:b/>
                <w:bCs/>
                <w:sz w:val="20"/>
              </w:rPr>
            </w:pPr>
          </w:p>
          <w:p w14:paraId="608D1A82" w14:textId="77777777" w:rsidR="00C74488" w:rsidRDefault="00C74488" w:rsidP="00C74488">
            <w:pPr>
              <w:spacing w:after="0"/>
              <w:jc w:val="center"/>
              <w:rPr>
                <w:rFonts w:ascii="Arial" w:hAnsi="Arial" w:cs="Tahoma"/>
                <w:sz w:val="20"/>
              </w:rPr>
            </w:pPr>
            <w:r w:rsidRPr="00C74488">
              <w:rPr>
                <w:rFonts w:ascii="Arial" w:hAnsi="Arial" w:cs="Tahoma"/>
                <w:sz w:val="20"/>
              </w:rPr>
              <w:t>Criteri per l’applicazione delle riduzioni ed esclusioni per mancato rispetto delle regole sugli appalti pubblici (</w:t>
            </w:r>
            <w:proofErr w:type="spellStart"/>
            <w:r w:rsidRPr="00C74488">
              <w:rPr>
                <w:rFonts w:ascii="Arial" w:hAnsi="Arial" w:cs="Tahoma"/>
                <w:sz w:val="20"/>
              </w:rPr>
              <w:t>D.Lgs.</w:t>
            </w:r>
            <w:proofErr w:type="spellEnd"/>
            <w:r w:rsidRPr="00C74488">
              <w:rPr>
                <w:rFonts w:ascii="Arial" w:hAnsi="Arial" w:cs="Tahoma"/>
                <w:sz w:val="20"/>
              </w:rPr>
              <w:t xml:space="preserve"> 17 marzo 2023 n. 42, art. 16) in coerenza con le linee guida contenute nell’allegato della decisione C (2019) 3452 </w:t>
            </w:r>
            <w:proofErr w:type="spellStart"/>
            <w:r w:rsidRPr="00C74488">
              <w:rPr>
                <w:rFonts w:ascii="Arial" w:hAnsi="Arial" w:cs="Tahoma"/>
                <w:i/>
                <w:iCs/>
                <w:sz w:val="20"/>
              </w:rPr>
              <w:t>final</w:t>
            </w:r>
            <w:proofErr w:type="spellEnd"/>
            <w:r w:rsidRPr="00C74488">
              <w:rPr>
                <w:rFonts w:ascii="Arial" w:hAnsi="Arial" w:cs="Tahoma"/>
                <w:i/>
                <w:iCs/>
                <w:sz w:val="20"/>
              </w:rPr>
              <w:t xml:space="preserve"> </w:t>
            </w:r>
            <w:r w:rsidRPr="00C74488">
              <w:rPr>
                <w:rFonts w:ascii="Arial" w:hAnsi="Arial" w:cs="Tahoma"/>
                <w:sz w:val="20"/>
              </w:rPr>
              <w:t>del 14 maggio 2019</w:t>
            </w:r>
          </w:p>
          <w:p w14:paraId="203EC51F" w14:textId="77777777" w:rsidR="00C74488" w:rsidRPr="00C74488" w:rsidRDefault="00C74488" w:rsidP="00C74488">
            <w:pPr>
              <w:spacing w:after="0"/>
              <w:jc w:val="center"/>
              <w:rPr>
                <w:rFonts w:ascii="Arial" w:hAnsi="Arial" w:cs="Tahoma"/>
                <w:sz w:val="20"/>
              </w:rPr>
            </w:pPr>
          </w:p>
          <w:p w14:paraId="231CEC36" w14:textId="3D474758" w:rsidR="00F375AE" w:rsidRPr="00F375AE" w:rsidRDefault="009147BD" w:rsidP="00F375AE">
            <w:pPr>
              <w:pStyle w:val="Titolo1"/>
              <w:jc w:val="center"/>
              <w:rPr>
                <w:rFonts w:ascii="Arial" w:eastAsia="Cambria" w:hAnsi="Arial" w:cs="Tahoma"/>
                <w:b w:val="0"/>
                <w:bCs w:val="0"/>
                <w:color w:val="auto"/>
                <w:sz w:val="24"/>
                <w:lang w:val="it-IT" w:eastAsia="en-US"/>
              </w:rPr>
            </w:pPr>
            <w:bookmarkStart w:id="17" w:name="_Toc166171033"/>
            <w:r w:rsidRPr="00C74488">
              <w:rPr>
                <w:rFonts w:ascii="Arial" w:eastAsia="Cambria" w:hAnsi="Arial" w:cs="Tahoma"/>
                <w:b w:val="0"/>
                <w:bCs w:val="0"/>
                <w:color w:val="auto"/>
                <w:sz w:val="24"/>
                <w:lang w:val="it-IT" w:eastAsia="en-US"/>
              </w:rPr>
              <w:t>CHECK LIST 11 – PROCEDURA PARTENARIATO INNOVAZIONE</w:t>
            </w:r>
            <w:bookmarkEnd w:id="17"/>
          </w:p>
        </w:tc>
      </w:tr>
    </w:tbl>
    <w:p w14:paraId="0C2F41AA" w14:textId="77777777" w:rsidR="009147BD" w:rsidRPr="009147BD" w:rsidRDefault="009147BD" w:rsidP="009147BD">
      <w:pPr>
        <w:rPr>
          <w:sz w:val="22"/>
          <w:szCs w:val="22"/>
        </w:rPr>
      </w:pPr>
    </w:p>
    <w:p w14:paraId="0BF6CAFD" w14:textId="77777777" w:rsidR="009147BD" w:rsidRPr="009147BD" w:rsidRDefault="009147BD" w:rsidP="009147BD">
      <w:pPr>
        <w:rPr>
          <w:sz w:val="22"/>
          <w:szCs w:val="22"/>
        </w:rPr>
      </w:pPr>
    </w:p>
    <w:p w14:paraId="15D5F02E" w14:textId="77777777" w:rsidR="009147BD" w:rsidRPr="009147BD" w:rsidRDefault="009147BD" w:rsidP="009147BD">
      <w:pPr>
        <w:rPr>
          <w:sz w:val="22"/>
          <w:szCs w:val="22"/>
        </w:rPr>
      </w:pPr>
    </w:p>
    <w:p w14:paraId="77F5F75E" w14:textId="77777777" w:rsidR="009147BD" w:rsidRDefault="009147BD" w:rsidP="009147BD">
      <w:pPr>
        <w:rPr>
          <w:sz w:val="22"/>
          <w:szCs w:val="22"/>
        </w:rPr>
      </w:pPr>
    </w:p>
    <w:p w14:paraId="55E2330C" w14:textId="77777777" w:rsidR="00B92181" w:rsidRPr="009147BD" w:rsidRDefault="00B92181" w:rsidP="009147BD">
      <w:pPr>
        <w:rPr>
          <w:sz w:val="22"/>
          <w:szCs w:val="22"/>
        </w:rPr>
      </w:pPr>
    </w:p>
    <w:p w14:paraId="321FDB9E" w14:textId="77777777" w:rsidR="009147BD" w:rsidRPr="009147BD" w:rsidRDefault="009147BD" w:rsidP="009147BD">
      <w:pPr>
        <w:rPr>
          <w:sz w:val="22"/>
          <w:szCs w:val="22"/>
        </w:rPr>
      </w:pPr>
    </w:p>
    <w:p w14:paraId="0B391531" w14:textId="77777777" w:rsidR="009147BD" w:rsidRPr="009147BD" w:rsidRDefault="009147BD" w:rsidP="009147BD">
      <w:pPr>
        <w:rPr>
          <w:sz w:val="22"/>
          <w:szCs w:val="22"/>
        </w:rPr>
      </w:pPr>
    </w:p>
    <w:p w14:paraId="27EEB5A5" w14:textId="05A0B1E0" w:rsidR="00B92181" w:rsidRDefault="00B92181">
      <w:pPr>
        <w:spacing w:after="0"/>
        <w:rPr>
          <w:sz w:val="22"/>
          <w:szCs w:val="22"/>
        </w:rPr>
      </w:pPr>
      <w:r>
        <w:rPr>
          <w:sz w:val="22"/>
          <w:szCs w:val="22"/>
        </w:rPr>
        <w:br w:type="page"/>
      </w:r>
    </w:p>
    <w:p w14:paraId="00D499F2" w14:textId="77777777" w:rsidR="009147BD" w:rsidRPr="009147BD" w:rsidRDefault="009147BD" w:rsidP="009147BD">
      <w:pPr>
        <w:rPr>
          <w:sz w:val="22"/>
          <w:szCs w:val="22"/>
        </w:rPr>
      </w:pPr>
    </w:p>
    <w:tbl>
      <w:tblPr>
        <w:tblW w:w="5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7"/>
        <w:gridCol w:w="2152"/>
        <w:gridCol w:w="1466"/>
        <w:gridCol w:w="5264"/>
      </w:tblGrid>
      <w:tr w:rsidR="009147BD" w:rsidRPr="009147BD" w14:paraId="1506420C" w14:textId="77777777" w:rsidTr="00E23F52">
        <w:trPr>
          <w:tblHeader/>
        </w:trPr>
        <w:tc>
          <w:tcPr>
            <w:tcW w:w="2114" w:type="pct"/>
            <w:shd w:val="clear" w:color="auto" w:fill="auto"/>
          </w:tcPr>
          <w:p w14:paraId="0BBB414D"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Descrizione</w:t>
            </w:r>
          </w:p>
        </w:tc>
        <w:tc>
          <w:tcPr>
            <w:tcW w:w="699" w:type="pct"/>
            <w:shd w:val="clear" w:color="auto" w:fill="auto"/>
          </w:tcPr>
          <w:p w14:paraId="29C4EFF4" w14:textId="77777777" w:rsidR="009147BD" w:rsidRPr="009147BD" w:rsidRDefault="009147BD" w:rsidP="00575CFC">
            <w:pPr>
              <w:spacing w:after="0"/>
              <w:rPr>
                <w:rFonts w:ascii="Calibri" w:eastAsia="Calibri" w:hAnsi="Calibri"/>
                <w:b/>
                <w:sz w:val="20"/>
                <w:szCs w:val="20"/>
              </w:rPr>
            </w:pPr>
            <w:r w:rsidRPr="009147BD">
              <w:rPr>
                <w:rFonts w:ascii="Calibri" w:eastAsia="Calibri" w:hAnsi="Calibri"/>
                <w:b/>
                <w:sz w:val="20"/>
                <w:szCs w:val="20"/>
              </w:rPr>
              <w:t>Riferimenti normativi</w:t>
            </w:r>
          </w:p>
        </w:tc>
        <w:tc>
          <w:tcPr>
            <w:tcW w:w="476" w:type="pct"/>
            <w:shd w:val="clear" w:color="auto" w:fill="auto"/>
          </w:tcPr>
          <w:p w14:paraId="03363A56"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0"/>
                <w:szCs w:val="20"/>
              </w:rPr>
              <w:t>Rif. codice irregolarità decisione UE</w:t>
            </w:r>
          </w:p>
        </w:tc>
        <w:tc>
          <w:tcPr>
            <w:tcW w:w="1710" w:type="pct"/>
            <w:shd w:val="clear" w:color="auto" w:fill="auto"/>
          </w:tcPr>
          <w:p w14:paraId="5268AEC9"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0"/>
                <w:szCs w:val="20"/>
              </w:rPr>
              <w:t>% di riduzione applicabile</w:t>
            </w:r>
          </w:p>
        </w:tc>
      </w:tr>
      <w:tr w:rsidR="009147BD" w:rsidRPr="009147BD" w14:paraId="52C39576" w14:textId="77777777" w:rsidTr="00E23F52">
        <w:tc>
          <w:tcPr>
            <w:tcW w:w="2114" w:type="pct"/>
            <w:shd w:val="clear" w:color="auto" w:fill="auto"/>
          </w:tcPr>
          <w:p w14:paraId="2C20757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 Presupposti</w:t>
            </w:r>
          </w:p>
          <w:p w14:paraId="74481FE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1.1. La procedura è stata attivata in presenza di un’esigenza di sviluppare prodotti, servizi o lavori innovativi e di acquistare successivamente le forniture, i servizi o i lavori che ne risultano, che non può essere soddisfatta ricorrendo a soluzioni già disponibili sul mercato, e vi è motivazione nei documenti di gara?</w:t>
            </w:r>
          </w:p>
        </w:tc>
        <w:tc>
          <w:tcPr>
            <w:tcW w:w="699" w:type="pct"/>
            <w:shd w:val="clear" w:color="auto" w:fill="auto"/>
          </w:tcPr>
          <w:p w14:paraId="0DFD363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70, comma 5, e 75</w:t>
            </w:r>
          </w:p>
        </w:tc>
        <w:tc>
          <w:tcPr>
            <w:tcW w:w="476" w:type="pct"/>
            <w:shd w:val="clear" w:color="auto" w:fill="auto"/>
          </w:tcPr>
          <w:p w14:paraId="4616A11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6D2EF4E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100% nel caso di carenza assoluta dei presupposti </w:t>
            </w:r>
          </w:p>
          <w:p w14:paraId="3D75297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di vizi non dirimenti sull’esito dell’affidamento</w:t>
            </w:r>
          </w:p>
        </w:tc>
      </w:tr>
      <w:tr w:rsidR="009147BD" w:rsidRPr="009147BD" w14:paraId="66B0982D" w14:textId="77777777" w:rsidTr="00E23F52">
        <w:tc>
          <w:tcPr>
            <w:tcW w:w="2114" w:type="pct"/>
            <w:shd w:val="clear" w:color="auto" w:fill="auto"/>
          </w:tcPr>
          <w:p w14:paraId="3449BFA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 Consultazioni preliminari di mercato</w:t>
            </w:r>
          </w:p>
          <w:p w14:paraId="0C4A908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2.1 Sono state svolte, in modo regolare, le consultazioni preliminari di mercato? (facoltativo)</w:t>
            </w:r>
          </w:p>
        </w:tc>
        <w:tc>
          <w:tcPr>
            <w:tcW w:w="699" w:type="pct"/>
            <w:shd w:val="clear" w:color="auto" w:fill="auto"/>
          </w:tcPr>
          <w:p w14:paraId="23979EF4" w14:textId="77777777" w:rsidR="009147BD" w:rsidRPr="009147BD" w:rsidRDefault="009147BD" w:rsidP="00C74488">
            <w:pPr>
              <w:spacing w:after="0"/>
              <w:jc w:val="both"/>
              <w:rPr>
                <w:rFonts w:ascii="Calibri" w:eastAsia="Calibri" w:hAnsi="Calibri"/>
                <w:sz w:val="22"/>
                <w:szCs w:val="22"/>
              </w:rPr>
            </w:pPr>
          </w:p>
          <w:p w14:paraId="0AB9BF8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Art. 77 </w:t>
            </w:r>
          </w:p>
        </w:tc>
        <w:tc>
          <w:tcPr>
            <w:tcW w:w="476" w:type="pct"/>
            <w:shd w:val="clear" w:color="auto" w:fill="auto"/>
          </w:tcPr>
          <w:p w14:paraId="12F62D96"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093F9129" w14:textId="77777777" w:rsidR="009147BD" w:rsidRPr="009147BD" w:rsidRDefault="009147BD" w:rsidP="00C74488">
            <w:pPr>
              <w:spacing w:after="0"/>
              <w:jc w:val="both"/>
              <w:rPr>
                <w:rFonts w:ascii="Calibri" w:eastAsia="Calibri" w:hAnsi="Calibri"/>
                <w:b/>
                <w:sz w:val="22"/>
                <w:szCs w:val="22"/>
              </w:rPr>
            </w:pPr>
          </w:p>
        </w:tc>
      </w:tr>
      <w:tr w:rsidR="009147BD" w:rsidRPr="009147BD" w14:paraId="4B20A54B" w14:textId="77777777" w:rsidTr="00E23F52">
        <w:tc>
          <w:tcPr>
            <w:tcW w:w="2114" w:type="pct"/>
            <w:shd w:val="clear" w:color="auto" w:fill="auto"/>
          </w:tcPr>
          <w:p w14:paraId="1FCADEB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2.2. Qualora siano state svolte le consultazioni preliminari di mercato, la stazione appaltante ha adottato misure adeguate </w:t>
            </w:r>
            <w:r w:rsidR="00C74488" w:rsidRPr="009147BD">
              <w:rPr>
                <w:rFonts w:ascii="Calibri" w:eastAsia="Calibri" w:hAnsi="Calibri"/>
                <w:sz w:val="22"/>
                <w:szCs w:val="22"/>
              </w:rPr>
              <w:t>a</w:t>
            </w:r>
            <w:r w:rsidRPr="009147BD">
              <w:rPr>
                <w:rFonts w:ascii="Calibri" w:eastAsia="Calibri" w:hAnsi="Calibri"/>
                <w:sz w:val="22"/>
                <w:szCs w:val="22"/>
              </w:rPr>
              <w:t xml:space="preserve"> garantire la trasparenza e che la concorrenza non sia falsata dalla partecipazione alla gara del candidato o dell'offerente che ha p</w:t>
            </w:r>
          </w:p>
          <w:p w14:paraId="44CF3A0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reso parte, a monte, alla consultazione preliminare di mercato?</w:t>
            </w:r>
          </w:p>
        </w:tc>
        <w:tc>
          <w:tcPr>
            <w:tcW w:w="699" w:type="pct"/>
            <w:shd w:val="clear" w:color="auto" w:fill="auto"/>
          </w:tcPr>
          <w:p w14:paraId="5CF1B15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Art. 78 </w:t>
            </w:r>
          </w:p>
        </w:tc>
        <w:tc>
          <w:tcPr>
            <w:tcW w:w="476" w:type="pct"/>
            <w:shd w:val="clear" w:color="auto" w:fill="auto"/>
          </w:tcPr>
          <w:p w14:paraId="3F2D93E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18</w:t>
            </w:r>
          </w:p>
        </w:tc>
        <w:tc>
          <w:tcPr>
            <w:tcW w:w="1710" w:type="pct"/>
            <w:shd w:val="clear" w:color="auto" w:fill="auto"/>
          </w:tcPr>
          <w:p w14:paraId="528ECB7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w:t>
            </w:r>
          </w:p>
        </w:tc>
      </w:tr>
      <w:tr w:rsidR="009147BD" w:rsidRPr="009147BD" w14:paraId="08EEC3C0" w14:textId="77777777" w:rsidTr="00E23F52">
        <w:tc>
          <w:tcPr>
            <w:tcW w:w="2114" w:type="pct"/>
            <w:shd w:val="clear" w:color="auto" w:fill="auto"/>
          </w:tcPr>
          <w:p w14:paraId="3E71FAE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3. Specifiche tecniche ed etichettature</w:t>
            </w:r>
          </w:p>
          <w:p w14:paraId="35B31C6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3.1. Qualora negli atti di gara siano richieste o previste specifiche tecniche o etichettature, queste sono conformi a quanto prescritto?</w:t>
            </w:r>
          </w:p>
        </w:tc>
        <w:tc>
          <w:tcPr>
            <w:tcW w:w="699" w:type="pct"/>
            <w:shd w:val="clear" w:color="auto" w:fill="auto"/>
          </w:tcPr>
          <w:p w14:paraId="3356576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79-80</w:t>
            </w:r>
          </w:p>
          <w:p w14:paraId="1263705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II.5</w:t>
            </w:r>
          </w:p>
        </w:tc>
        <w:tc>
          <w:tcPr>
            <w:tcW w:w="476" w:type="pct"/>
            <w:shd w:val="clear" w:color="auto" w:fill="auto"/>
          </w:tcPr>
          <w:p w14:paraId="0BD9B1B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9, 10, 11, 14</w:t>
            </w:r>
          </w:p>
        </w:tc>
        <w:tc>
          <w:tcPr>
            <w:tcW w:w="1710" w:type="pct"/>
            <w:shd w:val="clear" w:color="auto" w:fill="auto"/>
          </w:tcPr>
          <w:p w14:paraId="398399D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in caso di mancata pubblicazione delle specifiche tecniche.</w:t>
            </w:r>
          </w:p>
          <w:p w14:paraId="08B1973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adozione di specifiche tecniche discriminatorie adottate sulla base di preferenze ingiustificate nazionali, regionali o locali.</w:t>
            </w:r>
          </w:p>
          <w:p w14:paraId="2002BEB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in caso di adozione di specifiche tecniche non discriminatorie ma che causano accesso limitato per gli operatori economici.</w:t>
            </w:r>
          </w:p>
          <w:p w14:paraId="245C6DD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specifiche tecniche modificate dopo l'apertura delle offerte o applicate in modo non corretto</w:t>
            </w:r>
          </w:p>
        </w:tc>
      </w:tr>
      <w:tr w:rsidR="009147BD" w:rsidRPr="009147BD" w14:paraId="61164A96" w14:textId="77777777" w:rsidTr="00E23F52">
        <w:tc>
          <w:tcPr>
            <w:tcW w:w="2114" w:type="pct"/>
            <w:shd w:val="clear" w:color="auto" w:fill="auto"/>
          </w:tcPr>
          <w:p w14:paraId="4AD84CC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4. Avviso di </w:t>
            </w:r>
            <w:proofErr w:type="spellStart"/>
            <w:r w:rsidRPr="009147BD">
              <w:rPr>
                <w:rFonts w:ascii="Calibri" w:eastAsia="Calibri" w:hAnsi="Calibri"/>
                <w:b/>
                <w:sz w:val="22"/>
                <w:szCs w:val="22"/>
              </w:rPr>
              <w:t>pre</w:t>
            </w:r>
            <w:proofErr w:type="spellEnd"/>
            <w:r w:rsidRPr="009147BD">
              <w:rPr>
                <w:rFonts w:ascii="Calibri" w:eastAsia="Calibri" w:hAnsi="Calibri"/>
                <w:b/>
                <w:sz w:val="22"/>
                <w:szCs w:val="22"/>
              </w:rPr>
              <w:t>-informazione</w:t>
            </w:r>
          </w:p>
          <w:p w14:paraId="670658B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 xml:space="preserve">4.1. Della procedura è stata data notizia nell’avviso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dell’anno precedente, in conformità alle norme sulla relativa pubblicazione?</w:t>
            </w:r>
          </w:p>
        </w:tc>
        <w:tc>
          <w:tcPr>
            <w:tcW w:w="699" w:type="pct"/>
            <w:shd w:val="clear" w:color="auto" w:fill="auto"/>
          </w:tcPr>
          <w:p w14:paraId="7985557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Art. 81</w:t>
            </w:r>
          </w:p>
        </w:tc>
        <w:tc>
          <w:tcPr>
            <w:tcW w:w="476" w:type="pct"/>
            <w:shd w:val="clear" w:color="auto" w:fill="auto"/>
          </w:tcPr>
          <w:p w14:paraId="0B2BB36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268E713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100% in caso di mancanza di avviso di </w:t>
            </w:r>
            <w:proofErr w:type="spellStart"/>
            <w:r w:rsidRPr="009147BD">
              <w:rPr>
                <w:rFonts w:ascii="Calibri" w:eastAsia="Calibri" w:hAnsi="Calibri"/>
                <w:b/>
                <w:sz w:val="22"/>
                <w:szCs w:val="22"/>
              </w:rPr>
              <w:t>pre</w:t>
            </w:r>
            <w:proofErr w:type="spellEnd"/>
            <w:r w:rsidRPr="009147BD">
              <w:rPr>
                <w:rFonts w:ascii="Calibri" w:eastAsia="Calibri" w:hAnsi="Calibri"/>
                <w:b/>
                <w:sz w:val="22"/>
                <w:szCs w:val="22"/>
              </w:rPr>
              <w:t>-informazione o nel caso in cui risultino violati i principi di equivalenza, effettività e parità di trattamento nella procedura</w:t>
            </w:r>
          </w:p>
          <w:p w14:paraId="419A8CBF" w14:textId="77777777" w:rsidR="009147BD" w:rsidRPr="009147BD" w:rsidRDefault="009147BD" w:rsidP="00C74488">
            <w:pPr>
              <w:spacing w:after="0"/>
              <w:jc w:val="both"/>
              <w:rPr>
                <w:rFonts w:ascii="Calibri" w:eastAsia="Calibri" w:hAnsi="Calibri"/>
                <w:b/>
                <w:sz w:val="22"/>
                <w:szCs w:val="22"/>
              </w:rPr>
            </w:pPr>
          </w:p>
        </w:tc>
      </w:tr>
      <w:tr w:rsidR="009147BD" w:rsidRPr="009147BD" w14:paraId="05DFE4FB" w14:textId="77777777" w:rsidTr="00E23F52">
        <w:tc>
          <w:tcPr>
            <w:tcW w:w="2114" w:type="pct"/>
            <w:shd w:val="clear" w:color="auto" w:fill="auto"/>
          </w:tcPr>
          <w:p w14:paraId="2F38361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 xml:space="preserve">4.2. 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è conforme ai contenuti prescritti?</w:t>
            </w:r>
          </w:p>
        </w:tc>
        <w:tc>
          <w:tcPr>
            <w:tcW w:w="699" w:type="pct"/>
            <w:shd w:val="clear" w:color="auto" w:fill="auto"/>
          </w:tcPr>
          <w:p w14:paraId="1A808CF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81</w:t>
            </w:r>
          </w:p>
          <w:p w14:paraId="50ABB8F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II.6, Parte I, lettera A, lettera B, sezione B.1 e sezione B.2</w:t>
            </w:r>
          </w:p>
        </w:tc>
        <w:tc>
          <w:tcPr>
            <w:tcW w:w="476" w:type="pct"/>
            <w:shd w:val="clear" w:color="auto" w:fill="auto"/>
          </w:tcPr>
          <w:p w14:paraId="66E2C2A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w:t>
            </w:r>
          </w:p>
        </w:tc>
        <w:tc>
          <w:tcPr>
            <w:tcW w:w="1710" w:type="pct"/>
            <w:shd w:val="clear" w:color="auto" w:fill="auto"/>
          </w:tcPr>
          <w:p w14:paraId="245256F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10% </w:t>
            </w:r>
          </w:p>
        </w:tc>
      </w:tr>
      <w:tr w:rsidR="009147BD" w:rsidRPr="009147BD" w14:paraId="7B5492A5" w14:textId="77777777" w:rsidTr="00E23F52">
        <w:tc>
          <w:tcPr>
            <w:tcW w:w="2114" w:type="pct"/>
            <w:shd w:val="clear" w:color="auto" w:fill="auto"/>
          </w:tcPr>
          <w:p w14:paraId="7960261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4.3. L’avviso di </w:t>
            </w:r>
            <w:proofErr w:type="spellStart"/>
            <w:r w:rsidRPr="009147BD">
              <w:rPr>
                <w:rFonts w:ascii="Calibri" w:eastAsia="Calibri" w:hAnsi="Calibri"/>
                <w:sz w:val="22"/>
                <w:szCs w:val="22"/>
              </w:rPr>
              <w:t>pre</w:t>
            </w:r>
            <w:proofErr w:type="spellEnd"/>
            <w:r w:rsidRPr="009147BD">
              <w:rPr>
                <w:rFonts w:ascii="Calibri" w:eastAsia="Calibri" w:hAnsi="Calibri"/>
                <w:sz w:val="22"/>
                <w:szCs w:val="22"/>
              </w:rPr>
              <w:t>-informazione è stato correttamente pubblicato?</w:t>
            </w:r>
          </w:p>
        </w:tc>
        <w:tc>
          <w:tcPr>
            <w:tcW w:w="699" w:type="pct"/>
            <w:shd w:val="clear" w:color="auto" w:fill="auto"/>
          </w:tcPr>
          <w:p w14:paraId="78A1D69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84-85</w:t>
            </w:r>
          </w:p>
        </w:tc>
        <w:tc>
          <w:tcPr>
            <w:tcW w:w="476" w:type="pct"/>
            <w:shd w:val="clear" w:color="auto" w:fill="auto"/>
          </w:tcPr>
          <w:p w14:paraId="73B2F68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33A9CEB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mancanza totale</w:t>
            </w:r>
          </w:p>
          <w:p w14:paraId="146B818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tc>
      </w:tr>
      <w:tr w:rsidR="009147BD" w:rsidRPr="009147BD" w14:paraId="2A7D4101" w14:textId="77777777" w:rsidTr="00E23F52">
        <w:tc>
          <w:tcPr>
            <w:tcW w:w="2114" w:type="pct"/>
            <w:shd w:val="clear" w:color="auto" w:fill="auto"/>
          </w:tcPr>
          <w:p w14:paraId="768AC12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Documenti di gara</w:t>
            </w:r>
          </w:p>
          <w:p w14:paraId="4420965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5.1. Sono presenti il bando o avviso di gara, il disciplinare di gara e il capitolato speciale e le condizioni contrattuali proposte, o comunque il documento descrittivo delle esigenze?</w:t>
            </w:r>
          </w:p>
          <w:p w14:paraId="3135333F" w14:textId="77777777" w:rsidR="009147BD" w:rsidRPr="009147BD" w:rsidRDefault="009147BD" w:rsidP="00C74488">
            <w:pPr>
              <w:spacing w:after="0"/>
              <w:jc w:val="both"/>
              <w:rPr>
                <w:rFonts w:ascii="Calibri" w:eastAsia="Calibri" w:hAnsi="Calibri"/>
                <w:sz w:val="22"/>
                <w:szCs w:val="22"/>
              </w:rPr>
            </w:pPr>
          </w:p>
        </w:tc>
        <w:tc>
          <w:tcPr>
            <w:tcW w:w="699" w:type="pct"/>
            <w:shd w:val="clear" w:color="auto" w:fill="auto"/>
          </w:tcPr>
          <w:p w14:paraId="60FBB9F9" w14:textId="77777777" w:rsidR="009147BD" w:rsidRPr="009147BD" w:rsidRDefault="009147BD" w:rsidP="00C74488">
            <w:pPr>
              <w:spacing w:after="0"/>
              <w:jc w:val="both"/>
              <w:rPr>
                <w:rFonts w:ascii="Calibri" w:eastAsia="Calibri" w:hAnsi="Calibri"/>
                <w:sz w:val="22"/>
                <w:szCs w:val="22"/>
              </w:rPr>
            </w:pPr>
          </w:p>
          <w:p w14:paraId="341A673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75 e 82</w:t>
            </w:r>
          </w:p>
        </w:tc>
        <w:tc>
          <w:tcPr>
            <w:tcW w:w="476" w:type="pct"/>
            <w:shd w:val="clear" w:color="auto" w:fill="auto"/>
          </w:tcPr>
          <w:p w14:paraId="73F76A9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1, 9, 12</w:t>
            </w:r>
          </w:p>
        </w:tc>
        <w:tc>
          <w:tcPr>
            <w:tcW w:w="1710" w:type="pct"/>
            <w:shd w:val="clear" w:color="auto" w:fill="auto"/>
          </w:tcPr>
          <w:p w14:paraId="75C053F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assenza del bando o avviso</w:t>
            </w:r>
          </w:p>
          <w:p w14:paraId="6E61ADA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344FBCC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720AFC4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concorrenza</w:t>
            </w:r>
          </w:p>
        </w:tc>
      </w:tr>
      <w:tr w:rsidR="009147BD" w:rsidRPr="009147BD" w14:paraId="77D36423" w14:textId="77777777" w:rsidTr="00E23F52">
        <w:tc>
          <w:tcPr>
            <w:tcW w:w="2114" w:type="pct"/>
            <w:shd w:val="clear" w:color="auto" w:fill="auto"/>
          </w:tcPr>
          <w:p w14:paraId="22339E1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5.2. Il bando o avviso di gara contiene gli elementi necessari (ivi compresi il CIG, il termine massimo di durata della procedura e i criteri ambientali minimi) ed è conforme a quanto prescritto dal Codice, dagli allegati e dal pertinente bando- tipo?</w:t>
            </w:r>
          </w:p>
        </w:tc>
        <w:tc>
          <w:tcPr>
            <w:tcW w:w="699" w:type="pct"/>
            <w:shd w:val="clear" w:color="auto" w:fill="auto"/>
          </w:tcPr>
          <w:p w14:paraId="3145240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75 e 83</w:t>
            </w:r>
          </w:p>
          <w:p w14:paraId="4483556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II.6</w:t>
            </w:r>
          </w:p>
          <w:p w14:paraId="7D6FB00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Bando tipo ANAC </w:t>
            </w:r>
          </w:p>
        </w:tc>
        <w:tc>
          <w:tcPr>
            <w:tcW w:w="476" w:type="pct"/>
            <w:shd w:val="clear" w:color="auto" w:fill="auto"/>
          </w:tcPr>
          <w:p w14:paraId="40C1AA9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1, 9, 12</w:t>
            </w:r>
          </w:p>
        </w:tc>
        <w:tc>
          <w:tcPr>
            <w:tcW w:w="1710" w:type="pct"/>
            <w:shd w:val="clear" w:color="auto" w:fill="auto"/>
          </w:tcPr>
          <w:p w14:paraId="60B9D11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assenza del bando o avviso</w:t>
            </w:r>
          </w:p>
          <w:p w14:paraId="5397840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76B1A3A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10% nel caso di mancata pubblicazione nel bando di gara delle condizioni di esecuzione dell'appalto o di specifiche tecniche</w:t>
            </w:r>
          </w:p>
          <w:p w14:paraId="17DF97E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concorrenza</w:t>
            </w:r>
          </w:p>
        </w:tc>
      </w:tr>
      <w:tr w:rsidR="009147BD" w:rsidRPr="009147BD" w14:paraId="6ED1114A" w14:textId="77777777" w:rsidTr="00E23F52">
        <w:tc>
          <w:tcPr>
            <w:tcW w:w="2114" w:type="pct"/>
            <w:shd w:val="clear" w:color="auto" w:fill="auto"/>
          </w:tcPr>
          <w:p w14:paraId="03B59026"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5.3. Il bando o avviso di gara è stato correttamente pubblicato?</w:t>
            </w:r>
          </w:p>
        </w:tc>
        <w:tc>
          <w:tcPr>
            <w:tcW w:w="699" w:type="pct"/>
            <w:shd w:val="clear" w:color="auto" w:fill="auto"/>
          </w:tcPr>
          <w:p w14:paraId="6767B7F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84 e 85</w:t>
            </w:r>
          </w:p>
          <w:p w14:paraId="1109D82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II.7</w:t>
            </w:r>
          </w:p>
        </w:tc>
        <w:tc>
          <w:tcPr>
            <w:tcW w:w="476" w:type="pct"/>
            <w:shd w:val="clear" w:color="auto" w:fill="auto"/>
          </w:tcPr>
          <w:p w14:paraId="41B6EE7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w:t>
            </w:r>
          </w:p>
        </w:tc>
        <w:tc>
          <w:tcPr>
            <w:tcW w:w="1710" w:type="pct"/>
            <w:shd w:val="clear" w:color="auto" w:fill="auto"/>
          </w:tcPr>
          <w:p w14:paraId="21E74D4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mancata pubblicazione</w:t>
            </w:r>
          </w:p>
          <w:p w14:paraId="418D8FC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pubblicazione in forme diverse da quelle previste</w:t>
            </w:r>
          </w:p>
        </w:tc>
      </w:tr>
      <w:tr w:rsidR="009147BD" w:rsidRPr="009147BD" w14:paraId="44D3D5F6" w14:textId="77777777" w:rsidTr="00E23F52">
        <w:tc>
          <w:tcPr>
            <w:tcW w:w="2114" w:type="pct"/>
            <w:shd w:val="clear" w:color="auto" w:fill="auto"/>
          </w:tcPr>
          <w:p w14:paraId="659141D6"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5.4. Il disciplinare di gara presenta i contenuti prescritti?</w:t>
            </w:r>
          </w:p>
        </w:tc>
        <w:tc>
          <w:tcPr>
            <w:tcW w:w="699" w:type="pct"/>
            <w:shd w:val="clear" w:color="auto" w:fill="auto"/>
          </w:tcPr>
          <w:p w14:paraId="1097959F"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75 e 87</w:t>
            </w:r>
          </w:p>
          <w:p w14:paraId="2253B74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00ABC3D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9, 12</w:t>
            </w:r>
          </w:p>
        </w:tc>
        <w:tc>
          <w:tcPr>
            <w:tcW w:w="1710" w:type="pct"/>
            <w:shd w:val="clear" w:color="auto" w:fill="auto"/>
          </w:tcPr>
          <w:p w14:paraId="5884D1C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7A71258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61BA582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2CFBE7C6" w14:textId="77777777" w:rsidTr="00E23F52">
        <w:tc>
          <w:tcPr>
            <w:tcW w:w="2114" w:type="pct"/>
            <w:shd w:val="clear" w:color="auto" w:fill="auto"/>
          </w:tcPr>
          <w:p w14:paraId="0DC40E6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5.5. Il capitolato speciale presenta i contenuti prescritti?</w:t>
            </w:r>
          </w:p>
        </w:tc>
        <w:tc>
          <w:tcPr>
            <w:tcW w:w="699" w:type="pct"/>
            <w:shd w:val="clear" w:color="auto" w:fill="auto"/>
          </w:tcPr>
          <w:p w14:paraId="3568EBD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75 e 87</w:t>
            </w:r>
          </w:p>
          <w:p w14:paraId="152D7FD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0D8D121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9, 12</w:t>
            </w:r>
          </w:p>
        </w:tc>
        <w:tc>
          <w:tcPr>
            <w:tcW w:w="1710" w:type="pct"/>
            <w:shd w:val="clear" w:color="auto" w:fill="auto"/>
          </w:tcPr>
          <w:p w14:paraId="77FB2FA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mancata pubblicazione nel bando di gara dei criteri di selezione e/o di aggiudicazione (e loro ponderazione).</w:t>
            </w:r>
          </w:p>
          <w:p w14:paraId="7A5F0D5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nel caso di mancata pubblicazione nel bando di gara delle condizioni di esecuzione dell'appalto o di specifiche tecniche</w:t>
            </w:r>
          </w:p>
          <w:p w14:paraId="2B8F214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9147BD" w:rsidRPr="009147BD" w14:paraId="1A54345C" w14:textId="77777777" w:rsidTr="00E23F52">
        <w:tc>
          <w:tcPr>
            <w:tcW w:w="2114" w:type="pct"/>
            <w:shd w:val="clear" w:color="auto" w:fill="auto"/>
          </w:tcPr>
          <w:p w14:paraId="56F7680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5.6. I documenti di gara sono stati trasmessi e resi disponibili in modalità digitale?</w:t>
            </w:r>
          </w:p>
        </w:tc>
        <w:tc>
          <w:tcPr>
            <w:tcW w:w="699" w:type="pct"/>
            <w:shd w:val="clear" w:color="auto" w:fill="auto"/>
          </w:tcPr>
          <w:p w14:paraId="6C5DB65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88</w:t>
            </w:r>
          </w:p>
        </w:tc>
        <w:tc>
          <w:tcPr>
            <w:tcW w:w="476" w:type="pct"/>
            <w:shd w:val="clear" w:color="auto" w:fill="auto"/>
          </w:tcPr>
          <w:p w14:paraId="622A235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w:t>
            </w:r>
          </w:p>
        </w:tc>
        <w:tc>
          <w:tcPr>
            <w:tcW w:w="1710" w:type="pct"/>
            <w:shd w:val="clear" w:color="auto" w:fill="auto"/>
          </w:tcPr>
          <w:p w14:paraId="059AAFB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qualora l'amministrazione aggiudicatrice non abbia offerto a tutti per via elettronica, l'accesso libero, diretto, completo e gratuito ai documenti di gara</w:t>
            </w:r>
          </w:p>
        </w:tc>
      </w:tr>
      <w:tr w:rsidR="009147BD" w:rsidRPr="009147BD" w14:paraId="49D3D8A2" w14:textId="77777777" w:rsidTr="00E23F52">
        <w:tc>
          <w:tcPr>
            <w:tcW w:w="2114" w:type="pct"/>
            <w:shd w:val="clear" w:color="auto" w:fill="auto"/>
          </w:tcPr>
          <w:p w14:paraId="2B69735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5.7. Nel caso in cui la procedura si sia svolta per fasi successive per ridurre il numero di offerte da negoziare, ciò era previsto nel bando di gara, nell'invito a confermare l'interesse o in altro documento di gara e in applicazione del criterio di aggiudicazione ivi indicato?</w:t>
            </w:r>
          </w:p>
        </w:tc>
        <w:tc>
          <w:tcPr>
            <w:tcW w:w="699" w:type="pct"/>
            <w:shd w:val="clear" w:color="auto" w:fill="auto"/>
          </w:tcPr>
          <w:p w14:paraId="077A496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75, comma 6</w:t>
            </w:r>
          </w:p>
        </w:tc>
        <w:tc>
          <w:tcPr>
            <w:tcW w:w="476" w:type="pct"/>
            <w:shd w:val="clear" w:color="auto" w:fill="auto"/>
          </w:tcPr>
          <w:p w14:paraId="795F308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9, 11, 12</w:t>
            </w:r>
          </w:p>
        </w:tc>
        <w:tc>
          <w:tcPr>
            <w:tcW w:w="1710" w:type="pct"/>
            <w:shd w:val="clear" w:color="auto" w:fill="auto"/>
          </w:tcPr>
          <w:p w14:paraId="2EED25CB" w14:textId="77777777" w:rsidR="00B92181"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di mancata pubblicazione</w:t>
            </w:r>
          </w:p>
          <w:p w14:paraId="75A7E964" w14:textId="1E3A3992"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w:t>
            </w:r>
          </w:p>
          <w:p w14:paraId="45B19CA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nei casi in cui criteri/condizioni/specifiche restrittivi sono stati applicati, ma è stato garantito un livello minimo di concorrenza, vale a dire un certo numero di operatori economici presentano offerte accettate e che evadono i criteri di selezione</w:t>
            </w:r>
          </w:p>
        </w:tc>
      </w:tr>
      <w:tr w:rsidR="009147BD" w:rsidRPr="009147BD" w14:paraId="15C1AAE8" w14:textId="77777777" w:rsidTr="00E23F52">
        <w:tc>
          <w:tcPr>
            <w:tcW w:w="2114" w:type="pct"/>
            <w:shd w:val="clear" w:color="auto" w:fill="auto"/>
          </w:tcPr>
          <w:p w14:paraId="5F2AA58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5.8. Sono state comunicate in modo regolare e tempestivo le informazioni prescritte per candidati e offerenti?</w:t>
            </w:r>
          </w:p>
        </w:tc>
        <w:tc>
          <w:tcPr>
            <w:tcW w:w="699" w:type="pct"/>
            <w:shd w:val="clear" w:color="auto" w:fill="auto"/>
          </w:tcPr>
          <w:p w14:paraId="021C19D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90</w:t>
            </w:r>
          </w:p>
        </w:tc>
        <w:tc>
          <w:tcPr>
            <w:tcW w:w="476" w:type="pct"/>
            <w:shd w:val="clear" w:color="auto" w:fill="auto"/>
          </w:tcPr>
          <w:p w14:paraId="0B18D82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4, 5</w:t>
            </w:r>
          </w:p>
        </w:tc>
        <w:tc>
          <w:tcPr>
            <w:tcW w:w="1710" w:type="pct"/>
            <w:shd w:val="clear" w:color="auto" w:fill="auto"/>
          </w:tcPr>
          <w:p w14:paraId="532911B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riduzione dei termini stabiliti dalle direttive è maggiore o uguale al 85% o il termine è uguale/inferiore a 5 giorni.</w:t>
            </w:r>
          </w:p>
          <w:p w14:paraId="699A214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riduzione dei termini stabiliti dalle direttive è maggiore o uguale al 50% (ma inferiore all'85%).</w:t>
            </w:r>
          </w:p>
          <w:p w14:paraId="58FC1A2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riduzione dei termini stabiliti dalle direttive è maggiore o uguale al 30% (ma inferiore al 50%).</w:t>
            </w:r>
          </w:p>
          <w:p w14:paraId="5A84373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tempo per gli operatori economici (potenziali offerenti/candidati) per ottenere la documentazione di gara è uguale o inferiore a 5 giorni.</w:t>
            </w:r>
          </w:p>
          <w:p w14:paraId="1D46114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5% se la riduzione dei termini stabiliti dalle direttive è inferiore al 30%.</w:t>
            </w:r>
          </w:p>
          <w:p w14:paraId="2412307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in caso di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02C9E0CC" w14:textId="55C1CAB8"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tc>
      </w:tr>
      <w:tr w:rsidR="009147BD" w:rsidRPr="009147BD" w14:paraId="236758DF" w14:textId="77777777" w:rsidTr="00E23F52">
        <w:tc>
          <w:tcPr>
            <w:tcW w:w="2114" w:type="pct"/>
            <w:shd w:val="clear" w:color="auto" w:fill="auto"/>
          </w:tcPr>
          <w:p w14:paraId="41C653F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5.9. La stazione appaltante ha richiesto in modo regolare gli impegni agli offerenti?</w:t>
            </w:r>
          </w:p>
        </w:tc>
        <w:tc>
          <w:tcPr>
            <w:tcW w:w="699" w:type="pct"/>
            <w:shd w:val="clear" w:color="auto" w:fill="auto"/>
          </w:tcPr>
          <w:p w14:paraId="7090C2E2"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102</w:t>
            </w:r>
          </w:p>
        </w:tc>
        <w:tc>
          <w:tcPr>
            <w:tcW w:w="476" w:type="pct"/>
            <w:shd w:val="clear" w:color="auto" w:fill="auto"/>
          </w:tcPr>
          <w:p w14:paraId="7C915E38"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6216E54B" w14:textId="77777777" w:rsidR="009147BD" w:rsidRPr="009147BD" w:rsidRDefault="009147BD" w:rsidP="00C74488">
            <w:pPr>
              <w:spacing w:after="0"/>
              <w:jc w:val="both"/>
              <w:rPr>
                <w:rFonts w:ascii="Calibri" w:eastAsia="Calibri" w:hAnsi="Calibri"/>
                <w:b/>
                <w:sz w:val="22"/>
                <w:szCs w:val="22"/>
              </w:rPr>
            </w:pPr>
          </w:p>
        </w:tc>
      </w:tr>
      <w:tr w:rsidR="009147BD" w:rsidRPr="009147BD" w14:paraId="77AE05D0" w14:textId="77777777" w:rsidTr="00E23F52">
        <w:tc>
          <w:tcPr>
            <w:tcW w:w="2114" w:type="pct"/>
            <w:shd w:val="clear" w:color="auto" w:fill="auto"/>
          </w:tcPr>
          <w:p w14:paraId="4EC928B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6. Domande di partecipazione e offerte</w:t>
            </w:r>
          </w:p>
          <w:p w14:paraId="162B0BA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 I seguenti documenti sono stati compilati tramite la piattaforma digitale messa a disposizione dalla stazione appaltante e sono conformi ai requisiti prescritti?</w:t>
            </w:r>
          </w:p>
          <w:p w14:paraId="0C6B017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 la domanda di partecipazione;</w:t>
            </w:r>
          </w:p>
          <w:p w14:paraId="0023755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b) il documento di gara unico europeo;</w:t>
            </w:r>
          </w:p>
          <w:p w14:paraId="6B58646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c) l'offerta;</w:t>
            </w:r>
          </w:p>
          <w:p w14:paraId="391114FF"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d) ogni altro documento richiesto per la partecipazione alla procedura di gara.</w:t>
            </w:r>
          </w:p>
        </w:tc>
        <w:tc>
          <w:tcPr>
            <w:tcW w:w="699" w:type="pct"/>
            <w:shd w:val="clear" w:color="auto" w:fill="auto"/>
          </w:tcPr>
          <w:p w14:paraId="5F5F3E72"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91</w:t>
            </w:r>
          </w:p>
        </w:tc>
        <w:tc>
          <w:tcPr>
            <w:tcW w:w="476" w:type="pct"/>
            <w:shd w:val="clear" w:color="auto" w:fill="auto"/>
          </w:tcPr>
          <w:p w14:paraId="63EB840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8</w:t>
            </w:r>
          </w:p>
        </w:tc>
        <w:tc>
          <w:tcPr>
            <w:tcW w:w="1710" w:type="pct"/>
            <w:shd w:val="clear" w:color="auto" w:fill="auto"/>
          </w:tcPr>
          <w:p w14:paraId="5D3456C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non conformità ha portato all'aggiudicazione di un contratto relativo ad un appalto diverso da quello che avrebbe dovuto essere assegnato, questo è considerata una grave irregolarità</w:t>
            </w:r>
          </w:p>
          <w:p w14:paraId="3BF3165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le procedure specifiche per l'approvvigionamento elettronico aggregato non sono state seguite, come stabilito nella direttiva applicabile con effetto deterrente per i potenziali offerenti.</w:t>
            </w:r>
          </w:p>
        </w:tc>
      </w:tr>
      <w:tr w:rsidR="009147BD" w:rsidRPr="009147BD" w14:paraId="6B6EF916" w14:textId="77777777" w:rsidTr="00E23F52">
        <w:tc>
          <w:tcPr>
            <w:tcW w:w="2114" w:type="pct"/>
            <w:shd w:val="clear" w:color="auto" w:fill="auto"/>
          </w:tcPr>
          <w:p w14:paraId="6A21EB7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sz w:val="22"/>
                <w:szCs w:val="22"/>
              </w:rPr>
              <w:t xml:space="preserve">6.2. Il termine fissato per la ricezione delle domande e delle offerte, comprese eventuali proroghe o deroghe, è conforme a quanto prescritto?  </w:t>
            </w:r>
          </w:p>
        </w:tc>
        <w:tc>
          <w:tcPr>
            <w:tcW w:w="699" w:type="pct"/>
            <w:shd w:val="clear" w:color="auto" w:fill="auto"/>
          </w:tcPr>
          <w:p w14:paraId="3252BAC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75 e 92</w:t>
            </w:r>
          </w:p>
        </w:tc>
        <w:tc>
          <w:tcPr>
            <w:tcW w:w="476" w:type="pct"/>
            <w:shd w:val="clear" w:color="auto" w:fill="auto"/>
          </w:tcPr>
          <w:p w14:paraId="2AD32A0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4, 5</w:t>
            </w:r>
          </w:p>
        </w:tc>
        <w:tc>
          <w:tcPr>
            <w:tcW w:w="1710" w:type="pct"/>
            <w:shd w:val="clear" w:color="auto" w:fill="auto"/>
          </w:tcPr>
          <w:p w14:paraId="01FFEC9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riduzione dei termini stabiliti dalle direttive è maggiore o uguale al 85% o il termine è uguale/inferiore a 5 giorni.</w:t>
            </w:r>
          </w:p>
          <w:p w14:paraId="5224307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riduzione dei termini stabiliti dalle direttive è maggiore o uguale al 50% (ma inferiore all'85%).</w:t>
            </w:r>
          </w:p>
          <w:p w14:paraId="5164871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10% se la riduzione dei termini stabiliti dalle direttive è maggiore o uguale al 30% (ma inferiore al 50%).</w:t>
            </w:r>
          </w:p>
          <w:p w14:paraId="189EAAB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tempo per gli operatori economici (potenziali offerenti/candidati) per ottenere la documentazione di gara è uguale o inferiore a 5 giorni.</w:t>
            </w:r>
          </w:p>
          <w:p w14:paraId="1A07D48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se la riduzione dei termini stabiliti dalle direttive è inferiore al 30%.</w:t>
            </w:r>
          </w:p>
          <w:p w14:paraId="3971BCD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in caso di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5B65CCC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tc>
      </w:tr>
      <w:tr w:rsidR="009147BD" w:rsidRPr="009147BD" w14:paraId="39B82835" w14:textId="77777777" w:rsidTr="00E23F52">
        <w:tc>
          <w:tcPr>
            <w:tcW w:w="2114" w:type="pct"/>
            <w:shd w:val="clear" w:color="auto" w:fill="auto"/>
          </w:tcPr>
          <w:p w14:paraId="1B56C3A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6.3. Le domande di partecipazione e le offerte sono pervenute tempestivamente?</w:t>
            </w:r>
          </w:p>
        </w:tc>
        <w:tc>
          <w:tcPr>
            <w:tcW w:w="699" w:type="pct"/>
            <w:shd w:val="clear" w:color="auto" w:fill="auto"/>
          </w:tcPr>
          <w:p w14:paraId="6A9D489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75 e 92</w:t>
            </w:r>
          </w:p>
        </w:tc>
        <w:tc>
          <w:tcPr>
            <w:tcW w:w="476" w:type="pct"/>
            <w:shd w:val="clear" w:color="auto" w:fill="auto"/>
          </w:tcPr>
          <w:p w14:paraId="2EF5CD8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w:t>
            </w:r>
          </w:p>
        </w:tc>
        <w:tc>
          <w:tcPr>
            <w:tcW w:w="1710" w:type="pct"/>
            <w:shd w:val="clear" w:color="auto" w:fill="auto"/>
          </w:tcPr>
          <w:p w14:paraId="26DA684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23DEE9B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irregolarità che non abbia influito sull’aggiudicazione definitiva</w:t>
            </w:r>
          </w:p>
        </w:tc>
      </w:tr>
      <w:tr w:rsidR="009147BD" w:rsidRPr="009147BD" w14:paraId="6DE9778B" w14:textId="77777777" w:rsidTr="00E23F52">
        <w:tc>
          <w:tcPr>
            <w:tcW w:w="2114" w:type="pct"/>
            <w:shd w:val="clear" w:color="auto" w:fill="auto"/>
          </w:tcPr>
          <w:p w14:paraId="68EB4B3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6.4. Le domande di partecipazione e le offerte sono conformi ai contenuti prescritti?</w:t>
            </w:r>
          </w:p>
        </w:tc>
        <w:tc>
          <w:tcPr>
            <w:tcW w:w="699" w:type="pct"/>
            <w:shd w:val="clear" w:color="auto" w:fill="auto"/>
          </w:tcPr>
          <w:p w14:paraId="25B1BEF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75 e 91</w:t>
            </w:r>
          </w:p>
        </w:tc>
        <w:tc>
          <w:tcPr>
            <w:tcW w:w="476" w:type="pct"/>
            <w:shd w:val="clear" w:color="auto" w:fill="auto"/>
          </w:tcPr>
          <w:p w14:paraId="2EF81433"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7E2BB5C6" w14:textId="77777777" w:rsidR="009147BD" w:rsidRPr="009147BD" w:rsidRDefault="009147BD" w:rsidP="00C74488">
            <w:pPr>
              <w:spacing w:after="0"/>
              <w:jc w:val="both"/>
              <w:rPr>
                <w:rFonts w:ascii="Calibri" w:eastAsia="Calibri" w:hAnsi="Calibri"/>
                <w:b/>
                <w:sz w:val="22"/>
                <w:szCs w:val="22"/>
              </w:rPr>
            </w:pPr>
          </w:p>
        </w:tc>
      </w:tr>
      <w:tr w:rsidR="009147BD" w:rsidRPr="009147BD" w14:paraId="60161C58" w14:textId="77777777" w:rsidTr="00E23F52">
        <w:tc>
          <w:tcPr>
            <w:tcW w:w="2114" w:type="pct"/>
            <w:shd w:val="clear" w:color="auto" w:fill="auto"/>
          </w:tcPr>
          <w:p w14:paraId="309C113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6.5. In caso di limitazione del numero di candidati da invitare a presentare l’offerta, comunque non inferiore a 3, la stazione appaltante ha applicato criteri o regole obiettive e non discriminatorie indicate nel bando di gara o nell'invito a confermare l'interesse, nel </w:t>
            </w:r>
            <w:r w:rsidRPr="009147BD">
              <w:rPr>
                <w:rFonts w:ascii="Calibri" w:eastAsia="Calibri" w:hAnsi="Calibri"/>
                <w:sz w:val="22"/>
                <w:szCs w:val="22"/>
              </w:rPr>
              <w:lastRenderedPageBreak/>
              <w:t>rispetto del principio di concorrenza e del numero minimo di candidati da invitare indicato nel bando di gara o nell'invito a confermare l'interesse?</w:t>
            </w:r>
          </w:p>
        </w:tc>
        <w:tc>
          <w:tcPr>
            <w:tcW w:w="699" w:type="pct"/>
            <w:shd w:val="clear" w:color="auto" w:fill="auto"/>
          </w:tcPr>
          <w:p w14:paraId="6E4C952F"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Art. 70, comma 6</w:t>
            </w:r>
          </w:p>
        </w:tc>
        <w:tc>
          <w:tcPr>
            <w:tcW w:w="476" w:type="pct"/>
            <w:shd w:val="clear" w:color="auto" w:fill="auto"/>
          </w:tcPr>
          <w:p w14:paraId="0B042D1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3A43103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39D1082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706EE720" w14:textId="2CB8095B"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5B14FF">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 d'oneri non sono stati seguiti nel corso della valutazione delle offerte, o sono stati utilizzati criteri di aggiudicazione supplementari non pubblicati.</w:t>
            </w:r>
          </w:p>
          <w:p w14:paraId="69A5A57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12C8D2C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3D4A869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3337005F" w14:textId="07C58925"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p>
        </w:tc>
      </w:tr>
      <w:tr w:rsidR="009147BD" w:rsidRPr="009147BD" w14:paraId="3B010E4B" w14:textId="77777777" w:rsidTr="00E23F52">
        <w:tc>
          <w:tcPr>
            <w:tcW w:w="2114" w:type="pct"/>
            <w:shd w:val="clear" w:color="auto" w:fill="auto"/>
          </w:tcPr>
          <w:p w14:paraId="4B4A420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6.6. Nel caso di svolgimento per fasi successive, la stazione appaltante ha informato per iscritto tutti gli offerenti le cui offerte non sono state escluse delle modifiche alle specifiche tecniche o ad altri documenti di gara diversi da quelli che stabiliscono i requisiti minimi, ha concesso agli offerenti un tempo sufficiente per modificare e ripresentare, ove opportuno, le offerte modificate?</w:t>
            </w:r>
          </w:p>
        </w:tc>
        <w:tc>
          <w:tcPr>
            <w:tcW w:w="699" w:type="pct"/>
            <w:shd w:val="clear" w:color="auto" w:fill="auto"/>
          </w:tcPr>
          <w:p w14:paraId="7AD3A2C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75, comma 6</w:t>
            </w:r>
          </w:p>
        </w:tc>
        <w:tc>
          <w:tcPr>
            <w:tcW w:w="476" w:type="pct"/>
            <w:shd w:val="clear" w:color="auto" w:fill="auto"/>
          </w:tcPr>
          <w:p w14:paraId="24190B9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6FDE11B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3559A6D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4B62638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 ponderazioni) dichiarati nel bando di gara o Capitolato d'oneri non sono stati seguiti nel corso della valutazione delle offerte, o sono stati utilizzati criteri di</w:t>
            </w:r>
          </w:p>
          <w:p w14:paraId="1891926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aggiudicazione supplementari non pubblicati.</w:t>
            </w:r>
          </w:p>
          <w:p w14:paraId="23A966A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34D3350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p w14:paraId="25A762F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218D0B8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25% se l'amministrazione aggiudicatrice ha permesso ad un offerente/candidato di modificare la propria offerta durante la valutazione delle offerte, qualora la </w:t>
            </w:r>
            <w:r w:rsidRPr="009147BD">
              <w:rPr>
                <w:rFonts w:ascii="Calibri" w:eastAsia="Calibri" w:hAnsi="Calibri"/>
                <w:b/>
                <w:sz w:val="22"/>
                <w:szCs w:val="22"/>
              </w:rPr>
              <w:lastRenderedPageBreak/>
              <w:t>modifica porta alla aggiudicazione dell'appalto allo stesso offerente/candidato</w:t>
            </w:r>
          </w:p>
        </w:tc>
      </w:tr>
      <w:tr w:rsidR="009147BD" w:rsidRPr="009147BD" w14:paraId="6C7E72B2" w14:textId="77777777" w:rsidTr="00E23F52">
        <w:tc>
          <w:tcPr>
            <w:tcW w:w="2114" w:type="pct"/>
            <w:shd w:val="clear" w:color="auto" w:fill="auto"/>
          </w:tcPr>
          <w:p w14:paraId="328E269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6.7. Nel corso della negoziazione, la stazione appaltante ha invitato al confronto simultaneamente e per iscritto, attraverso le piattaforme di approvvigionamento digitale, tutti i partecipanti? Ha garantito la parità di trattamento, non ha fornito in maniera discriminatoria informazioni che possano avvantaggiare determinati partecipanti rispetto ad altri e non ha rivelato le soluzioni proposte o altre informazioni riservate comunicate da un candidato o da un offerente partecipante alla negoziazione, salvo espresso consenso di quest'ultimo e in relazione alle sole informazioni specifiche espressamente indicate?</w:t>
            </w:r>
          </w:p>
        </w:tc>
        <w:tc>
          <w:tcPr>
            <w:tcW w:w="699" w:type="pct"/>
            <w:shd w:val="clear" w:color="auto" w:fill="auto"/>
          </w:tcPr>
          <w:p w14:paraId="126A61E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Artt. 70, comma 7, e 89 </w:t>
            </w:r>
          </w:p>
        </w:tc>
        <w:tc>
          <w:tcPr>
            <w:tcW w:w="476" w:type="pct"/>
            <w:shd w:val="clear" w:color="auto" w:fill="auto"/>
          </w:tcPr>
          <w:p w14:paraId="163B34A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4, 5, 8, 14</w:t>
            </w:r>
          </w:p>
        </w:tc>
        <w:tc>
          <w:tcPr>
            <w:tcW w:w="1710" w:type="pct"/>
            <w:shd w:val="clear" w:color="auto" w:fill="auto"/>
          </w:tcPr>
          <w:p w14:paraId="78600B6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riduzione dei termini stabiliti dalle direttive è maggiore o uguale al 85% o il termine è uguale/inferiore a 5 giorni.</w:t>
            </w:r>
          </w:p>
          <w:p w14:paraId="17A1C68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riduzione dei termini stabiliti dalle direttive è maggiore o uguale al 50% (ma inferiore all'85%).</w:t>
            </w:r>
          </w:p>
          <w:p w14:paraId="344B1D8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la riduzione dei termini stabiliti dalle direttive è maggiore o uguale al 30% (ma inferiore al 50%).</w:t>
            </w:r>
          </w:p>
          <w:p w14:paraId="40B801F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tempo per gli operatori economici (potenziali offerenti/candidati) per ottenere la documentazione di gara è uguale o inferiore a 5 giorni.</w:t>
            </w:r>
          </w:p>
          <w:p w14:paraId="6E2FE5E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se la riduzione dei termini stabiliti dalle direttive è inferiore al 30%.</w:t>
            </w:r>
          </w:p>
          <w:p w14:paraId="3E9396D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in caso di tempo per gli operatori economici (potenziali offerenti/candidati) per ottenere la documentazione di gara troppo breve (cioè, inferiore o pari al 50% dei termini per la ricezione delle offerte fissati nei documenti di gara, in linea con le disposizioni pertinenti), creando ostacoli ingiustificati all'apertura degli appalti pubblici alla concorrenza.</w:t>
            </w:r>
          </w:p>
          <w:p w14:paraId="3F0EEB0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p w14:paraId="3A5C6B5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25% se i criteri di selezione (o specifiche tecniche) sono stati modificati durante la fase di selezione o sono stati erroneamente applicati durante la fase di selezione, con conseguente accettazione di offerte non idonee (o </w:t>
            </w:r>
            <w:r w:rsidRPr="009147BD">
              <w:rPr>
                <w:rFonts w:ascii="Calibri" w:eastAsia="Calibri" w:hAnsi="Calibri"/>
                <w:b/>
                <w:sz w:val="22"/>
                <w:szCs w:val="22"/>
              </w:rPr>
              <w:lastRenderedPageBreak/>
              <w:t>rigetto delle offerte che avrebbero dovuto essere accettate</w:t>
            </w:r>
          </w:p>
          <w:p w14:paraId="068E36E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mancanza del sistema digitale ha determinato un diverso esito della gara</w:t>
            </w:r>
          </w:p>
          <w:p w14:paraId="18DE11E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il mancato utilizzo dei sistemi digitali non ha determinato un diverso esito della gara</w:t>
            </w:r>
          </w:p>
          <w:p w14:paraId="1A6131F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15% se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1DC6BE47" w14:textId="5EEA7AA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nazionali/regionali/locali),</w:t>
            </w:r>
            <w:r w:rsidR="005B14FF">
              <w:rPr>
                <w:rFonts w:ascii="Calibri" w:eastAsia="Calibri" w:hAnsi="Calibri"/>
                <w:b/>
                <w:sz w:val="22"/>
                <w:szCs w:val="22"/>
              </w:rPr>
              <w:t xml:space="preserve"> </w:t>
            </w:r>
            <w:r w:rsidRPr="009147BD">
              <w:rPr>
                <w:rFonts w:ascii="Calibri" w:eastAsia="Calibri" w:hAnsi="Calibri"/>
                <w:b/>
                <w:sz w:val="22"/>
                <w:szCs w:val="22"/>
              </w:rPr>
              <w:t>costituiscono</w:t>
            </w:r>
            <w:r w:rsidR="005B14FF">
              <w:rPr>
                <w:rFonts w:ascii="Calibri" w:eastAsia="Calibri" w:hAnsi="Calibri"/>
                <w:b/>
                <w:sz w:val="22"/>
                <w:szCs w:val="22"/>
              </w:rPr>
              <w:t xml:space="preserve"> </w:t>
            </w:r>
            <w:r w:rsidRPr="009147BD">
              <w:rPr>
                <w:rFonts w:ascii="Calibri" w:eastAsia="Calibri" w:hAnsi="Calibri"/>
                <w:b/>
                <w:sz w:val="22"/>
                <w:szCs w:val="22"/>
              </w:rPr>
              <w:t>grave irregolarità</w:t>
            </w:r>
            <w:r w:rsidR="005B14FF">
              <w:rPr>
                <w:rFonts w:ascii="Calibri" w:eastAsia="Calibri" w:hAnsi="Calibri"/>
                <w:b/>
                <w:sz w:val="22"/>
                <w:szCs w:val="22"/>
              </w:rPr>
              <w:t xml:space="preserve"> </w:t>
            </w:r>
          </w:p>
        </w:tc>
      </w:tr>
      <w:tr w:rsidR="009147BD" w:rsidRPr="009147BD" w14:paraId="58895DF0" w14:textId="77777777" w:rsidTr="00E23F52">
        <w:tc>
          <w:tcPr>
            <w:tcW w:w="2114" w:type="pct"/>
            <w:shd w:val="clear" w:color="auto" w:fill="auto"/>
          </w:tcPr>
          <w:p w14:paraId="4A030CC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6.8. È stata correttamente svolta la verifica di ammissibilità dell’offerta?</w:t>
            </w:r>
          </w:p>
        </w:tc>
        <w:tc>
          <w:tcPr>
            <w:tcW w:w="699" w:type="pct"/>
            <w:shd w:val="clear" w:color="auto" w:fill="auto"/>
          </w:tcPr>
          <w:p w14:paraId="720D05C7"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70, comma 4</w:t>
            </w:r>
          </w:p>
        </w:tc>
        <w:tc>
          <w:tcPr>
            <w:tcW w:w="476" w:type="pct"/>
            <w:shd w:val="clear" w:color="auto" w:fill="auto"/>
          </w:tcPr>
          <w:p w14:paraId="78A38FF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w:t>
            </w:r>
          </w:p>
        </w:tc>
        <w:tc>
          <w:tcPr>
            <w:tcW w:w="1710" w:type="pct"/>
            <w:shd w:val="clear" w:color="auto" w:fill="auto"/>
          </w:tcPr>
          <w:p w14:paraId="35D5D2B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670178F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in caso di irregolarità che non abbia influito sull’aggiudicazione definitiva.</w:t>
            </w:r>
          </w:p>
          <w:p w14:paraId="3E8993D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3EF8595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tc>
      </w:tr>
      <w:tr w:rsidR="009147BD" w:rsidRPr="009147BD" w14:paraId="66B74863" w14:textId="77777777" w:rsidTr="00E23F52">
        <w:tc>
          <w:tcPr>
            <w:tcW w:w="2114" w:type="pct"/>
            <w:shd w:val="clear" w:color="auto" w:fill="auto"/>
          </w:tcPr>
          <w:p w14:paraId="28E5A48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6.9. È stata correttamente svolta la verifica sulle eventuali offerte anormalmente basse?</w:t>
            </w:r>
          </w:p>
        </w:tc>
        <w:tc>
          <w:tcPr>
            <w:tcW w:w="699" w:type="pct"/>
            <w:shd w:val="clear" w:color="auto" w:fill="auto"/>
          </w:tcPr>
          <w:p w14:paraId="0CE53E1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110</w:t>
            </w:r>
          </w:p>
        </w:tc>
        <w:tc>
          <w:tcPr>
            <w:tcW w:w="476" w:type="pct"/>
            <w:shd w:val="clear" w:color="auto" w:fill="auto"/>
          </w:tcPr>
          <w:p w14:paraId="518C901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20</w:t>
            </w:r>
          </w:p>
        </w:tc>
        <w:tc>
          <w:tcPr>
            <w:tcW w:w="1710" w:type="pct"/>
            <w:shd w:val="clear" w:color="auto" w:fill="auto"/>
          </w:tcPr>
          <w:p w14:paraId="187F922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7115A712" w14:textId="2737C7C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25% se le offerte che sembravano essere anormalmente basse rispetto ai lavori/forniture/servizi sono state respinte, ma l'amministrazione aggiudicatrice prima di respingerle non ha richiesto chiarimenti agli offerenti (ad esempio richiedendo dettagli degli elementi costitutivi dell'offerta, che considera rilevante), o in presenza </w:t>
            </w:r>
            <w:r w:rsidR="002C0895">
              <w:rPr>
                <w:rFonts w:ascii="Calibri" w:eastAsia="Calibri" w:hAnsi="Calibri"/>
                <w:b/>
                <w:sz w:val="22"/>
                <w:szCs w:val="22"/>
              </w:rPr>
              <w:t xml:space="preserve">di </w:t>
            </w:r>
            <w:r w:rsidRPr="009147BD">
              <w:rPr>
                <w:rFonts w:ascii="Calibri" w:eastAsia="Calibri" w:hAnsi="Calibri"/>
                <w:b/>
                <w:sz w:val="22"/>
                <w:szCs w:val="22"/>
              </w:rPr>
              <w:t>tali richieste, l'amministrazione aggiudicatrice non è in grado di dimostrare che abbia valutato tenendo conto delle risposte fornite dai concorrenti</w:t>
            </w:r>
          </w:p>
        </w:tc>
      </w:tr>
      <w:tr w:rsidR="009147BD" w:rsidRPr="009147BD" w14:paraId="4BA03DEE" w14:textId="77777777" w:rsidTr="00E23F52">
        <w:tc>
          <w:tcPr>
            <w:tcW w:w="2114" w:type="pct"/>
            <w:shd w:val="clear" w:color="auto" w:fill="auto"/>
          </w:tcPr>
          <w:p w14:paraId="2060D8B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6.10. È stata correttamente verificata l’insussistenza di cause di esclusione automatica e di cause di esclusione non automatica?</w:t>
            </w:r>
          </w:p>
        </w:tc>
        <w:tc>
          <w:tcPr>
            <w:tcW w:w="699" w:type="pct"/>
            <w:shd w:val="clear" w:color="auto" w:fill="auto"/>
          </w:tcPr>
          <w:p w14:paraId="3E6649F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94, 95, 97, 98</w:t>
            </w:r>
          </w:p>
        </w:tc>
        <w:tc>
          <w:tcPr>
            <w:tcW w:w="476" w:type="pct"/>
            <w:shd w:val="clear" w:color="auto" w:fill="auto"/>
          </w:tcPr>
          <w:p w14:paraId="75300A4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4F08250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0682784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0F9E7D38" w14:textId="34750AF8"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 ponderazioni) dichiarati nel bando di gara o Capitolato d'oneri non sono stati</w:t>
            </w:r>
            <w:r w:rsidR="005B14FF">
              <w:rPr>
                <w:rFonts w:ascii="Calibri" w:eastAsia="Calibri" w:hAnsi="Calibri"/>
                <w:b/>
                <w:sz w:val="22"/>
                <w:szCs w:val="22"/>
              </w:rPr>
              <w:t xml:space="preserve"> </w:t>
            </w:r>
            <w:r w:rsidRPr="009147BD">
              <w:rPr>
                <w:rFonts w:ascii="Calibri" w:eastAsia="Calibri" w:hAnsi="Calibri"/>
                <w:b/>
                <w:sz w:val="22"/>
                <w:szCs w:val="22"/>
              </w:rPr>
              <w:t>seguiti nel corso della valutazione delle offerte, o sono stati utilizzati criteri di aggiudicazione supplementari non pubblicati.</w:t>
            </w:r>
          </w:p>
          <w:p w14:paraId="4E368E6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1E01128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25% la documentazione rilevante non è sufficiente a giustificare l'assegnazione del contratto, con conseguente mancanza di trasparenza.</w:t>
            </w:r>
          </w:p>
          <w:p w14:paraId="2A3199F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4BEC846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p>
        </w:tc>
      </w:tr>
      <w:tr w:rsidR="009147BD" w:rsidRPr="009147BD" w14:paraId="5E5F3C42" w14:textId="77777777" w:rsidTr="00E23F52">
        <w:tc>
          <w:tcPr>
            <w:tcW w:w="2114" w:type="pct"/>
            <w:shd w:val="clear" w:color="auto" w:fill="auto"/>
          </w:tcPr>
          <w:p w14:paraId="5D74BD7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6.11. È stato correttamente applicato, se del caso, il procedimento di esclusione, anche anomale?</w:t>
            </w:r>
          </w:p>
        </w:tc>
        <w:tc>
          <w:tcPr>
            <w:tcW w:w="699" w:type="pct"/>
            <w:shd w:val="clear" w:color="auto" w:fill="auto"/>
          </w:tcPr>
          <w:p w14:paraId="629618B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96</w:t>
            </w:r>
          </w:p>
        </w:tc>
        <w:tc>
          <w:tcPr>
            <w:tcW w:w="476" w:type="pct"/>
            <w:shd w:val="clear" w:color="auto" w:fill="auto"/>
          </w:tcPr>
          <w:p w14:paraId="333ECFB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14, 15, 16, 17</w:t>
            </w:r>
          </w:p>
        </w:tc>
        <w:tc>
          <w:tcPr>
            <w:tcW w:w="1710" w:type="pct"/>
            <w:shd w:val="clear" w:color="auto" w:fill="auto"/>
          </w:tcPr>
          <w:p w14:paraId="0BB371E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7E257D4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5789A647" w14:textId="6DAB4FEA"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 ponderazioni) dichiarati nel bando di gara o Capitolato d'oneri non sono stati</w:t>
            </w:r>
            <w:r w:rsidR="005B14FF">
              <w:rPr>
                <w:rFonts w:ascii="Calibri" w:eastAsia="Calibri" w:hAnsi="Calibri"/>
                <w:b/>
                <w:sz w:val="22"/>
                <w:szCs w:val="22"/>
              </w:rPr>
              <w:t xml:space="preserve"> </w:t>
            </w:r>
            <w:r w:rsidRPr="009147BD">
              <w:rPr>
                <w:rFonts w:ascii="Calibri" w:eastAsia="Calibri" w:hAnsi="Calibri"/>
                <w:b/>
                <w:sz w:val="22"/>
                <w:szCs w:val="22"/>
              </w:rPr>
              <w:t>seguiti nel corso della valutazione delle offerte, o sono stati utilizzati criteri di aggiudicazione supplementari non pubblicati.</w:t>
            </w:r>
          </w:p>
          <w:p w14:paraId="56BCCEE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25% nei due casi di cui sopra con aggiuntivo effetto discriminatorio (sulla base di ingiustificate preferenze nazionali/regionali /locali).</w:t>
            </w:r>
          </w:p>
          <w:p w14:paraId="245B51D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la documentazione rilevante non è sufficiente a giustificare l'assegnazione del contratto, con conseguente mancanza di trasparenza.</w:t>
            </w:r>
          </w:p>
        </w:tc>
      </w:tr>
      <w:tr w:rsidR="009147BD" w:rsidRPr="009147BD" w14:paraId="3C6DD832" w14:textId="77777777" w:rsidTr="00E23F52">
        <w:tc>
          <w:tcPr>
            <w:tcW w:w="2114" w:type="pct"/>
            <w:shd w:val="clear" w:color="auto" w:fill="auto"/>
          </w:tcPr>
          <w:p w14:paraId="06978EB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6.12. È stata operata la verifica sui requisiti di ordine generale?</w:t>
            </w:r>
          </w:p>
        </w:tc>
        <w:tc>
          <w:tcPr>
            <w:tcW w:w="699" w:type="pct"/>
            <w:shd w:val="clear" w:color="auto" w:fill="auto"/>
          </w:tcPr>
          <w:p w14:paraId="7F49C03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99</w:t>
            </w:r>
          </w:p>
        </w:tc>
        <w:tc>
          <w:tcPr>
            <w:tcW w:w="476" w:type="pct"/>
            <w:shd w:val="clear" w:color="auto" w:fill="auto"/>
          </w:tcPr>
          <w:p w14:paraId="4B5EF1D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15</w:t>
            </w:r>
          </w:p>
        </w:tc>
        <w:tc>
          <w:tcPr>
            <w:tcW w:w="1710" w:type="pct"/>
            <w:shd w:val="clear" w:color="auto" w:fill="auto"/>
          </w:tcPr>
          <w:p w14:paraId="14719204"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assenza dei requisiti di ordine generale</w:t>
            </w:r>
          </w:p>
          <w:p w14:paraId="63FB580D" w14:textId="77777777" w:rsidR="009147BD" w:rsidRPr="009147BD" w:rsidRDefault="009147BD" w:rsidP="00C74488">
            <w:pPr>
              <w:spacing w:after="0"/>
              <w:jc w:val="both"/>
              <w:rPr>
                <w:rFonts w:ascii="Calibri" w:eastAsia="Calibri" w:hAnsi="Calibri"/>
                <w:b/>
                <w:sz w:val="22"/>
                <w:szCs w:val="22"/>
              </w:rPr>
            </w:pPr>
          </w:p>
        </w:tc>
      </w:tr>
      <w:tr w:rsidR="009147BD" w:rsidRPr="009147BD" w14:paraId="184CE2C7" w14:textId="77777777" w:rsidTr="00E23F52">
        <w:tc>
          <w:tcPr>
            <w:tcW w:w="2114" w:type="pct"/>
            <w:shd w:val="clear" w:color="auto" w:fill="auto"/>
          </w:tcPr>
          <w:p w14:paraId="5D0BB81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6.13. È stata operata la verifica sui requisiti di ordine speciale?</w:t>
            </w:r>
          </w:p>
        </w:tc>
        <w:tc>
          <w:tcPr>
            <w:tcW w:w="699" w:type="pct"/>
            <w:shd w:val="clear" w:color="auto" w:fill="auto"/>
          </w:tcPr>
          <w:p w14:paraId="25A2914B"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100</w:t>
            </w:r>
          </w:p>
        </w:tc>
        <w:tc>
          <w:tcPr>
            <w:tcW w:w="476" w:type="pct"/>
            <w:shd w:val="clear" w:color="auto" w:fill="auto"/>
          </w:tcPr>
          <w:p w14:paraId="68ACA78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15</w:t>
            </w:r>
          </w:p>
        </w:tc>
        <w:tc>
          <w:tcPr>
            <w:tcW w:w="1710" w:type="pct"/>
            <w:shd w:val="clear" w:color="auto" w:fill="auto"/>
          </w:tcPr>
          <w:p w14:paraId="42A422F0"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assenza dei requisiti di ordine speciale</w:t>
            </w:r>
          </w:p>
          <w:p w14:paraId="2DDD27CE" w14:textId="77777777" w:rsidR="009147BD" w:rsidRPr="009147BD" w:rsidRDefault="009147BD" w:rsidP="00C74488">
            <w:pPr>
              <w:spacing w:after="0"/>
              <w:jc w:val="both"/>
              <w:rPr>
                <w:rFonts w:ascii="Calibri" w:eastAsia="Calibri" w:hAnsi="Calibri"/>
                <w:b/>
                <w:sz w:val="22"/>
                <w:szCs w:val="22"/>
              </w:rPr>
            </w:pPr>
          </w:p>
        </w:tc>
      </w:tr>
      <w:tr w:rsidR="009147BD" w:rsidRPr="009147BD" w14:paraId="1B88A55D" w14:textId="77777777" w:rsidTr="00E23F52">
        <w:tc>
          <w:tcPr>
            <w:tcW w:w="2114" w:type="pct"/>
            <w:shd w:val="clear" w:color="auto" w:fill="auto"/>
          </w:tcPr>
          <w:p w14:paraId="58A4B712"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6.14. È stato correttamente attivato, se del caso, il soccorso istruttorio?</w:t>
            </w:r>
          </w:p>
        </w:tc>
        <w:tc>
          <w:tcPr>
            <w:tcW w:w="699" w:type="pct"/>
            <w:shd w:val="clear" w:color="auto" w:fill="auto"/>
          </w:tcPr>
          <w:p w14:paraId="4210120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101</w:t>
            </w:r>
          </w:p>
        </w:tc>
        <w:tc>
          <w:tcPr>
            <w:tcW w:w="476" w:type="pct"/>
            <w:shd w:val="clear" w:color="auto" w:fill="auto"/>
          </w:tcPr>
          <w:p w14:paraId="7D90138B"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1B4AB183" w14:textId="77777777" w:rsidR="009147BD" w:rsidRPr="009147BD" w:rsidRDefault="009147BD" w:rsidP="00C74488">
            <w:pPr>
              <w:spacing w:after="0"/>
              <w:jc w:val="both"/>
              <w:rPr>
                <w:rFonts w:ascii="Calibri" w:eastAsia="Calibri" w:hAnsi="Calibri"/>
                <w:b/>
                <w:sz w:val="22"/>
                <w:szCs w:val="22"/>
              </w:rPr>
            </w:pPr>
          </w:p>
        </w:tc>
      </w:tr>
      <w:tr w:rsidR="009147BD" w:rsidRPr="009147BD" w14:paraId="1BFFFAA1" w14:textId="77777777" w:rsidTr="00E23F52">
        <w:tc>
          <w:tcPr>
            <w:tcW w:w="2114" w:type="pct"/>
            <w:shd w:val="clear" w:color="auto" w:fill="auto"/>
          </w:tcPr>
          <w:p w14:paraId="643CB22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6.15. È stata verificata l’attendibilità degli eventuali impegni assunti dall’aggiudicatario nell’offerta?</w:t>
            </w:r>
          </w:p>
        </w:tc>
        <w:tc>
          <w:tcPr>
            <w:tcW w:w="699" w:type="pct"/>
            <w:shd w:val="clear" w:color="auto" w:fill="auto"/>
          </w:tcPr>
          <w:p w14:paraId="078B8C6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102</w:t>
            </w:r>
          </w:p>
        </w:tc>
        <w:tc>
          <w:tcPr>
            <w:tcW w:w="476" w:type="pct"/>
            <w:shd w:val="clear" w:color="auto" w:fill="auto"/>
          </w:tcPr>
          <w:p w14:paraId="0F9676D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1A5A79D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777212F2" w14:textId="77777777" w:rsidTr="00E23F52">
        <w:tc>
          <w:tcPr>
            <w:tcW w:w="2114" w:type="pct"/>
            <w:shd w:val="clear" w:color="auto" w:fill="auto"/>
          </w:tcPr>
          <w:p w14:paraId="463EB2B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6.16. Le offerte sono accompagnate dalla garanzia provvisoria e questa è conforme a quanto prescritto?</w:t>
            </w:r>
          </w:p>
        </w:tc>
        <w:tc>
          <w:tcPr>
            <w:tcW w:w="699" w:type="pct"/>
            <w:shd w:val="clear" w:color="auto" w:fill="auto"/>
          </w:tcPr>
          <w:p w14:paraId="6E5A706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106 e 117</w:t>
            </w:r>
          </w:p>
        </w:tc>
        <w:tc>
          <w:tcPr>
            <w:tcW w:w="476" w:type="pct"/>
            <w:shd w:val="clear" w:color="auto" w:fill="auto"/>
          </w:tcPr>
          <w:p w14:paraId="1E978839"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3651B3F8" w14:textId="77777777" w:rsidR="009147BD" w:rsidRPr="009147BD" w:rsidRDefault="009147BD" w:rsidP="00C74488">
            <w:pPr>
              <w:spacing w:after="0"/>
              <w:jc w:val="both"/>
              <w:rPr>
                <w:rFonts w:ascii="Calibri" w:eastAsia="Calibri" w:hAnsi="Calibri"/>
                <w:b/>
                <w:sz w:val="22"/>
                <w:szCs w:val="22"/>
              </w:rPr>
            </w:pPr>
          </w:p>
        </w:tc>
      </w:tr>
      <w:tr w:rsidR="009147BD" w:rsidRPr="009147BD" w14:paraId="03BA495A" w14:textId="77777777" w:rsidTr="00E23F52">
        <w:tc>
          <w:tcPr>
            <w:tcW w:w="2114" w:type="pct"/>
            <w:shd w:val="clear" w:color="auto" w:fill="auto"/>
          </w:tcPr>
          <w:p w14:paraId="6E4DD6A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6.17. Nel caso di avvalimento, è stato acquisito il relativo contratto e sono stati verificati i requisiti ed elementi prescritti?</w:t>
            </w:r>
          </w:p>
        </w:tc>
        <w:tc>
          <w:tcPr>
            <w:tcW w:w="699" w:type="pct"/>
            <w:shd w:val="clear" w:color="auto" w:fill="auto"/>
          </w:tcPr>
          <w:p w14:paraId="3B30D7E7"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104</w:t>
            </w:r>
          </w:p>
        </w:tc>
        <w:tc>
          <w:tcPr>
            <w:tcW w:w="476" w:type="pct"/>
            <w:shd w:val="clear" w:color="auto" w:fill="auto"/>
          </w:tcPr>
          <w:p w14:paraId="5BD78FE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15,16</w:t>
            </w:r>
          </w:p>
        </w:tc>
        <w:tc>
          <w:tcPr>
            <w:tcW w:w="1710" w:type="pct"/>
            <w:shd w:val="clear" w:color="auto" w:fill="auto"/>
          </w:tcPr>
          <w:p w14:paraId="77B8B30F"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tc>
      </w:tr>
      <w:tr w:rsidR="009147BD" w:rsidRPr="009147BD" w14:paraId="427FE705" w14:textId="77777777" w:rsidTr="00E23F52">
        <w:tc>
          <w:tcPr>
            <w:tcW w:w="2114" w:type="pct"/>
            <w:shd w:val="clear" w:color="auto" w:fill="auto"/>
          </w:tcPr>
          <w:p w14:paraId="1C9CC1C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6.18. Sono state comunicate ammissioni ed esclusioni?</w:t>
            </w:r>
          </w:p>
        </w:tc>
        <w:tc>
          <w:tcPr>
            <w:tcW w:w="699" w:type="pct"/>
            <w:shd w:val="clear" w:color="auto" w:fill="auto"/>
          </w:tcPr>
          <w:p w14:paraId="44C214E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90</w:t>
            </w:r>
          </w:p>
        </w:tc>
        <w:tc>
          <w:tcPr>
            <w:tcW w:w="476" w:type="pct"/>
            <w:shd w:val="clear" w:color="auto" w:fill="auto"/>
          </w:tcPr>
          <w:p w14:paraId="64A9C60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9,16</w:t>
            </w:r>
          </w:p>
        </w:tc>
        <w:tc>
          <w:tcPr>
            <w:tcW w:w="1710" w:type="pct"/>
            <w:shd w:val="clear" w:color="auto" w:fill="auto"/>
          </w:tcPr>
          <w:p w14:paraId="601FC78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5 % non ne è stata fatta pubblicazione in conformità con le norme pertinenti</w:t>
            </w:r>
          </w:p>
          <w:p w14:paraId="3E36419D" w14:textId="6132A2F0"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La comunicazione è stata fatta su altri mezzi oppure oltre i termini previsti per l’eventuale ricorso</w:t>
            </w:r>
          </w:p>
        </w:tc>
      </w:tr>
      <w:tr w:rsidR="009147BD" w:rsidRPr="009147BD" w14:paraId="21ADD554" w14:textId="77777777" w:rsidTr="00E23F52">
        <w:tc>
          <w:tcPr>
            <w:tcW w:w="2114" w:type="pct"/>
            <w:shd w:val="clear" w:color="auto" w:fill="auto"/>
          </w:tcPr>
          <w:p w14:paraId="3FCE937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 xml:space="preserve">7. Commissione giudicatrice </w:t>
            </w:r>
          </w:p>
          <w:p w14:paraId="72FD191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7.1. È stata costituita la commissione giudicatrice dopo la scadenza del termine di presentazione delle offerte?</w:t>
            </w:r>
          </w:p>
        </w:tc>
        <w:tc>
          <w:tcPr>
            <w:tcW w:w="699" w:type="pct"/>
            <w:shd w:val="clear" w:color="auto" w:fill="auto"/>
          </w:tcPr>
          <w:p w14:paraId="72B8A321"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93, commi 1-6</w:t>
            </w:r>
          </w:p>
        </w:tc>
        <w:tc>
          <w:tcPr>
            <w:tcW w:w="476" w:type="pct"/>
            <w:shd w:val="clear" w:color="auto" w:fill="auto"/>
          </w:tcPr>
          <w:p w14:paraId="30571B1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18B7A6DD"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commissione non è stata costituita</w:t>
            </w:r>
          </w:p>
          <w:p w14:paraId="58892DC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3B7D19CE" w14:textId="77777777" w:rsidTr="00E23F52">
        <w:tc>
          <w:tcPr>
            <w:tcW w:w="2114" w:type="pct"/>
            <w:shd w:val="clear" w:color="auto" w:fill="auto"/>
          </w:tcPr>
          <w:p w14:paraId="24DDCD8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7.2. Il numero dei componenti, le modalità di composizione e i requisiti dei commissari sono conformi a quanto prescritto, anche per quanto </w:t>
            </w:r>
            <w:r w:rsidRPr="009147BD">
              <w:rPr>
                <w:rFonts w:ascii="Calibri" w:eastAsia="Calibri" w:hAnsi="Calibri"/>
                <w:sz w:val="22"/>
                <w:szCs w:val="22"/>
              </w:rPr>
              <w:lastRenderedPageBreak/>
              <w:t>riguarda l’assenza di cause d’incompatibilità e di situazioni di conflitto d’interessi?</w:t>
            </w:r>
          </w:p>
        </w:tc>
        <w:tc>
          <w:tcPr>
            <w:tcW w:w="699" w:type="pct"/>
            <w:shd w:val="clear" w:color="auto" w:fill="auto"/>
          </w:tcPr>
          <w:p w14:paraId="6C22C85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Art. 93, commi 1-6</w:t>
            </w:r>
          </w:p>
        </w:tc>
        <w:tc>
          <w:tcPr>
            <w:tcW w:w="476" w:type="pct"/>
            <w:shd w:val="clear" w:color="auto" w:fill="auto"/>
          </w:tcPr>
          <w:p w14:paraId="0D6C03E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03DE703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commissione non è stata costituita</w:t>
            </w:r>
          </w:p>
          <w:p w14:paraId="0782AEE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25% se la documentazione rilevante non è sufficiente a giustificare l'assegnazione del contratto, con conseguente mancanza di trasparenza</w:t>
            </w:r>
          </w:p>
        </w:tc>
      </w:tr>
      <w:tr w:rsidR="009147BD" w:rsidRPr="009147BD" w14:paraId="7615576F" w14:textId="77777777" w:rsidTr="00E23F52">
        <w:tc>
          <w:tcPr>
            <w:tcW w:w="2114" w:type="pct"/>
            <w:shd w:val="clear" w:color="auto" w:fill="auto"/>
          </w:tcPr>
          <w:p w14:paraId="4953C2A9" w14:textId="77777777" w:rsid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7.4. Il numero dei componenti, le modalità di composizione e i requisiti dei componenti del seggio di gara sono conformi a quanto prescritto, anche per quanto riguarda l’assenza di cause d’incompatibilità e di situazioni di conflitto d’interessi?</w:t>
            </w:r>
          </w:p>
          <w:p w14:paraId="2D5FAA88" w14:textId="77777777" w:rsidR="00C74488" w:rsidRPr="009147BD" w:rsidRDefault="00C74488" w:rsidP="00C74488">
            <w:pPr>
              <w:spacing w:after="0"/>
              <w:jc w:val="both"/>
              <w:rPr>
                <w:rFonts w:ascii="Calibri" w:eastAsia="Calibri" w:hAnsi="Calibri"/>
                <w:sz w:val="22"/>
                <w:szCs w:val="22"/>
              </w:rPr>
            </w:pPr>
          </w:p>
        </w:tc>
        <w:tc>
          <w:tcPr>
            <w:tcW w:w="699" w:type="pct"/>
            <w:shd w:val="clear" w:color="auto" w:fill="auto"/>
          </w:tcPr>
          <w:p w14:paraId="4A1DF4C7"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93, comma 7</w:t>
            </w:r>
          </w:p>
        </w:tc>
        <w:tc>
          <w:tcPr>
            <w:tcW w:w="476" w:type="pct"/>
            <w:shd w:val="clear" w:color="auto" w:fill="auto"/>
          </w:tcPr>
          <w:p w14:paraId="7A445A2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2B4428B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se la commissione non è stata costituita</w:t>
            </w:r>
          </w:p>
          <w:p w14:paraId="70D9FEE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6A7E0A29" w14:textId="77777777" w:rsidTr="00E23F52">
        <w:tc>
          <w:tcPr>
            <w:tcW w:w="2114" w:type="pct"/>
            <w:shd w:val="clear" w:color="auto" w:fill="auto"/>
          </w:tcPr>
          <w:p w14:paraId="2BC8240D" w14:textId="77777777" w:rsidR="009147BD" w:rsidRPr="009147BD" w:rsidRDefault="009147BD" w:rsidP="00575CFC">
            <w:pPr>
              <w:spacing w:after="0"/>
              <w:rPr>
                <w:rFonts w:ascii="Calibri" w:eastAsia="Calibri" w:hAnsi="Calibri"/>
                <w:b/>
                <w:sz w:val="22"/>
                <w:szCs w:val="22"/>
              </w:rPr>
            </w:pPr>
            <w:r w:rsidRPr="009147BD">
              <w:rPr>
                <w:rFonts w:ascii="Calibri" w:eastAsia="Calibri" w:hAnsi="Calibri"/>
                <w:b/>
                <w:sz w:val="22"/>
                <w:szCs w:val="22"/>
              </w:rPr>
              <w:t>8. Criterio di aggiudicazione</w:t>
            </w:r>
          </w:p>
        </w:tc>
        <w:tc>
          <w:tcPr>
            <w:tcW w:w="699" w:type="pct"/>
            <w:shd w:val="clear" w:color="auto" w:fill="auto"/>
          </w:tcPr>
          <w:p w14:paraId="381BE1C3"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Art. 108</w:t>
            </w:r>
          </w:p>
          <w:p w14:paraId="20B0C3EB" w14:textId="77777777" w:rsidR="009147BD" w:rsidRPr="009147BD" w:rsidRDefault="009147BD" w:rsidP="00575CFC">
            <w:pPr>
              <w:spacing w:after="0"/>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3858CC30" w14:textId="77777777" w:rsidR="009147BD" w:rsidRPr="009147BD" w:rsidRDefault="009147BD" w:rsidP="00575CFC">
            <w:pPr>
              <w:spacing w:after="0"/>
              <w:rPr>
                <w:rFonts w:ascii="Calibri" w:eastAsia="Calibri" w:hAnsi="Calibri"/>
                <w:b/>
                <w:sz w:val="22"/>
                <w:szCs w:val="22"/>
              </w:rPr>
            </w:pPr>
          </w:p>
        </w:tc>
        <w:tc>
          <w:tcPr>
            <w:tcW w:w="1710" w:type="pct"/>
            <w:shd w:val="clear" w:color="auto" w:fill="auto"/>
          </w:tcPr>
          <w:p w14:paraId="419E21A8" w14:textId="77777777" w:rsidR="009147BD" w:rsidRPr="009147BD" w:rsidRDefault="009147BD" w:rsidP="00575CFC">
            <w:pPr>
              <w:spacing w:after="0"/>
              <w:rPr>
                <w:rFonts w:ascii="Calibri" w:eastAsia="Calibri" w:hAnsi="Calibri"/>
                <w:b/>
                <w:sz w:val="22"/>
                <w:szCs w:val="22"/>
              </w:rPr>
            </w:pPr>
          </w:p>
        </w:tc>
      </w:tr>
      <w:tr w:rsidR="009147BD" w:rsidRPr="009147BD" w14:paraId="74C82FEF" w14:textId="77777777" w:rsidTr="00E23F52">
        <w:tc>
          <w:tcPr>
            <w:tcW w:w="2114" w:type="pct"/>
            <w:shd w:val="clear" w:color="auto" w:fill="auto"/>
          </w:tcPr>
          <w:p w14:paraId="0058C8D3"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8.1. È stato adottato il criterio dell’offerta economicamente più vantaggiosa (unico possibile) e i criteri sono conformi a quanto prescritto?</w:t>
            </w:r>
          </w:p>
        </w:tc>
        <w:tc>
          <w:tcPr>
            <w:tcW w:w="699" w:type="pct"/>
            <w:shd w:val="clear" w:color="auto" w:fill="auto"/>
          </w:tcPr>
          <w:p w14:paraId="691CF8C7"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75, comma 3, e 108</w:t>
            </w:r>
          </w:p>
          <w:p w14:paraId="1780D7F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II.8</w:t>
            </w:r>
          </w:p>
        </w:tc>
        <w:tc>
          <w:tcPr>
            <w:tcW w:w="476" w:type="pct"/>
            <w:shd w:val="clear" w:color="auto" w:fill="auto"/>
          </w:tcPr>
          <w:p w14:paraId="44EAEA2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w:t>
            </w:r>
          </w:p>
        </w:tc>
        <w:tc>
          <w:tcPr>
            <w:tcW w:w="1710" w:type="pct"/>
            <w:shd w:val="clear" w:color="auto" w:fill="auto"/>
          </w:tcPr>
          <w:p w14:paraId="43C01101" w14:textId="67BEFDFA"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3A59342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0C7D92BB" w14:textId="46512A2C"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w:t>
            </w:r>
            <w:r w:rsidR="005B14FF">
              <w:rPr>
                <w:rFonts w:ascii="Calibri" w:eastAsia="Calibri" w:hAnsi="Calibri"/>
                <w:b/>
                <w:sz w:val="22"/>
                <w:szCs w:val="22"/>
              </w:rPr>
              <w:t xml:space="preserve"> </w:t>
            </w:r>
            <w:r w:rsidRPr="009147BD">
              <w:rPr>
                <w:rFonts w:ascii="Calibri" w:eastAsia="Calibri" w:hAnsi="Calibri"/>
                <w:b/>
                <w:sz w:val="22"/>
                <w:szCs w:val="22"/>
              </w:rPr>
              <w:t>ponderazioni) dichiarati nel bando di gara o Capitolato</w:t>
            </w:r>
            <w:r w:rsidR="005B14FF">
              <w:rPr>
                <w:rFonts w:ascii="Calibri" w:eastAsia="Calibri" w:hAnsi="Calibri"/>
                <w:b/>
                <w:sz w:val="22"/>
                <w:szCs w:val="22"/>
              </w:rPr>
              <w:t xml:space="preserve"> </w:t>
            </w:r>
            <w:r w:rsidRPr="009147BD">
              <w:rPr>
                <w:rFonts w:ascii="Calibri" w:eastAsia="Calibri" w:hAnsi="Calibri"/>
                <w:b/>
                <w:sz w:val="22"/>
                <w:szCs w:val="22"/>
              </w:rPr>
              <w:t>d'oneri non sono stati seguiti nel corso della valutazione delle offerte, o</w:t>
            </w:r>
            <w:r w:rsidR="005B14FF">
              <w:rPr>
                <w:rFonts w:ascii="Calibri" w:eastAsia="Calibri" w:hAnsi="Calibri"/>
                <w:b/>
                <w:sz w:val="22"/>
                <w:szCs w:val="22"/>
              </w:rPr>
              <w:t xml:space="preserve"> </w:t>
            </w:r>
            <w:r w:rsidRPr="009147BD">
              <w:rPr>
                <w:rFonts w:ascii="Calibri" w:eastAsia="Calibri" w:hAnsi="Calibri"/>
                <w:b/>
                <w:sz w:val="22"/>
                <w:szCs w:val="22"/>
              </w:rPr>
              <w:t>sono stati utilizzati criteri di aggiudicazione supplementari</w:t>
            </w:r>
            <w:r w:rsidR="005B14FF">
              <w:rPr>
                <w:rFonts w:ascii="Calibri" w:eastAsia="Calibri" w:hAnsi="Calibri"/>
                <w:b/>
                <w:sz w:val="22"/>
                <w:szCs w:val="22"/>
              </w:rPr>
              <w:t xml:space="preserve"> </w:t>
            </w:r>
            <w:r w:rsidRPr="009147BD">
              <w:rPr>
                <w:rFonts w:ascii="Calibri" w:eastAsia="Calibri" w:hAnsi="Calibri"/>
                <w:b/>
                <w:sz w:val="22"/>
                <w:szCs w:val="22"/>
              </w:rPr>
              <w:t>non pubblicati.</w:t>
            </w:r>
          </w:p>
          <w:p w14:paraId="4872BCF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tc>
      </w:tr>
      <w:tr w:rsidR="009147BD" w:rsidRPr="009147BD" w14:paraId="45D697E5" w14:textId="77777777" w:rsidTr="00E23F52">
        <w:tc>
          <w:tcPr>
            <w:tcW w:w="2114" w:type="pct"/>
            <w:shd w:val="clear" w:color="auto" w:fill="auto"/>
          </w:tcPr>
          <w:p w14:paraId="3EE3ECB8"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9. Aggiudicazione e contratto</w:t>
            </w:r>
          </w:p>
          <w:p w14:paraId="48FD234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9.1. È presente la proposta di aggiudicazione e sono stati correttamente applicati i criteri e requisiti di aggiudicazione? </w:t>
            </w:r>
          </w:p>
        </w:tc>
        <w:tc>
          <w:tcPr>
            <w:tcW w:w="699" w:type="pct"/>
            <w:shd w:val="clear" w:color="auto" w:fill="auto"/>
          </w:tcPr>
          <w:p w14:paraId="323F9C8F"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17, comma 5</w:t>
            </w:r>
          </w:p>
        </w:tc>
        <w:tc>
          <w:tcPr>
            <w:tcW w:w="476" w:type="pct"/>
            <w:shd w:val="clear" w:color="auto" w:fill="auto"/>
          </w:tcPr>
          <w:p w14:paraId="4D65E92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14, 15, 16</w:t>
            </w:r>
          </w:p>
        </w:tc>
        <w:tc>
          <w:tcPr>
            <w:tcW w:w="1710" w:type="pct"/>
            <w:shd w:val="clear" w:color="auto" w:fill="auto"/>
          </w:tcPr>
          <w:p w14:paraId="59AE306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in caso di violazione che ha condotto all’aggiudicazione del contratto a un soggetto che non ne avrebbe avuto titolo.</w:t>
            </w:r>
          </w:p>
          <w:p w14:paraId="0A845C0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lastRenderedPageBreak/>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12CA51C1"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se i criteri di aggiudicazione (o rispettivi sotto-criteri o ponderazioni) dichiarati nel bando di gara o Capitolato d'oneri non sono stati seguiti nel corso della valutazione delle offerte, o sono stati utilizzati criteri di</w:t>
            </w:r>
          </w:p>
          <w:p w14:paraId="76AF263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aggiudicazione supplementari non pubblicati.</w:t>
            </w:r>
          </w:p>
          <w:p w14:paraId="3859E24C"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nei due casi di cui sopra con aggiuntivo effetto discriminatorio (sulla base di ingiustificate preferenze nazionali/regionali /locali)</w:t>
            </w:r>
          </w:p>
          <w:p w14:paraId="6B4B6109" w14:textId="198DEE5E"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w:t>
            </w:r>
            <w:r w:rsidR="005B14FF">
              <w:rPr>
                <w:rFonts w:ascii="Calibri" w:eastAsia="Calibri" w:hAnsi="Calibri"/>
                <w:b/>
                <w:sz w:val="22"/>
                <w:szCs w:val="22"/>
              </w:rPr>
              <w:t>e</w:t>
            </w:r>
            <w:r w:rsidRPr="009147BD">
              <w:rPr>
                <w:rFonts w:ascii="Calibri" w:eastAsia="Calibri" w:hAnsi="Calibri"/>
                <w:b/>
                <w:sz w:val="22"/>
                <w:szCs w:val="22"/>
              </w:rPr>
              <w:t xml:space="preserve"> la documentazione rilevante non è sufficiente a giustificare l'assegnazione del contratto, con conseguente mancanza di trasparenza.</w:t>
            </w:r>
          </w:p>
        </w:tc>
      </w:tr>
      <w:tr w:rsidR="009147BD" w:rsidRPr="009147BD" w14:paraId="079CC4FD" w14:textId="77777777" w:rsidTr="00E23F52">
        <w:tc>
          <w:tcPr>
            <w:tcW w:w="2114" w:type="pct"/>
            <w:shd w:val="clear" w:color="auto" w:fill="auto"/>
          </w:tcPr>
          <w:p w14:paraId="548E0F52"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 xml:space="preserve">9.2. Il provvedimento di aggiudicazione è stato regolarmente comunicato? </w:t>
            </w:r>
          </w:p>
        </w:tc>
        <w:tc>
          <w:tcPr>
            <w:tcW w:w="699" w:type="pct"/>
            <w:shd w:val="clear" w:color="auto" w:fill="auto"/>
          </w:tcPr>
          <w:p w14:paraId="68EEA28A"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18</w:t>
            </w:r>
          </w:p>
        </w:tc>
        <w:tc>
          <w:tcPr>
            <w:tcW w:w="476" w:type="pct"/>
            <w:shd w:val="clear" w:color="auto" w:fill="auto"/>
          </w:tcPr>
          <w:p w14:paraId="25DE7B99"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633872E6"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39DB1189" w14:textId="77777777" w:rsidTr="00E23F52">
        <w:tc>
          <w:tcPr>
            <w:tcW w:w="2114" w:type="pct"/>
            <w:shd w:val="clear" w:color="auto" w:fill="auto"/>
          </w:tcPr>
          <w:p w14:paraId="243DD2D0"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9.3. Il contratto è stato stipulato decorsi i termini dilatori prescritti o sussiste una causa legittima di deroga?</w:t>
            </w:r>
          </w:p>
        </w:tc>
        <w:tc>
          <w:tcPr>
            <w:tcW w:w="699" w:type="pct"/>
            <w:shd w:val="clear" w:color="auto" w:fill="auto"/>
          </w:tcPr>
          <w:p w14:paraId="72CD322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18, commi 3 e 4</w:t>
            </w:r>
          </w:p>
        </w:tc>
        <w:tc>
          <w:tcPr>
            <w:tcW w:w="476" w:type="pct"/>
            <w:shd w:val="clear" w:color="auto" w:fill="auto"/>
          </w:tcPr>
          <w:p w14:paraId="450AE687"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4E3A9E63" w14:textId="77777777" w:rsidR="009147BD" w:rsidRPr="009147BD" w:rsidRDefault="009147BD" w:rsidP="00C74488">
            <w:pPr>
              <w:spacing w:after="0"/>
              <w:jc w:val="both"/>
              <w:rPr>
                <w:rFonts w:ascii="Calibri" w:eastAsia="Calibri" w:hAnsi="Calibri"/>
                <w:b/>
                <w:sz w:val="22"/>
                <w:szCs w:val="22"/>
              </w:rPr>
            </w:pPr>
          </w:p>
        </w:tc>
      </w:tr>
      <w:tr w:rsidR="009147BD" w:rsidRPr="009147BD" w14:paraId="5271870C" w14:textId="77777777" w:rsidTr="00E23F52">
        <w:tc>
          <w:tcPr>
            <w:tcW w:w="2114" w:type="pct"/>
            <w:shd w:val="clear" w:color="auto" w:fill="auto"/>
          </w:tcPr>
          <w:p w14:paraId="243C78E2"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9.4. Il contratto è stato stipulato nelle forme, con i contenuti e nei tempi prescritti?</w:t>
            </w:r>
          </w:p>
        </w:tc>
        <w:tc>
          <w:tcPr>
            <w:tcW w:w="699" w:type="pct"/>
            <w:shd w:val="clear" w:color="auto" w:fill="auto"/>
          </w:tcPr>
          <w:p w14:paraId="3EF62DD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18</w:t>
            </w:r>
          </w:p>
        </w:tc>
        <w:tc>
          <w:tcPr>
            <w:tcW w:w="476" w:type="pct"/>
            <w:shd w:val="clear" w:color="auto" w:fill="auto"/>
          </w:tcPr>
          <w:p w14:paraId="0549BD1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78E709D7"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45B34BF2" w14:textId="77777777" w:rsidTr="00E23F52">
        <w:tc>
          <w:tcPr>
            <w:tcW w:w="2114" w:type="pct"/>
            <w:shd w:val="clear" w:color="auto" w:fill="auto"/>
          </w:tcPr>
          <w:p w14:paraId="6856C0A2"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 Adempimenti finali e termine di durata complessiva</w:t>
            </w:r>
          </w:p>
          <w:p w14:paraId="6328E88E"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10.1. È stato correttamente pubblicato l’avviso di aggiudicazione dell’appalto?</w:t>
            </w:r>
          </w:p>
        </w:tc>
        <w:tc>
          <w:tcPr>
            <w:tcW w:w="699" w:type="pct"/>
            <w:shd w:val="clear" w:color="auto" w:fill="auto"/>
          </w:tcPr>
          <w:p w14:paraId="336E8A6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Artt. 84, 85 e 111</w:t>
            </w:r>
          </w:p>
        </w:tc>
        <w:tc>
          <w:tcPr>
            <w:tcW w:w="476" w:type="pct"/>
            <w:shd w:val="clear" w:color="auto" w:fill="auto"/>
          </w:tcPr>
          <w:p w14:paraId="32C0135E"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0DB3CC5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28FF0105" w14:textId="77777777" w:rsidTr="00E23F52">
        <w:tc>
          <w:tcPr>
            <w:tcW w:w="2114" w:type="pct"/>
            <w:shd w:val="clear" w:color="auto" w:fill="auto"/>
          </w:tcPr>
          <w:p w14:paraId="0A75660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lastRenderedPageBreak/>
              <w:t>10.2. È stata predisposta la relazione unica sulla procedura di aggiudicazione degli appalti, a conclusione della procedura?</w:t>
            </w:r>
          </w:p>
        </w:tc>
        <w:tc>
          <w:tcPr>
            <w:tcW w:w="699" w:type="pct"/>
            <w:shd w:val="clear" w:color="auto" w:fill="auto"/>
          </w:tcPr>
          <w:p w14:paraId="54D899BF"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112</w:t>
            </w:r>
          </w:p>
        </w:tc>
        <w:tc>
          <w:tcPr>
            <w:tcW w:w="476" w:type="pct"/>
            <w:shd w:val="clear" w:color="auto" w:fill="auto"/>
          </w:tcPr>
          <w:p w14:paraId="148F27D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16</w:t>
            </w:r>
          </w:p>
        </w:tc>
        <w:tc>
          <w:tcPr>
            <w:tcW w:w="1710" w:type="pct"/>
            <w:shd w:val="clear" w:color="auto" w:fill="auto"/>
          </w:tcPr>
          <w:p w14:paraId="52F8AC83"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25% se la documentazione rilevante non è sufficiente a giustificare l'assegnazione del contratto, con conseguente mancanza di trasparenza</w:t>
            </w:r>
          </w:p>
        </w:tc>
      </w:tr>
      <w:tr w:rsidR="009147BD" w:rsidRPr="009147BD" w14:paraId="3C3F52A5" w14:textId="77777777" w:rsidTr="00E23F52">
        <w:tc>
          <w:tcPr>
            <w:tcW w:w="2114" w:type="pct"/>
            <w:shd w:val="clear" w:color="auto" w:fill="auto"/>
          </w:tcPr>
          <w:p w14:paraId="59D6F81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 xml:space="preserve">10.3. La durata complessiva della procedura è conforme al termine massimo prescritto? </w:t>
            </w:r>
          </w:p>
          <w:p w14:paraId="26F7FA3F" w14:textId="77777777" w:rsidR="009147BD" w:rsidRPr="00575CFC" w:rsidRDefault="009147BD" w:rsidP="00C74488">
            <w:pPr>
              <w:spacing w:after="0"/>
              <w:jc w:val="both"/>
              <w:rPr>
                <w:rFonts w:ascii="Calibri" w:eastAsia="Calibri" w:hAnsi="Calibri"/>
                <w:sz w:val="22"/>
                <w:szCs w:val="22"/>
              </w:rPr>
            </w:pPr>
            <w:r w:rsidRPr="009147BD">
              <w:rPr>
                <w:rFonts w:ascii="Calibri" w:eastAsia="Calibri" w:hAnsi="Calibri"/>
                <w:sz w:val="22"/>
                <w:szCs w:val="22"/>
              </w:rPr>
              <w:t>(9 mesi)?</w:t>
            </w:r>
          </w:p>
          <w:p w14:paraId="12481AB5" w14:textId="77777777" w:rsidR="009147BD" w:rsidRPr="009147BD" w:rsidRDefault="009147BD" w:rsidP="00C74488">
            <w:pPr>
              <w:spacing w:after="0"/>
              <w:jc w:val="both"/>
              <w:rPr>
                <w:rFonts w:ascii="Calibri" w:eastAsia="Calibri" w:hAnsi="Calibri"/>
                <w:sz w:val="22"/>
                <w:szCs w:val="22"/>
              </w:rPr>
            </w:pPr>
          </w:p>
        </w:tc>
        <w:tc>
          <w:tcPr>
            <w:tcW w:w="699" w:type="pct"/>
            <w:shd w:val="clear" w:color="auto" w:fill="auto"/>
          </w:tcPr>
          <w:p w14:paraId="733540BB" w14:textId="77777777" w:rsidR="009147BD" w:rsidRPr="009147BD" w:rsidRDefault="009147BD" w:rsidP="00C74488">
            <w:pPr>
              <w:spacing w:after="0"/>
              <w:jc w:val="both"/>
              <w:rPr>
                <w:rFonts w:ascii="Calibri" w:eastAsia="Calibri" w:hAnsi="Calibri"/>
                <w:sz w:val="22"/>
                <w:szCs w:val="22"/>
              </w:rPr>
            </w:pPr>
          </w:p>
          <w:p w14:paraId="5D0141DD"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17, comma 3</w:t>
            </w:r>
          </w:p>
          <w:p w14:paraId="1448A5E9"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Allegato I.3</w:t>
            </w:r>
          </w:p>
        </w:tc>
        <w:tc>
          <w:tcPr>
            <w:tcW w:w="476" w:type="pct"/>
            <w:shd w:val="clear" w:color="auto" w:fill="auto"/>
          </w:tcPr>
          <w:p w14:paraId="4211A154"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3966EA82" w14:textId="77777777" w:rsidR="009147BD" w:rsidRPr="009147BD" w:rsidRDefault="009147BD" w:rsidP="00C74488">
            <w:pPr>
              <w:spacing w:after="0"/>
              <w:jc w:val="both"/>
              <w:rPr>
                <w:rFonts w:ascii="Calibri" w:eastAsia="Calibri" w:hAnsi="Calibri"/>
                <w:b/>
                <w:sz w:val="22"/>
                <w:szCs w:val="22"/>
              </w:rPr>
            </w:pPr>
          </w:p>
        </w:tc>
      </w:tr>
      <w:tr w:rsidR="009147BD" w:rsidRPr="009147BD" w14:paraId="4BE3B67D" w14:textId="77777777" w:rsidTr="00E23F52">
        <w:tc>
          <w:tcPr>
            <w:tcW w:w="2114" w:type="pct"/>
            <w:shd w:val="clear" w:color="auto" w:fill="auto"/>
          </w:tcPr>
          <w:p w14:paraId="6452607A"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11. Tracciabilità</w:t>
            </w:r>
          </w:p>
          <w:p w14:paraId="474C0EAC"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11.1. È verificato il rispetto della normativa sulla tracciabilità (presenza CIG su documentazione di gara, contratto e strumenti di pagamento, conti correnti dedicati)?</w:t>
            </w:r>
          </w:p>
        </w:tc>
        <w:tc>
          <w:tcPr>
            <w:tcW w:w="699" w:type="pct"/>
            <w:shd w:val="clear" w:color="auto" w:fill="auto"/>
          </w:tcPr>
          <w:p w14:paraId="4BDBBAF8"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3 l. 136/2010</w:t>
            </w:r>
          </w:p>
        </w:tc>
        <w:tc>
          <w:tcPr>
            <w:tcW w:w="476" w:type="pct"/>
            <w:shd w:val="clear" w:color="auto" w:fill="auto"/>
          </w:tcPr>
          <w:p w14:paraId="47A097CE"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76ECA043" w14:textId="68D545E6"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100% della spesa relativa agli strumenti di pagamento privi di tracciabilità</w:t>
            </w:r>
          </w:p>
          <w:p w14:paraId="6ECD0FCA" w14:textId="77777777" w:rsidR="009147BD" w:rsidRPr="009147BD" w:rsidRDefault="009147BD" w:rsidP="00C74488">
            <w:pPr>
              <w:spacing w:after="0"/>
              <w:jc w:val="both"/>
              <w:rPr>
                <w:rFonts w:ascii="Calibri" w:eastAsia="Calibri" w:hAnsi="Calibri"/>
                <w:b/>
                <w:sz w:val="22"/>
                <w:szCs w:val="22"/>
              </w:rPr>
            </w:pPr>
          </w:p>
        </w:tc>
      </w:tr>
      <w:tr w:rsidR="009147BD" w:rsidRPr="009147BD" w14:paraId="48B88574" w14:textId="77777777" w:rsidTr="00E23F52">
        <w:tc>
          <w:tcPr>
            <w:tcW w:w="2114" w:type="pct"/>
            <w:shd w:val="clear" w:color="auto" w:fill="auto"/>
          </w:tcPr>
          <w:p w14:paraId="79DCA7DB"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b/>
                <w:sz w:val="22"/>
                <w:szCs w:val="22"/>
              </w:rPr>
              <w:t>12. Regole tecniche</w:t>
            </w:r>
          </w:p>
          <w:p w14:paraId="21208395" w14:textId="77777777" w:rsidR="009147BD" w:rsidRPr="009147BD" w:rsidRDefault="009147BD" w:rsidP="00C74488">
            <w:pPr>
              <w:spacing w:after="0"/>
              <w:jc w:val="both"/>
              <w:rPr>
                <w:rFonts w:ascii="Calibri" w:eastAsia="Calibri" w:hAnsi="Calibri"/>
                <w:b/>
                <w:sz w:val="22"/>
                <w:szCs w:val="22"/>
              </w:rPr>
            </w:pPr>
            <w:r w:rsidRPr="009147BD">
              <w:rPr>
                <w:rFonts w:ascii="Calibri" w:eastAsia="Calibri" w:hAnsi="Calibri"/>
                <w:sz w:val="22"/>
                <w:szCs w:val="22"/>
              </w:rPr>
              <w:t xml:space="preserve">12.1. Il gestore, il titolare e la piattaforma utilizzati sono conformi alle regole tecniche prescritte? </w:t>
            </w:r>
            <w:r w:rsidRPr="009147BD">
              <w:rPr>
                <w:rFonts w:ascii="Calibri" w:eastAsia="Calibri" w:hAnsi="Calibri"/>
                <w:sz w:val="22"/>
                <w:szCs w:val="22"/>
              </w:rPr>
              <w:tab/>
            </w:r>
          </w:p>
        </w:tc>
        <w:tc>
          <w:tcPr>
            <w:tcW w:w="699" w:type="pct"/>
            <w:shd w:val="clear" w:color="auto" w:fill="auto"/>
          </w:tcPr>
          <w:p w14:paraId="7764AAE4"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art. 26, commi 1 e 2</w:t>
            </w:r>
          </w:p>
          <w:p w14:paraId="6BFCDCC5" w14:textId="77777777" w:rsidR="009147BD" w:rsidRPr="009147BD" w:rsidRDefault="009147BD" w:rsidP="00C74488">
            <w:pPr>
              <w:spacing w:after="0"/>
              <w:jc w:val="both"/>
              <w:rPr>
                <w:rFonts w:ascii="Calibri" w:eastAsia="Calibri" w:hAnsi="Calibri"/>
                <w:sz w:val="22"/>
                <w:szCs w:val="22"/>
              </w:rPr>
            </w:pPr>
            <w:r w:rsidRPr="009147BD">
              <w:rPr>
                <w:rFonts w:ascii="Calibri" w:eastAsia="Calibri" w:hAnsi="Calibri"/>
                <w:sz w:val="22"/>
                <w:szCs w:val="22"/>
              </w:rPr>
              <w:t>Provvedimento AGID 137/2023 (Requisiti tecnici e modalità di certificazione delle Piattaforme di approvvigionamento digitale)</w:t>
            </w:r>
          </w:p>
          <w:p w14:paraId="5EAE59CA" w14:textId="77777777" w:rsidR="009147BD" w:rsidRPr="009147BD" w:rsidRDefault="009147BD" w:rsidP="00C74488">
            <w:pPr>
              <w:spacing w:after="0"/>
              <w:jc w:val="both"/>
              <w:rPr>
                <w:rFonts w:ascii="Calibri" w:eastAsia="Calibri" w:hAnsi="Calibri"/>
                <w:sz w:val="22"/>
                <w:szCs w:val="22"/>
              </w:rPr>
            </w:pPr>
          </w:p>
        </w:tc>
        <w:tc>
          <w:tcPr>
            <w:tcW w:w="476" w:type="pct"/>
            <w:shd w:val="clear" w:color="auto" w:fill="auto"/>
          </w:tcPr>
          <w:p w14:paraId="61B78DB2" w14:textId="77777777" w:rsidR="009147BD" w:rsidRPr="009147BD" w:rsidRDefault="009147BD" w:rsidP="00C74488">
            <w:pPr>
              <w:spacing w:after="0"/>
              <w:jc w:val="both"/>
              <w:rPr>
                <w:rFonts w:ascii="Calibri" w:eastAsia="Calibri" w:hAnsi="Calibri"/>
                <w:b/>
                <w:sz w:val="22"/>
                <w:szCs w:val="22"/>
              </w:rPr>
            </w:pPr>
          </w:p>
        </w:tc>
        <w:tc>
          <w:tcPr>
            <w:tcW w:w="1710" w:type="pct"/>
            <w:shd w:val="clear" w:color="auto" w:fill="auto"/>
          </w:tcPr>
          <w:p w14:paraId="59C3D468" w14:textId="77777777" w:rsidR="009147BD" w:rsidRPr="009147BD" w:rsidRDefault="009147BD" w:rsidP="00C74488">
            <w:pPr>
              <w:spacing w:after="0"/>
              <w:jc w:val="both"/>
              <w:rPr>
                <w:rFonts w:ascii="Calibri" w:eastAsia="Calibri" w:hAnsi="Calibri"/>
                <w:b/>
                <w:sz w:val="22"/>
                <w:szCs w:val="22"/>
              </w:rPr>
            </w:pPr>
          </w:p>
        </w:tc>
      </w:tr>
    </w:tbl>
    <w:p w14:paraId="69E48DA7" w14:textId="77777777" w:rsidR="009147BD" w:rsidRPr="009147BD" w:rsidRDefault="009147BD" w:rsidP="009147BD">
      <w:pPr>
        <w:spacing w:line="276" w:lineRule="auto"/>
        <w:rPr>
          <w:rFonts w:ascii="Calibri" w:eastAsia="Calibri" w:hAnsi="Calibri"/>
          <w:sz w:val="22"/>
          <w:szCs w:val="22"/>
        </w:rPr>
      </w:pPr>
    </w:p>
    <w:p w14:paraId="001B29B2" w14:textId="77777777" w:rsidR="009147BD" w:rsidRPr="009147BD" w:rsidRDefault="009147BD" w:rsidP="009147BD">
      <w:pPr>
        <w:ind w:firstLine="708"/>
        <w:rPr>
          <w:sz w:val="22"/>
          <w:szCs w:val="22"/>
        </w:rPr>
      </w:pPr>
    </w:p>
    <w:p w14:paraId="2D1B45F7" w14:textId="77777777" w:rsidR="009147BD" w:rsidRPr="009147BD" w:rsidRDefault="009147BD" w:rsidP="009147BD">
      <w:pPr>
        <w:rPr>
          <w:sz w:val="22"/>
          <w:szCs w:val="22"/>
        </w:rPr>
      </w:pPr>
      <w:r>
        <w:rPr>
          <w:sz w:val="22"/>
          <w:szCs w:val="22"/>
        </w:rPr>
        <w:br w:type="page"/>
      </w:r>
    </w:p>
    <w:p w14:paraId="0A57E655" w14:textId="00554DBF" w:rsidR="005B14FF" w:rsidRDefault="005B14FF">
      <w:pPr>
        <w:spacing w:after="0"/>
        <w:rPr>
          <w:sz w:val="22"/>
          <w:szCs w:val="22"/>
        </w:rPr>
      </w:pPr>
    </w:p>
    <w:p w14:paraId="4C83EA65" w14:textId="77777777" w:rsidR="004F4B2F" w:rsidRDefault="004F4B2F">
      <w:pPr>
        <w:spacing w:after="0"/>
        <w:rPr>
          <w:sz w:val="22"/>
          <w:szCs w:val="22"/>
        </w:rPr>
      </w:pPr>
    </w:p>
    <w:p w14:paraId="2A44AADB" w14:textId="77777777" w:rsidR="004F4B2F" w:rsidRDefault="004F4B2F">
      <w:pPr>
        <w:spacing w:after="0"/>
        <w:rPr>
          <w:sz w:val="22"/>
          <w:szCs w:val="22"/>
        </w:rPr>
      </w:pPr>
    </w:p>
    <w:p w14:paraId="39A0F1DF" w14:textId="77777777" w:rsidR="009147BD" w:rsidRPr="009147BD" w:rsidRDefault="009147BD" w:rsidP="009147BD">
      <w:pPr>
        <w:rPr>
          <w:sz w:val="22"/>
          <w:szCs w:val="22"/>
        </w:rPr>
      </w:pPr>
    </w:p>
    <w:p w14:paraId="692C0552" w14:textId="77777777" w:rsidR="009147BD" w:rsidRPr="009147BD" w:rsidRDefault="009147BD" w:rsidP="009147BD">
      <w:pPr>
        <w:rPr>
          <w:sz w:val="22"/>
          <w:szCs w:val="22"/>
        </w:rPr>
      </w:pPr>
    </w:p>
    <w:p w14:paraId="58D50EB4" w14:textId="77777777" w:rsidR="009147BD" w:rsidRPr="009147BD" w:rsidRDefault="009147BD" w:rsidP="009147BD">
      <w:pPr>
        <w:rPr>
          <w:sz w:val="22"/>
          <w:szCs w:val="22"/>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9"/>
      </w:tblGrid>
      <w:tr w:rsidR="009147BD" w:rsidRPr="00AB71AC" w14:paraId="19C28EDB" w14:textId="77777777" w:rsidTr="00A2794A">
        <w:trPr>
          <w:trHeight w:val="412"/>
        </w:trPr>
        <w:tc>
          <w:tcPr>
            <w:tcW w:w="15559" w:type="dxa"/>
            <w:shd w:val="clear" w:color="auto" w:fill="auto"/>
          </w:tcPr>
          <w:p w14:paraId="00A1E929" w14:textId="77777777" w:rsidR="00C74488" w:rsidRPr="00C74488" w:rsidRDefault="00C74488" w:rsidP="00C74488">
            <w:pPr>
              <w:spacing w:after="0"/>
              <w:jc w:val="center"/>
              <w:rPr>
                <w:rFonts w:ascii="Arial" w:hAnsi="Arial" w:cs="Tahoma"/>
                <w:b/>
                <w:bCs/>
                <w:sz w:val="20"/>
              </w:rPr>
            </w:pPr>
            <w:r w:rsidRPr="00C74488">
              <w:rPr>
                <w:rFonts w:ascii="Arial" w:hAnsi="Arial" w:cs="Tahoma"/>
                <w:b/>
                <w:bCs/>
                <w:sz w:val="20"/>
              </w:rPr>
              <w:t>AGEA - PROCEDURE DI CONTROLLO PER APPALTI PUBBLICI DI LAVORI, SERVIZI E FORNITURE</w:t>
            </w:r>
          </w:p>
          <w:p w14:paraId="5E7A6E3C" w14:textId="5F0260A4" w:rsidR="00C74488" w:rsidRDefault="00AB497A" w:rsidP="00AB497A">
            <w:pPr>
              <w:tabs>
                <w:tab w:val="left" w:pos="2959"/>
                <w:tab w:val="center" w:pos="7671"/>
              </w:tabs>
              <w:spacing w:after="0"/>
              <w:rPr>
                <w:rFonts w:ascii="Arial" w:hAnsi="Arial" w:cs="Tahoma"/>
                <w:b/>
                <w:bCs/>
                <w:sz w:val="20"/>
              </w:rPr>
            </w:pPr>
            <w:r>
              <w:rPr>
                <w:rFonts w:ascii="Arial" w:hAnsi="Arial" w:cs="Tahoma"/>
                <w:b/>
                <w:bCs/>
                <w:sz w:val="20"/>
              </w:rPr>
              <w:tab/>
            </w:r>
            <w:r>
              <w:rPr>
                <w:rFonts w:ascii="Arial" w:hAnsi="Arial" w:cs="Tahoma"/>
                <w:b/>
                <w:bCs/>
                <w:sz w:val="20"/>
              </w:rPr>
              <w:tab/>
            </w:r>
            <w:r w:rsidR="00C74488" w:rsidRPr="00C74488">
              <w:rPr>
                <w:rFonts w:ascii="Arial" w:hAnsi="Arial" w:cs="Tahoma"/>
                <w:b/>
                <w:bCs/>
                <w:sz w:val="20"/>
              </w:rPr>
              <w:t>(</w:t>
            </w:r>
            <w:proofErr w:type="spellStart"/>
            <w:r w:rsidR="00C74488" w:rsidRPr="00C74488">
              <w:rPr>
                <w:rFonts w:ascii="Arial" w:hAnsi="Arial" w:cs="Tahoma"/>
                <w:b/>
                <w:bCs/>
                <w:sz w:val="20"/>
              </w:rPr>
              <w:t>D.Lgs.</w:t>
            </w:r>
            <w:proofErr w:type="spellEnd"/>
            <w:r w:rsidR="00C74488" w:rsidRPr="00C74488">
              <w:rPr>
                <w:rFonts w:ascii="Arial" w:hAnsi="Arial" w:cs="Tahoma"/>
                <w:b/>
                <w:bCs/>
                <w:sz w:val="20"/>
              </w:rPr>
              <w:t xml:space="preserve"> 31 marzo 2023, n. 36 e </w:t>
            </w:r>
            <w:proofErr w:type="spellStart"/>
            <w:r w:rsidR="00C74488" w:rsidRPr="00C74488">
              <w:rPr>
                <w:rFonts w:ascii="Arial" w:hAnsi="Arial" w:cs="Tahoma"/>
                <w:b/>
                <w:bCs/>
                <w:sz w:val="20"/>
              </w:rPr>
              <w:t>s.m.i.</w:t>
            </w:r>
            <w:proofErr w:type="spellEnd"/>
            <w:r w:rsidR="00C74488" w:rsidRPr="00C74488">
              <w:rPr>
                <w:rFonts w:ascii="Arial" w:hAnsi="Arial" w:cs="Tahoma"/>
                <w:b/>
                <w:bCs/>
                <w:sz w:val="20"/>
              </w:rPr>
              <w:t>)</w:t>
            </w:r>
          </w:p>
          <w:p w14:paraId="19E3D150" w14:textId="77777777" w:rsidR="00C74488" w:rsidRPr="00C74488" w:rsidRDefault="00C74488" w:rsidP="00C74488">
            <w:pPr>
              <w:spacing w:after="0"/>
              <w:jc w:val="center"/>
              <w:rPr>
                <w:rFonts w:ascii="Arial" w:hAnsi="Arial" w:cs="Tahoma"/>
                <w:b/>
                <w:bCs/>
                <w:sz w:val="20"/>
              </w:rPr>
            </w:pPr>
          </w:p>
          <w:p w14:paraId="53E19D03" w14:textId="77777777" w:rsidR="00C74488" w:rsidRPr="00C74488" w:rsidRDefault="00C74488" w:rsidP="00C74488">
            <w:pPr>
              <w:spacing w:after="0"/>
              <w:jc w:val="center"/>
              <w:rPr>
                <w:rFonts w:ascii="Arial" w:hAnsi="Arial" w:cs="Tahoma"/>
                <w:b/>
                <w:bCs/>
                <w:sz w:val="20"/>
              </w:rPr>
            </w:pPr>
          </w:p>
          <w:p w14:paraId="115169B7" w14:textId="77777777" w:rsidR="00C74488" w:rsidRDefault="00C74488" w:rsidP="00C74488">
            <w:pPr>
              <w:spacing w:after="0"/>
              <w:jc w:val="center"/>
              <w:rPr>
                <w:rFonts w:ascii="Arial" w:hAnsi="Arial" w:cs="Tahoma"/>
                <w:sz w:val="20"/>
              </w:rPr>
            </w:pPr>
            <w:r w:rsidRPr="00C74488">
              <w:rPr>
                <w:rFonts w:ascii="Arial" w:hAnsi="Arial" w:cs="Tahoma"/>
                <w:sz w:val="20"/>
              </w:rPr>
              <w:t>Criteri per l’applicazione delle riduzioni ed esclusioni per mancato rispetto delle regole sugli appalti pubblici (</w:t>
            </w:r>
            <w:proofErr w:type="spellStart"/>
            <w:r w:rsidRPr="00C74488">
              <w:rPr>
                <w:rFonts w:ascii="Arial" w:hAnsi="Arial" w:cs="Tahoma"/>
                <w:sz w:val="20"/>
              </w:rPr>
              <w:t>D.Lgs.</w:t>
            </w:r>
            <w:proofErr w:type="spellEnd"/>
            <w:r w:rsidRPr="00C74488">
              <w:rPr>
                <w:rFonts w:ascii="Arial" w:hAnsi="Arial" w:cs="Tahoma"/>
                <w:sz w:val="20"/>
              </w:rPr>
              <w:t xml:space="preserve"> 17 marzo 2023 n. 42, art. 16) in coerenza con le linee guida contenute nell’allegato della decisione C (2019) 3452 </w:t>
            </w:r>
            <w:proofErr w:type="spellStart"/>
            <w:r w:rsidRPr="00C74488">
              <w:rPr>
                <w:rFonts w:ascii="Arial" w:hAnsi="Arial" w:cs="Tahoma"/>
                <w:i/>
                <w:iCs/>
                <w:sz w:val="20"/>
              </w:rPr>
              <w:t>final</w:t>
            </w:r>
            <w:proofErr w:type="spellEnd"/>
            <w:r w:rsidRPr="00C74488">
              <w:rPr>
                <w:rFonts w:ascii="Arial" w:hAnsi="Arial" w:cs="Tahoma"/>
                <w:i/>
                <w:iCs/>
                <w:sz w:val="20"/>
              </w:rPr>
              <w:t xml:space="preserve"> </w:t>
            </w:r>
            <w:r w:rsidRPr="00C74488">
              <w:rPr>
                <w:rFonts w:ascii="Arial" w:hAnsi="Arial" w:cs="Tahoma"/>
                <w:sz w:val="20"/>
              </w:rPr>
              <w:t>del 14 maggio 2019</w:t>
            </w:r>
          </w:p>
          <w:p w14:paraId="7B513AFD" w14:textId="77777777" w:rsidR="00C74488" w:rsidRPr="00C74488" w:rsidRDefault="00C74488" w:rsidP="00C74488">
            <w:pPr>
              <w:spacing w:after="0"/>
              <w:jc w:val="center"/>
              <w:rPr>
                <w:rFonts w:ascii="Arial" w:hAnsi="Arial" w:cs="Tahoma"/>
                <w:sz w:val="20"/>
              </w:rPr>
            </w:pPr>
          </w:p>
          <w:p w14:paraId="7650EDE0" w14:textId="6A0D553D" w:rsidR="009147BD" w:rsidRPr="00AB71AC" w:rsidRDefault="009147BD" w:rsidP="00C74488">
            <w:pPr>
              <w:pStyle w:val="Titolo1"/>
              <w:jc w:val="center"/>
            </w:pPr>
            <w:bookmarkStart w:id="18" w:name="_Toc166171034"/>
            <w:r w:rsidRPr="00C74488">
              <w:rPr>
                <w:rFonts w:ascii="Arial" w:eastAsia="Cambria" w:hAnsi="Arial" w:cs="Tahoma"/>
                <w:b w:val="0"/>
                <w:bCs w:val="0"/>
                <w:color w:val="auto"/>
                <w:sz w:val="24"/>
                <w:lang w:val="it-IT" w:eastAsia="en-US"/>
              </w:rPr>
              <w:t>CHECK LIST 12– PROCEDURA NEGOZIATA SENZA BANDO</w:t>
            </w:r>
            <w:bookmarkEnd w:id="18"/>
          </w:p>
        </w:tc>
      </w:tr>
    </w:tbl>
    <w:p w14:paraId="57EF315D" w14:textId="77777777" w:rsidR="009147BD" w:rsidRPr="009147BD" w:rsidRDefault="009147BD" w:rsidP="00C74488">
      <w:pPr>
        <w:rPr>
          <w:sz w:val="22"/>
          <w:szCs w:val="22"/>
        </w:rPr>
      </w:pPr>
    </w:p>
    <w:p w14:paraId="0E459368" w14:textId="77777777" w:rsidR="009147BD" w:rsidRPr="009147BD" w:rsidRDefault="009147BD" w:rsidP="009147BD">
      <w:pPr>
        <w:rPr>
          <w:sz w:val="22"/>
          <w:szCs w:val="22"/>
        </w:rPr>
      </w:pPr>
    </w:p>
    <w:p w14:paraId="1E34AF5C" w14:textId="77777777" w:rsidR="009147BD" w:rsidRDefault="009147BD" w:rsidP="009147BD">
      <w:pPr>
        <w:rPr>
          <w:sz w:val="22"/>
          <w:szCs w:val="22"/>
        </w:rPr>
      </w:pPr>
    </w:p>
    <w:p w14:paraId="66382733" w14:textId="77777777" w:rsidR="00C74488" w:rsidRDefault="00C74488" w:rsidP="009147BD">
      <w:pPr>
        <w:rPr>
          <w:sz w:val="22"/>
          <w:szCs w:val="22"/>
        </w:rPr>
      </w:pPr>
    </w:p>
    <w:p w14:paraId="1344B402" w14:textId="77777777" w:rsidR="00C74488" w:rsidRPr="009147BD" w:rsidRDefault="00C74488" w:rsidP="009147BD">
      <w:pPr>
        <w:rPr>
          <w:sz w:val="22"/>
          <w:szCs w:val="22"/>
        </w:rPr>
      </w:pPr>
    </w:p>
    <w:p w14:paraId="4DBA7A75" w14:textId="77777777" w:rsidR="009147BD" w:rsidRPr="009147BD" w:rsidRDefault="009147BD" w:rsidP="009147BD">
      <w:pPr>
        <w:rPr>
          <w:sz w:val="22"/>
          <w:szCs w:val="22"/>
        </w:rPr>
      </w:pPr>
    </w:p>
    <w:p w14:paraId="05F8AA28" w14:textId="77777777" w:rsidR="009147BD" w:rsidRPr="009147BD" w:rsidRDefault="009147BD" w:rsidP="009147BD">
      <w:pPr>
        <w:rPr>
          <w:sz w:val="22"/>
          <w:szCs w:val="22"/>
        </w:rPr>
      </w:pPr>
    </w:p>
    <w:p w14:paraId="2FA4773B" w14:textId="77777777" w:rsidR="009147BD" w:rsidRPr="009147BD" w:rsidRDefault="009147BD" w:rsidP="009147BD">
      <w:pPr>
        <w:rPr>
          <w:sz w:val="22"/>
          <w:szCs w:val="22"/>
        </w:rPr>
      </w:pPr>
    </w:p>
    <w:p w14:paraId="537EDCD6" w14:textId="77AFE1B7" w:rsidR="005B14FF" w:rsidRDefault="005B14FF">
      <w:pPr>
        <w:spacing w:after="0"/>
        <w:rPr>
          <w:sz w:val="22"/>
          <w:szCs w:val="22"/>
        </w:rPr>
      </w:pPr>
      <w:r>
        <w:rPr>
          <w:sz w:val="22"/>
          <w:szCs w:val="22"/>
        </w:rPr>
        <w:br w:type="page"/>
      </w:r>
    </w:p>
    <w:p w14:paraId="3173227E" w14:textId="77777777" w:rsidR="009147BD" w:rsidRPr="009147BD" w:rsidRDefault="009147BD" w:rsidP="009147BD">
      <w:pPr>
        <w:rPr>
          <w:sz w:val="22"/>
          <w:szCs w:val="22"/>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2"/>
        <w:gridCol w:w="2077"/>
        <w:gridCol w:w="2005"/>
        <w:gridCol w:w="5875"/>
      </w:tblGrid>
      <w:tr w:rsidR="003B5DCE" w:rsidRPr="003B5DCE" w14:paraId="7AAA5A15" w14:textId="77777777" w:rsidTr="00A2794A">
        <w:trPr>
          <w:tblHeader/>
        </w:trPr>
        <w:tc>
          <w:tcPr>
            <w:tcW w:w="5602" w:type="dxa"/>
            <w:shd w:val="clear" w:color="auto" w:fill="auto"/>
          </w:tcPr>
          <w:p w14:paraId="44EAE5BE" w14:textId="77777777" w:rsidR="003B5DCE" w:rsidRPr="003B5DCE" w:rsidRDefault="003B5DCE" w:rsidP="00575CFC">
            <w:pPr>
              <w:spacing w:after="0"/>
              <w:rPr>
                <w:rFonts w:ascii="Calibri" w:eastAsia="Calibri" w:hAnsi="Calibri"/>
                <w:b/>
                <w:sz w:val="20"/>
                <w:szCs w:val="20"/>
              </w:rPr>
            </w:pPr>
            <w:r w:rsidRPr="003B5DCE">
              <w:rPr>
                <w:rFonts w:ascii="Calibri" w:eastAsia="Calibri" w:hAnsi="Calibri"/>
                <w:b/>
                <w:sz w:val="20"/>
                <w:szCs w:val="20"/>
              </w:rPr>
              <w:t>Descrizione</w:t>
            </w:r>
          </w:p>
        </w:tc>
        <w:tc>
          <w:tcPr>
            <w:tcW w:w="2077" w:type="dxa"/>
            <w:shd w:val="clear" w:color="auto" w:fill="auto"/>
          </w:tcPr>
          <w:p w14:paraId="027C885D" w14:textId="77777777" w:rsidR="003B5DCE" w:rsidRPr="003B5DCE" w:rsidRDefault="003B5DCE" w:rsidP="00575CFC">
            <w:pPr>
              <w:spacing w:after="0"/>
              <w:rPr>
                <w:rFonts w:ascii="Calibri" w:eastAsia="Calibri" w:hAnsi="Calibri"/>
                <w:b/>
                <w:sz w:val="20"/>
                <w:szCs w:val="20"/>
              </w:rPr>
            </w:pPr>
            <w:r w:rsidRPr="003B5DCE">
              <w:rPr>
                <w:rFonts w:ascii="Calibri" w:eastAsia="Calibri" w:hAnsi="Calibri"/>
                <w:b/>
                <w:sz w:val="20"/>
                <w:szCs w:val="20"/>
              </w:rPr>
              <w:t>Riferimenti normativi</w:t>
            </w:r>
          </w:p>
        </w:tc>
        <w:tc>
          <w:tcPr>
            <w:tcW w:w="2005" w:type="dxa"/>
            <w:shd w:val="clear" w:color="auto" w:fill="auto"/>
          </w:tcPr>
          <w:p w14:paraId="7E87FF32" w14:textId="77777777" w:rsidR="003B5DCE" w:rsidRPr="003B5DCE" w:rsidRDefault="003B5DCE" w:rsidP="00575CFC">
            <w:pPr>
              <w:spacing w:after="0"/>
              <w:rPr>
                <w:rFonts w:ascii="Calibri" w:eastAsia="Calibri" w:hAnsi="Calibri"/>
                <w:b/>
                <w:sz w:val="22"/>
                <w:szCs w:val="22"/>
              </w:rPr>
            </w:pPr>
            <w:r w:rsidRPr="003B5DCE">
              <w:rPr>
                <w:rFonts w:ascii="Calibri" w:eastAsia="Calibri" w:hAnsi="Calibri"/>
                <w:b/>
                <w:sz w:val="20"/>
                <w:szCs w:val="20"/>
              </w:rPr>
              <w:t>Rif. codice irregolarità decisione UE</w:t>
            </w:r>
          </w:p>
        </w:tc>
        <w:tc>
          <w:tcPr>
            <w:tcW w:w="5875" w:type="dxa"/>
            <w:shd w:val="clear" w:color="auto" w:fill="auto"/>
          </w:tcPr>
          <w:p w14:paraId="42560FD6" w14:textId="77777777" w:rsidR="003B5DCE" w:rsidRPr="003B5DCE" w:rsidRDefault="003B5DCE" w:rsidP="00575CFC">
            <w:pPr>
              <w:spacing w:after="0"/>
              <w:rPr>
                <w:rFonts w:ascii="Calibri" w:eastAsia="Calibri" w:hAnsi="Calibri"/>
                <w:b/>
                <w:sz w:val="22"/>
                <w:szCs w:val="22"/>
              </w:rPr>
            </w:pPr>
            <w:r w:rsidRPr="003B5DCE">
              <w:rPr>
                <w:rFonts w:ascii="Calibri" w:eastAsia="Calibri" w:hAnsi="Calibri"/>
                <w:b/>
                <w:sz w:val="20"/>
                <w:szCs w:val="20"/>
              </w:rPr>
              <w:t>% di riduzione applicabile</w:t>
            </w:r>
          </w:p>
        </w:tc>
      </w:tr>
      <w:tr w:rsidR="003B5DCE" w:rsidRPr="003B5DCE" w14:paraId="5EB46DC0" w14:textId="77777777" w:rsidTr="00A2794A">
        <w:tc>
          <w:tcPr>
            <w:tcW w:w="5602" w:type="dxa"/>
            <w:shd w:val="clear" w:color="auto" w:fill="auto"/>
          </w:tcPr>
          <w:p w14:paraId="744ED38F" w14:textId="77777777" w:rsidR="003B5DCE" w:rsidRPr="003B5DCE" w:rsidRDefault="003B5DCE" w:rsidP="00C74488">
            <w:pPr>
              <w:spacing w:after="0"/>
              <w:jc w:val="both"/>
              <w:rPr>
                <w:rFonts w:ascii="Calibri" w:eastAsia="Calibri" w:hAnsi="Calibri"/>
                <w:b/>
                <w:sz w:val="22"/>
                <w:szCs w:val="22"/>
              </w:rPr>
            </w:pPr>
            <w:r w:rsidRPr="003B5DCE">
              <w:rPr>
                <w:rFonts w:ascii="Calibri" w:eastAsia="Calibri" w:hAnsi="Calibri"/>
                <w:b/>
                <w:sz w:val="22"/>
                <w:szCs w:val="22"/>
              </w:rPr>
              <w:t>1. Presupposti</w:t>
            </w:r>
          </w:p>
          <w:p w14:paraId="0F16FF93"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sz w:val="22"/>
                <w:szCs w:val="22"/>
              </w:rPr>
              <w:t>1.1. La procedura è stata attivata in presenza di una delle fattispecie previste? (indicare la casistica)</w:t>
            </w:r>
          </w:p>
          <w:p w14:paraId="33B4DD0E" w14:textId="77777777" w:rsidR="00C47979" w:rsidRDefault="003B5DCE" w:rsidP="00C74488">
            <w:pPr>
              <w:spacing w:after="0"/>
              <w:jc w:val="both"/>
              <w:rPr>
                <w:rFonts w:ascii="Calibri" w:eastAsia="Calibri" w:hAnsi="Calibri"/>
                <w:sz w:val="22"/>
                <w:szCs w:val="22"/>
              </w:rPr>
            </w:pPr>
            <w:r w:rsidRPr="003B5DCE">
              <w:rPr>
                <w:rFonts w:ascii="Calibri" w:eastAsia="Calibri" w:hAnsi="Calibri"/>
                <w:b/>
                <w:sz w:val="22"/>
                <w:szCs w:val="22"/>
              </w:rPr>
              <w:t>a)</w:t>
            </w:r>
            <w:r w:rsidRPr="003B5DCE">
              <w:rPr>
                <w:rFonts w:ascii="Calibri" w:eastAsia="Calibri" w:hAnsi="Calibri"/>
                <w:sz w:val="22"/>
                <w:szCs w:val="22"/>
              </w:rPr>
              <w:t xml:space="preserve"> quando non sia stata presentata alcuna offerta o alcuna offerta appropriata, né alcuna domanda di partecipazione o alcuna domanda di partecipazione appropriata, in esito all'esperimento di una procedura aperta o ristretta, purché le condizioni iniziali dell'appalto non siano sostanzialmente modificate e purché sia trasmessa una relazione alla Commissione europea, su richiesta di quest'ultima; </w:t>
            </w:r>
          </w:p>
          <w:p w14:paraId="0057702A" w14:textId="083350F1" w:rsidR="003B5DCE" w:rsidRPr="003B5DCE" w:rsidRDefault="003B5DCE" w:rsidP="00C74488">
            <w:pPr>
              <w:spacing w:after="0"/>
              <w:jc w:val="both"/>
              <w:rPr>
                <w:rFonts w:ascii="Calibri" w:eastAsia="Calibri" w:hAnsi="Calibri"/>
                <w:sz w:val="22"/>
                <w:szCs w:val="22"/>
              </w:rPr>
            </w:pPr>
            <w:r w:rsidRPr="003B5DCE">
              <w:rPr>
                <w:rFonts w:ascii="Calibri" w:eastAsia="Calibri" w:hAnsi="Calibri"/>
                <w:sz w:val="22"/>
                <w:szCs w:val="22"/>
              </w:rPr>
              <w:t>un'offerta non è ritenuta appropriata se non presenta alcuna pertinenza con l'appalto ed è, quindi, manifestamente inadeguata a rispondere alle esigenze della stazione appaltante e ai requisiti specificati nei documenti di gara, salvo modifiche sostanziali. Una domanda di partecipazione non è ritenuta appropriata se l'operatore economico interessato è escluso ai sensi degli articoli 94, 95, 96, 97 e 98 o non soddisfa i requisiti stabiliti dalla stazione appaltante ai sensi dell'articolo 100;</w:t>
            </w:r>
          </w:p>
          <w:p w14:paraId="3576B2DB"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b/>
                <w:sz w:val="22"/>
                <w:szCs w:val="22"/>
              </w:rPr>
              <w:t>b)</w:t>
            </w:r>
            <w:r w:rsidRPr="003B5DCE">
              <w:rPr>
                <w:rFonts w:ascii="Calibri" w:eastAsia="Calibri" w:hAnsi="Calibri"/>
                <w:sz w:val="22"/>
                <w:szCs w:val="22"/>
              </w:rPr>
              <w:t xml:space="preserve"> quando i lavori, le forniture o i servizi possono essere forniti unicamente da un determinato operatore economico per una delle seguenti ragioni:</w:t>
            </w:r>
          </w:p>
          <w:p w14:paraId="25B84CDC"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sz w:val="22"/>
                <w:szCs w:val="22"/>
              </w:rPr>
              <w:t>1) lo scopo dell'appalto consiste nella creazione o nell'acquisizione di un'opera d'arte o rappresentazione artistica unica;</w:t>
            </w:r>
          </w:p>
          <w:p w14:paraId="2A6958DC"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sz w:val="22"/>
                <w:szCs w:val="22"/>
              </w:rPr>
              <w:t xml:space="preserve">2) la concorrenza è assente per motivi tecnici (N.B. solo quando non esistono altri operatori economici o soluzioni alternative ragionevoli e l'assenza di concorrenza non è il </w:t>
            </w:r>
            <w:r w:rsidRPr="003B5DCE">
              <w:rPr>
                <w:rFonts w:ascii="Calibri" w:eastAsia="Calibri" w:hAnsi="Calibri"/>
                <w:sz w:val="22"/>
                <w:szCs w:val="22"/>
              </w:rPr>
              <w:lastRenderedPageBreak/>
              <w:t>risultato di una limitazione artificiale dei parametri dell'appalto);</w:t>
            </w:r>
          </w:p>
          <w:p w14:paraId="2682A798"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sz w:val="22"/>
                <w:szCs w:val="22"/>
              </w:rPr>
              <w:t>3) la tutela di diritti esclusivi, inclusi i diritti di proprietà intellettuale (N.B. solo quando non esistono altri operatori economici o soluzioni alternative ragionevoli e l'assenza di concorrenza non è il risultato di una limitazione artificiale dei parametri dell'appalto);</w:t>
            </w:r>
          </w:p>
          <w:p w14:paraId="7D644A7B"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b/>
                <w:sz w:val="22"/>
                <w:szCs w:val="22"/>
              </w:rPr>
              <w:t>c)</w:t>
            </w:r>
            <w:r w:rsidRPr="003B5DCE">
              <w:rPr>
                <w:rFonts w:ascii="Calibri" w:eastAsia="Calibri" w:hAnsi="Calibri"/>
                <w:sz w:val="22"/>
                <w:szCs w:val="22"/>
              </w:rPr>
              <w:t xml:space="preserve"> nella misura strettamente necessaria quando, per ragioni di estrema urgenza derivante da eventi imprevedibili dalla stazione appaltante, i termini per le procedure aperte o per le procedure ristrette o per le procedure competitive con negoziazione non possono essere rispettati; le circostanze invocate per giustificare l'estrema urgenza non devono essere in alcun caso imputabili alle stazioni appaltanti.</w:t>
            </w:r>
          </w:p>
          <w:p w14:paraId="0B8A4FD7"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b/>
                <w:sz w:val="22"/>
                <w:szCs w:val="22"/>
              </w:rPr>
              <w:t>d)</w:t>
            </w:r>
            <w:r w:rsidRPr="003B5DCE">
              <w:rPr>
                <w:rFonts w:ascii="Calibri" w:eastAsia="Calibri" w:hAnsi="Calibri"/>
                <w:sz w:val="22"/>
                <w:szCs w:val="22"/>
              </w:rPr>
              <w:t xml:space="preserve"> nel solo caso di appalti pubblici di forniture è inoltre consentita:</w:t>
            </w:r>
          </w:p>
          <w:p w14:paraId="5425A805"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sz w:val="22"/>
                <w:szCs w:val="22"/>
              </w:rPr>
              <w:t>1) quando i prodotti oggetto dell'appalto siano fabbricati esclusivamente a scopo di ricerca, di sperimentazione, di studio o di sviluppo, salvo che si tratti di produzione in quantità volta ad accertare la redditività commerciale del prodotto o ad ammortizzare i costi di ricerca e di sviluppo;</w:t>
            </w:r>
          </w:p>
          <w:p w14:paraId="43ABBB81"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sz w:val="22"/>
                <w:szCs w:val="22"/>
              </w:rPr>
              <w:t xml:space="preserve">2) nel caso di consegne complementari effettuate dal fornitore originario e destinate al rinnovo parziale di forniture o di impianti o all'ampliamento di forniture o impianti esistenti, quando il cambiamento di fornitore obblighi la stazione appaltante ad acquistare forniture con caratteristiche tecniche differenti, il cui impiego o la cui manutenzione comporterebbero incompatibilità o difficoltà tecniche sproporzionate; la durata di tali contratti e dei </w:t>
            </w:r>
            <w:r w:rsidRPr="003B5DCE">
              <w:rPr>
                <w:rFonts w:ascii="Calibri" w:eastAsia="Calibri" w:hAnsi="Calibri"/>
                <w:sz w:val="22"/>
                <w:szCs w:val="22"/>
              </w:rPr>
              <w:lastRenderedPageBreak/>
              <w:t>contratti rinnovabili non può comunque di regola superare i tre anni;</w:t>
            </w:r>
          </w:p>
          <w:p w14:paraId="2E452F16"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sz w:val="22"/>
                <w:szCs w:val="22"/>
              </w:rPr>
              <w:t>3) per forniture quotate e acquistate sul mercato delle materie prime;</w:t>
            </w:r>
          </w:p>
          <w:p w14:paraId="2F2C360F"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sz w:val="22"/>
                <w:szCs w:val="22"/>
              </w:rPr>
              <w:t>4) per l'acquisto di forniture o servizi a condizioni particolarmente vantaggiose, da un fornitore che cessa definitivamente l'attività commerciale oppure dagli organi delle procedure concorsuali;</w:t>
            </w:r>
          </w:p>
          <w:p w14:paraId="4E22B9D6"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b/>
                <w:sz w:val="22"/>
                <w:szCs w:val="22"/>
              </w:rPr>
              <w:t>e)</w:t>
            </w:r>
            <w:r w:rsidRPr="003B5DCE">
              <w:rPr>
                <w:rFonts w:ascii="Calibri" w:eastAsia="Calibri" w:hAnsi="Calibri"/>
                <w:sz w:val="22"/>
                <w:szCs w:val="22"/>
              </w:rPr>
              <w:t xml:space="preserve"> nel solo caso di appalti pubblici relativi ai servizi, anche quando l'appalto faccia seguito a un concorso di progettazione e debba, in base alle norme applicabili, essere aggiudicato al vincitore o a uno dei vincitori del concorso (N.B. in quest'ultimo caso, tutti i vincitori devono essere invitati a partecipare ai negoziati);</w:t>
            </w:r>
          </w:p>
          <w:p w14:paraId="25401F29" w14:textId="77777777" w:rsidR="003B5DCE" w:rsidRPr="003B5DCE" w:rsidRDefault="003B5DCE" w:rsidP="00C74488">
            <w:pPr>
              <w:spacing w:after="0"/>
              <w:jc w:val="both"/>
              <w:rPr>
                <w:rFonts w:ascii="Calibri" w:eastAsia="Calibri" w:hAnsi="Calibri"/>
                <w:sz w:val="22"/>
                <w:szCs w:val="22"/>
              </w:rPr>
            </w:pPr>
            <w:r w:rsidRPr="003B5DCE">
              <w:rPr>
                <w:rFonts w:ascii="Calibri" w:eastAsia="Calibri" w:hAnsi="Calibri"/>
                <w:b/>
                <w:sz w:val="22"/>
                <w:szCs w:val="22"/>
              </w:rPr>
              <w:t>f)</w:t>
            </w:r>
            <w:r w:rsidRPr="003B5DCE">
              <w:rPr>
                <w:rFonts w:ascii="Calibri" w:eastAsia="Calibri" w:hAnsi="Calibri"/>
                <w:sz w:val="22"/>
                <w:szCs w:val="22"/>
              </w:rPr>
              <w:t xml:space="preserve"> per nuovi lavori o nuovi servizi consistenti nella ripetizione di lavori o servizi analoghi, già affidati all'operatore economico aggiudicatario dell'appalto iniziale dalle medesime stazioni appaltanti, a condizione che tali lavori o servizi siano conformi al progetto a base di gara e che tale progetto sia stato oggetto di un primo appalto aggiudicato secondo una procedura aperta, ristretta, competitiva con negoziazione, dialogo competitivo o partenariato per l'innovazione (N.B.: il progetto a base di gara indica l'entità di eventuali lavori o servizi complementari e le condizioni alle quali essi verranno aggiudicati. La possibilità di avvalersi della procedura negoziata senza bando è indicata sin dall'avvio del confronto competitivo nella prima operazione e l'importo totale previsto per la prosecuzione dei lavori o della prestazione dei servizi è computato per la determinazione del valore globale dell'appalto, ai fini dell'applicazione delle </w:t>
            </w:r>
            <w:r w:rsidRPr="003B5DCE">
              <w:rPr>
                <w:rFonts w:ascii="Calibri" w:eastAsia="Calibri" w:hAnsi="Calibri"/>
                <w:sz w:val="22"/>
                <w:szCs w:val="22"/>
              </w:rPr>
              <w:lastRenderedPageBreak/>
              <w:t xml:space="preserve">soglie di cui all'articolo 14, comma 1. Il ricorso a questa procedura è limitato al triennio successivo alla stipulazione del contratto di appalto iniziale). </w:t>
            </w:r>
          </w:p>
        </w:tc>
        <w:tc>
          <w:tcPr>
            <w:tcW w:w="2077" w:type="dxa"/>
            <w:shd w:val="clear" w:color="auto" w:fill="auto"/>
          </w:tcPr>
          <w:p w14:paraId="27F82842" w14:textId="77777777" w:rsidR="003B5DCE" w:rsidRPr="003B5DCE" w:rsidRDefault="003B5DCE" w:rsidP="00C74488">
            <w:pPr>
              <w:spacing w:after="0"/>
              <w:jc w:val="both"/>
              <w:rPr>
                <w:rFonts w:ascii="Calibri" w:eastAsia="Calibri" w:hAnsi="Calibri"/>
                <w:b/>
                <w:sz w:val="22"/>
                <w:szCs w:val="22"/>
              </w:rPr>
            </w:pPr>
            <w:r w:rsidRPr="003B5DCE">
              <w:rPr>
                <w:rFonts w:ascii="Calibri" w:eastAsia="Calibri" w:hAnsi="Calibri"/>
                <w:b/>
                <w:sz w:val="22"/>
                <w:szCs w:val="22"/>
              </w:rPr>
              <w:lastRenderedPageBreak/>
              <w:t>Art. 76, commi 2-6</w:t>
            </w:r>
          </w:p>
        </w:tc>
        <w:tc>
          <w:tcPr>
            <w:tcW w:w="2005" w:type="dxa"/>
            <w:shd w:val="clear" w:color="auto" w:fill="auto"/>
          </w:tcPr>
          <w:p w14:paraId="762D46F0" w14:textId="77777777" w:rsidR="003B5DCE" w:rsidRPr="003B5DCE" w:rsidRDefault="003B5DCE" w:rsidP="00C74488">
            <w:pPr>
              <w:spacing w:after="0"/>
              <w:jc w:val="both"/>
              <w:rPr>
                <w:rFonts w:ascii="Calibri" w:eastAsia="Calibri" w:hAnsi="Calibri"/>
                <w:b/>
                <w:sz w:val="22"/>
                <w:szCs w:val="22"/>
              </w:rPr>
            </w:pPr>
            <w:r w:rsidRPr="003B5DCE">
              <w:rPr>
                <w:rFonts w:ascii="Calibri" w:eastAsia="Calibri" w:hAnsi="Calibri"/>
                <w:b/>
                <w:sz w:val="22"/>
                <w:szCs w:val="22"/>
              </w:rPr>
              <w:t>1, 7</w:t>
            </w:r>
          </w:p>
        </w:tc>
        <w:tc>
          <w:tcPr>
            <w:tcW w:w="5875" w:type="dxa"/>
            <w:shd w:val="clear" w:color="auto" w:fill="auto"/>
          </w:tcPr>
          <w:p w14:paraId="420752A8" w14:textId="77777777" w:rsidR="003B5DCE" w:rsidRPr="003B5DCE" w:rsidRDefault="003B5DCE" w:rsidP="00C74488">
            <w:pPr>
              <w:spacing w:after="0"/>
              <w:jc w:val="both"/>
              <w:rPr>
                <w:rFonts w:ascii="Calibri" w:eastAsia="Calibri" w:hAnsi="Calibri"/>
                <w:b/>
                <w:sz w:val="22"/>
                <w:szCs w:val="22"/>
              </w:rPr>
            </w:pPr>
            <w:r w:rsidRPr="003B5DCE">
              <w:rPr>
                <w:rFonts w:ascii="Calibri" w:eastAsia="Calibri" w:hAnsi="Calibri"/>
                <w:b/>
                <w:sz w:val="22"/>
                <w:szCs w:val="22"/>
              </w:rPr>
              <w:t>100% utilizzo di una procedura negoziata al di fuori dei casi espressamente previsti</w:t>
            </w:r>
          </w:p>
          <w:p w14:paraId="2DFADF68" w14:textId="77777777" w:rsidR="003B5DCE" w:rsidRPr="003B5DCE" w:rsidRDefault="003B5DCE" w:rsidP="00C74488">
            <w:pPr>
              <w:spacing w:after="0"/>
              <w:jc w:val="both"/>
              <w:rPr>
                <w:rFonts w:ascii="Calibri" w:eastAsia="Calibri" w:hAnsi="Calibri"/>
                <w:b/>
                <w:sz w:val="22"/>
                <w:szCs w:val="22"/>
              </w:rPr>
            </w:pPr>
            <w:r w:rsidRPr="003B5DCE">
              <w:rPr>
                <w:rFonts w:ascii="Calibri" w:eastAsia="Calibri" w:hAnsi="Calibri"/>
                <w:b/>
                <w:sz w:val="22"/>
                <w:szCs w:val="22"/>
              </w:rPr>
              <w:t xml:space="preserve">25% in caso di pubblicità della procedura realizzata attraverso mezzi diversi da quelli prescritti o di violazione non determinante </w:t>
            </w:r>
          </w:p>
          <w:p w14:paraId="0C597399" w14:textId="77777777" w:rsidR="003B5DCE" w:rsidRPr="003B5DCE" w:rsidRDefault="003B5DCE" w:rsidP="00C74488">
            <w:pPr>
              <w:spacing w:after="0"/>
              <w:jc w:val="both"/>
              <w:rPr>
                <w:rFonts w:ascii="Calibri" w:eastAsia="Calibri" w:hAnsi="Calibri"/>
                <w:b/>
                <w:sz w:val="22"/>
                <w:szCs w:val="22"/>
              </w:rPr>
            </w:pPr>
          </w:p>
        </w:tc>
      </w:tr>
      <w:tr w:rsidR="003B5DCE" w:rsidRPr="003B5DCE" w14:paraId="0E592BC9" w14:textId="77777777" w:rsidTr="00A2794A">
        <w:tc>
          <w:tcPr>
            <w:tcW w:w="5602" w:type="dxa"/>
            <w:shd w:val="clear" w:color="auto" w:fill="auto"/>
          </w:tcPr>
          <w:p w14:paraId="4AE34F4B"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1.2.  La stazione appaltante, nel primo atto della procedura, ha indicato i presupposti per l’attivazione della procedura e ha motivato il ricorso ad essa in relazione alla specifica situazione di fatto e alle caratteristiche dei mercati potenzialmente interessati e delle dinamiche che li caratterizzano?</w:t>
            </w:r>
          </w:p>
        </w:tc>
        <w:tc>
          <w:tcPr>
            <w:tcW w:w="2077" w:type="dxa"/>
            <w:shd w:val="clear" w:color="auto" w:fill="auto"/>
          </w:tcPr>
          <w:p w14:paraId="0D65C358"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76, comma 1</w:t>
            </w:r>
          </w:p>
        </w:tc>
        <w:tc>
          <w:tcPr>
            <w:tcW w:w="2005" w:type="dxa"/>
            <w:shd w:val="clear" w:color="auto" w:fill="auto"/>
          </w:tcPr>
          <w:p w14:paraId="1403CB4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1, 7</w:t>
            </w:r>
          </w:p>
        </w:tc>
        <w:tc>
          <w:tcPr>
            <w:tcW w:w="5875" w:type="dxa"/>
            <w:shd w:val="clear" w:color="auto" w:fill="auto"/>
          </w:tcPr>
          <w:p w14:paraId="709B3BF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mancata o insufficiente motivazione</w:t>
            </w:r>
          </w:p>
        </w:tc>
      </w:tr>
      <w:tr w:rsidR="003B5DCE" w:rsidRPr="003B5DCE" w14:paraId="1DD3420D" w14:textId="77777777" w:rsidTr="00A2794A">
        <w:tc>
          <w:tcPr>
            <w:tcW w:w="5602" w:type="dxa"/>
            <w:shd w:val="clear" w:color="auto" w:fill="auto"/>
          </w:tcPr>
          <w:p w14:paraId="0DF16D9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 Consultazioni preliminari di mercato</w:t>
            </w:r>
          </w:p>
          <w:p w14:paraId="02066D8A"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2.1 Sono state svolte, in modo regolare, le consultazioni preliminari di mercato? (facoltativo)</w:t>
            </w:r>
          </w:p>
        </w:tc>
        <w:tc>
          <w:tcPr>
            <w:tcW w:w="2077" w:type="dxa"/>
            <w:shd w:val="clear" w:color="auto" w:fill="auto"/>
          </w:tcPr>
          <w:p w14:paraId="4BA4EA46" w14:textId="23E8CD02"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76, commi 1 e 7</w:t>
            </w:r>
          </w:p>
          <w:p w14:paraId="10BC608B"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 xml:space="preserve">Art. 77 </w:t>
            </w:r>
          </w:p>
        </w:tc>
        <w:tc>
          <w:tcPr>
            <w:tcW w:w="2005" w:type="dxa"/>
            <w:shd w:val="clear" w:color="auto" w:fill="auto"/>
          </w:tcPr>
          <w:p w14:paraId="25D06833" w14:textId="77777777" w:rsidR="003B5DCE" w:rsidRPr="003B5DCE" w:rsidRDefault="003B5DCE" w:rsidP="00896C45">
            <w:pPr>
              <w:spacing w:after="0"/>
              <w:jc w:val="both"/>
              <w:rPr>
                <w:rFonts w:ascii="Calibri" w:eastAsia="Calibri" w:hAnsi="Calibri"/>
                <w:b/>
                <w:sz w:val="22"/>
                <w:szCs w:val="22"/>
              </w:rPr>
            </w:pPr>
          </w:p>
        </w:tc>
        <w:tc>
          <w:tcPr>
            <w:tcW w:w="5875" w:type="dxa"/>
            <w:shd w:val="clear" w:color="auto" w:fill="auto"/>
          </w:tcPr>
          <w:p w14:paraId="473A2CBE" w14:textId="77777777" w:rsidR="003B5DCE" w:rsidRPr="003B5DCE" w:rsidRDefault="003B5DCE" w:rsidP="00896C45">
            <w:pPr>
              <w:spacing w:after="0"/>
              <w:jc w:val="both"/>
              <w:rPr>
                <w:rFonts w:ascii="Calibri" w:eastAsia="Calibri" w:hAnsi="Calibri"/>
                <w:b/>
                <w:sz w:val="22"/>
                <w:szCs w:val="22"/>
              </w:rPr>
            </w:pPr>
          </w:p>
        </w:tc>
      </w:tr>
      <w:tr w:rsidR="003B5DCE" w:rsidRPr="003B5DCE" w14:paraId="31A356B0" w14:textId="77777777" w:rsidTr="00A2794A">
        <w:tc>
          <w:tcPr>
            <w:tcW w:w="5602" w:type="dxa"/>
            <w:shd w:val="clear" w:color="auto" w:fill="auto"/>
          </w:tcPr>
          <w:p w14:paraId="4C99BC12"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 xml:space="preserve">2.2. Qualora siano state svolte le consultazioni preliminari di mercato, la stazione appaltante ha adottato misure adeguate </w:t>
            </w:r>
            <w:r w:rsidR="00896C45" w:rsidRPr="003B5DCE">
              <w:rPr>
                <w:rFonts w:ascii="Calibri" w:eastAsia="Calibri" w:hAnsi="Calibri"/>
                <w:sz w:val="22"/>
                <w:szCs w:val="22"/>
              </w:rPr>
              <w:t>a</w:t>
            </w:r>
            <w:r w:rsidRPr="003B5DCE">
              <w:rPr>
                <w:rFonts w:ascii="Calibri" w:eastAsia="Calibri" w:hAnsi="Calibri"/>
                <w:sz w:val="22"/>
                <w:szCs w:val="22"/>
              </w:rPr>
              <w:t xml:space="preserve"> garantire la trasparenza e che la concorrenza non sia falsata dalla partecipazione alla gara del candidato o dell'offerente che ha p</w:t>
            </w:r>
          </w:p>
          <w:p w14:paraId="40D0E61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reso parte, a monte, alla consultazione preliminare di mercato?</w:t>
            </w:r>
          </w:p>
        </w:tc>
        <w:tc>
          <w:tcPr>
            <w:tcW w:w="2077" w:type="dxa"/>
            <w:shd w:val="clear" w:color="auto" w:fill="auto"/>
          </w:tcPr>
          <w:p w14:paraId="2917DB3F"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76, commi 1 e 7</w:t>
            </w:r>
          </w:p>
          <w:p w14:paraId="1342C00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 xml:space="preserve">Art. 78 </w:t>
            </w:r>
          </w:p>
        </w:tc>
        <w:tc>
          <w:tcPr>
            <w:tcW w:w="2005" w:type="dxa"/>
            <w:shd w:val="clear" w:color="auto" w:fill="auto"/>
          </w:tcPr>
          <w:p w14:paraId="02CD929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18</w:t>
            </w:r>
          </w:p>
        </w:tc>
        <w:tc>
          <w:tcPr>
            <w:tcW w:w="5875" w:type="dxa"/>
            <w:shd w:val="clear" w:color="auto" w:fill="auto"/>
          </w:tcPr>
          <w:p w14:paraId="237DF16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w:t>
            </w:r>
          </w:p>
        </w:tc>
      </w:tr>
      <w:tr w:rsidR="003B5DCE" w:rsidRPr="003B5DCE" w14:paraId="18CFA806" w14:textId="77777777" w:rsidTr="00A2794A">
        <w:tc>
          <w:tcPr>
            <w:tcW w:w="5602" w:type="dxa"/>
            <w:shd w:val="clear" w:color="auto" w:fill="auto"/>
          </w:tcPr>
          <w:p w14:paraId="62416CF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3. Selezione degli operatori economici</w:t>
            </w:r>
          </w:p>
          <w:p w14:paraId="02FEF19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3.1. La stazione appaltante ha individuato gli operatori economici da consultare sulla base di informazioni riguardanti le caratteristiche di qualificazione economica e finanziaria e tecniche e professionali desunte dal mercato, nel rispetto dei principi di trasparenza e concorrenza?</w:t>
            </w:r>
          </w:p>
        </w:tc>
        <w:tc>
          <w:tcPr>
            <w:tcW w:w="2077" w:type="dxa"/>
            <w:shd w:val="clear" w:color="auto" w:fill="auto"/>
          </w:tcPr>
          <w:p w14:paraId="0986F2DE"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76, comma 7</w:t>
            </w:r>
          </w:p>
        </w:tc>
        <w:tc>
          <w:tcPr>
            <w:tcW w:w="2005" w:type="dxa"/>
            <w:shd w:val="clear" w:color="auto" w:fill="auto"/>
          </w:tcPr>
          <w:p w14:paraId="191FED4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9, 10, 11, 14</w:t>
            </w:r>
          </w:p>
        </w:tc>
        <w:tc>
          <w:tcPr>
            <w:tcW w:w="5875" w:type="dxa"/>
            <w:shd w:val="clear" w:color="auto" w:fill="auto"/>
          </w:tcPr>
          <w:p w14:paraId="78DF1B0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in caso di mancata pubblicazione delle specifiche tecniche.</w:t>
            </w:r>
          </w:p>
          <w:p w14:paraId="221C7608"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adozione di specifiche tecniche discriminatorie adottate sulla base di preferenze ingiustificate nazionali, regionali o locali.</w:t>
            </w:r>
          </w:p>
          <w:p w14:paraId="38E8DFA8"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in caso di adozione di specifiche tecniche non discriminatorie ma che causano accesso limitato per gli operatori economici.</w:t>
            </w:r>
          </w:p>
          <w:p w14:paraId="58D9063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specifiche tecniche modificate dopo l'apertura delle offerte o applicate in modo non corretto</w:t>
            </w:r>
          </w:p>
        </w:tc>
      </w:tr>
      <w:tr w:rsidR="003B5DCE" w:rsidRPr="003B5DCE" w14:paraId="6532D158" w14:textId="77777777" w:rsidTr="00A2794A">
        <w:tc>
          <w:tcPr>
            <w:tcW w:w="5602" w:type="dxa"/>
            <w:shd w:val="clear" w:color="auto" w:fill="auto"/>
          </w:tcPr>
          <w:p w14:paraId="716DAB52"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3.2. La stazione appaltante ha selezionato almeno tre operatori economici, se sussistono in tale numero soggetti idonei?</w:t>
            </w:r>
          </w:p>
        </w:tc>
        <w:tc>
          <w:tcPr>
            <w:tcW w:w="2077" w:type="dxa"/>
            <w:shd w:val="clear" w:color="auto" w:fill="auto"/>
          </w:tcPr>
          <w:p w14:paraId="17524B06"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76, comma 7</w:t>
            </w:r>
          </w:p>
        </w:tc>
        <w:tc>
          <w:tcPr>
            <w:tcW w:w="2005" w:type="dxa"/>
            <w:shd w:val="clear" w:color="auto" w:fill="auto"/>
          </w:tcPr>
          <w:p w14:paraId="4B14DDC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10, 11</w:t>
            </w:r>
          </w:p>
        </w:tc>
        <w:tc>
          <w:tcPr>
            <w:tcW w:w="5875" w:type="dxa"/>
            <w:shd w:val="clear" w:color="auto" w:fill="auto"/>
          </w:tcPr>
          <w:p w14:paraId="7A8BEDE8"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insufficiente individuazione dei soggetti</w:t>
            </w:r>
          </w:p>
        </w:tc>
      </w:tr>
      <w:tr w:rsidR="003B5DCE" w:rsidRPr="003B5DCE" w14:paraId="244C9154" w14:textId="77777777" w:rsidTr="00A2794A">
        <w:tc>
          <w:tcPr>
            <w:tcW w:w="5602" w:type="dxa"/>
            <w:shd w:val="clear" w:color="auto" w:fill="auto"/>
          </w:tcPr>
          <w:p w14:paraId="699604BE"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3.3. La procedura appare nel complesso conforme ai principi del risultato, della fiducia e dell’accesso al mercato?</w:t>
            </w:r>
          </w:p>
        </w:tc>
        <w:tc>
          <w:tcPr>
            <w:tcW w:w="2077" w:type="dxa"/>
            <w:shd w:val="clear" w:color="auto" w:fill="auto"/>
          </w:tcPr>
          <w:p w14:paraId="3B40DCD1"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76, comma 1</w:t>
            </w:r>
          </w:p>
        </w:tc>
        <w:tc>
          <w:tcPr>
            <w:tcW w:w="2005" w:type="dxa"/>
            <w:shd w:val="clear" w:color="auto" w:fill="auto"/>
          </w:tcPr>
          <w:p w14:paraId="42641811" w14:textId="77777777" w:rsidR="003B5DCE" w:rsidRPr="003B5DCE" w:rsidRDefault="003B5DCE" w:rsidP="00896C45">
            <w:pPr>
              <w:spacing w:after="0"/>
              <w:jc w:val="both"/>
              <w:rPr>
                <w:rFonts w:ascii="Calibri" w:eastAsia="Calibri" w:hAnsi="Calibri"/>
                <w:b/>
                <w:sz w:val="22"/>
                <w:szCs w:val="22"/>
              </w:rPr>
            </w:pPr>
          </w:p>
        </w:tc>
        <w:tc>
          <w:tcPr>
            <w:tcW w:w="5875" w:type="dxa"/>
            <w:shd w:val="clear" w:color="auto" w:fill="auto"/>
          </w:tcPr>
          <w:p w14:paraId="14FC0B5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nel caso in cui la violazione sia stata tale da portare all’affidamento a soggetto diverso da quello previsto</w:t>
            </w:r>
          </w:p>
        </w:tc>
      </w:tr>
      <w:tr w:rsidR="003B5DCE" w:rsidRPr="003B5DCE" w14:paraId="22F60CFA" w14:textId="77777777" w:rsidTr="00A2794A">
        <w:tc>
          <w:tcPr>
            <w:tcW w:w="5602" w:type="dxa"/>
            <w:shd w:val="clear" w:color="auto" w:fill="auto"/>
          </w:tcPr>
          <w:p w14:paraId="2870133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4. Specifiche tecniche ed etichettature</w:t>
            </w:r>
          </w:p>
          <w:p w14:paraId="6E9EEF30"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4.1. Qualora negli atti di gara siano richieste o previste specifiche tecniche o etichettature, queste sono conformi a quanto prescritto?</w:t>
            </w:r>
          </w:p>
        </w:tc>
        <w:tc>
          <w:tcPr>
            <w:tcW w:w="2077" w:type="dxa"/>
            <w:shd w:val="clear" w:color="auto" w:fill="auto"/>
          </w:tcPr>
          <w:p w14:paraId="624AF115"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Artt. 79-80</w:t>
            </w:r>
          </w:p>
          <w:p w14:paraId="700F9B2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Allegato II.5</w:t>
            </w:r>
          </w:p>
        </w:tc>
        <w:tc>
          <w:tcPr>
            <w:tcW w:w="2005" w:type="dxa"/>
            <w:shd w:val="clear" w:color="auto" w:fill="auto"/>
          </w:tcPr>
          <w:p w14:paraId="21C00FE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9, 10, 11, 14</w:t>
            </w:r>
          </w:p>
        </w:tc>
        <w:tc>
          <w:tcPr>
            <w:tcW w:w="5875" w:type="dxa"/>
            <w:shd w:val="clear" w:color="auto" w:fill="auto"/>
          </w:tcPr>
          <w:p w14:paraId="602F81D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in caso di mancata pubblicazione delle specifiche tecniche.</w:t>
            </w:r>
          </w:p>
          <w:p w14:paraId="1993E16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adozione di specifiche tecniche discriminatorie adottate sulla base di preferenze ingiustificate nazionali, regionali o locali.</w:t>
            </w:r>
          </w:p>
          <w:p w14:paraId="593BFCC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in caso di adozione di specifiche tecniche non discriminatorie ma che causano accesso limitato per gli operatori economici.</w:t>
            </w:r>
          </w:p>
          <w:p w14:paraId="6D5CFA2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specifiche tecniche modificate dopo l'apertura delle offerte o applicate in modo non corretto</w:t>
            </w:r>
          </w:p>
        </w:tc>
      </w:tr>
      <w:tr w:rsidR="003B5DCE" w:rsidRPr="003B5DCE" w14:paraId="38C31EC9" w14:textId="77777777" w:rsidTr="00A2794A">
        <w:tc>
          <w:tcPr>
            <w:tcW w:w="5602" w:type="dxa"/>
            <w:shd w:val="clear" w:color="auto" w:fill="auto"/>
          </w:tcPr>
          <w:p w14:paraId="545CA611"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5. Documenti di gara</w:t>
            </w:r>
          </w:p>
          <w:p w14:paraId="015BAC74"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5.1. Sono presenti la lettera d’invito (o comunque l’atto di consultazione e invito a offrire dell’operatore economico), il disciplinare di gara e il capitolato speciale e le condizioni contrattuali proposte?</w:t>
            </w:r>
          </w:p>
          <w:p w14:paraId="34F37C30" w14:textId="77777777" w:rsidR="003B5DCE" w:rsidRPr="003B5DCE" w:rsidRDefault="003B5DCE" w:rsidP="00896C45">
            <w:pPr>
              <w:spacing w:after="0"/>
              <w:jc w:val="both"/>
              <w:rPr>
                <w:rFonts w:ascii="Calibri" w:eastAsia="Calibri" w:hAnsi="Calibri"/>
                <w:sz w:val="22"/>
                <w:szCs w:val="22"/>
              </w:rPr>
            </w:pPr>
          </w:p>
        </w:tc>
        <w:tc>
          <w:tcPr>
            <w:tcW w:w="2077" w:type="dxa"/>
            <w:shd w:val="clear" w:color="auto" w:fill="auto"/>
          </w:tcPr>
          <w:p w14:paraId="7BF0110E" w14:textId="77777777" w:rsidR="003B5DCE" w:rsidRPr="003B5DCE" w:rsidRDefault="003B5DCE" w:rsidP="00896C45">
            <w:pPr>
              <w:spacing w:after="0"/>
              <w:jc w:val="both"/>
              <w:rPr>
                <w:rFonts w:ascii="Calibri" w:eastAsia="Calibri" w:hAnsi="Calibri"/>
                <w:sz w:val="22"/>
                <w:szCs w:val="22"/>
              </w:rPr>
            </w:pPr>
          </w:p>
          <w:p w14:paraId="43CB46B3"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76, comma 7</w:t>
            </w:r>
          </w:p>
          <w:p w14:paraId="686425F4"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82</w:t>
            </w:r>
          </w:p>
        </w:tc>
        <w:tc>
          <w:tcPr>
            <w:tcW w:w="2005" w:type="dxa"/>
            <w:shd w:val="clear" w:color="auto" w:fill="auto"/>
          </w:tcPr>
          <w:p w14:paraId="6510F52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1, 9, 12</w:t>
            </w:r>
          </w:p>
        </w:tc>
        <w:tc>
          <w:tcPr>
            <w:tcW w:w="5875" w:type="dxa"/>
            <w:shd w:val="clear" w:color="auto" w:fill="auto"/>
          </w:tcPr>
          <w:p w14:paraId="569AC2FF"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assenza del bando o avviso</w:t>
            </w:r>
          </w:p>
          <w:p w14:paraId="0A378FF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mancata pubblicazione nel bando di gara dei criteri di selezione e/o di aggiudicazione (e loro ponderazione).</w:t>
            </w:r>
          </w:p>
          <w:p w14:paraId="109A128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nel caso di mancata pubblicazione nel bando di gara delle condizioni di esecuzione dell'appalto o di specifiche tecniche</w:t>
            </w:r>
          </w:p>
          <w:p w14:paraId="01C68AAF"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w:t>
            </w:r>
          </w:p>
        </w:tc>
      </w:tr>
      <w:tr w:rsidR="003B5DCE" w:rsidRPr="003B5DCE" w14:paraId="662C6564" w14:textId="77777777" w:rsidTr="00A2794A">
        <w:tc>
          <w:tcPr>
            <w:tcW w:w="5602" w:type="dxa"/>
            <w:shd w:val="clear" w:color="auto" w:fill="auto"/>
          </w:tcPr>
          <w:p w14:paraId="3080DC3D"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5.2. La lettera d’invito contiene gli elementi necessari (ivi compresi il CIG, il termine massimo di durata della procedura e i criteri ambientali minimi) ed è conforme a quanto prescritto dal Codice, dagli allegati e dal pertinente bando- tipo?</w:t>
            </w:r>
          </w:p>
        </w:tc>
        <w:tc>
          <w:tcPr>
            <w:tcW w:w="2077" w:type="dxa"/>
            <w:shd w:val="clear" w:color="auto" w:fill="auto"/>
          </w:tcPr>
          <w:p w14:paraId="5A8DEB1F"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83</w:t>
            </w:r>
          </w:p>
          <w:p w14:paraId="1181F1B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Allegato II.6</w:t>
            </w:r>
          </w:p>
          <w:p w14:paraId="41237B3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 xml:space="preserve">Bando tipo ANAC </w:t>
            </w:r>
          </w:p>
        </w:tc>
        <w:tc>
          <w:tcPr>
            <w:tcW w:w="2005" w:type="dxa"/>
            <w:shd w:val="clear" w:color="auto" w:fill="auto"/>
          </w:tcPr>
          <w:p w14:paraId="093B80A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1, 9, 12</w:t>
            </w:r>
          </w:p>
        </w:tc>
        <w:tc>
          <w:tcPr>
            <w:tcW w:w="5875" w:type="dxa"/>
            <w:shd w:val="clear" w:color="auto" w:fill="auto"/>
          </w:tcPr>
          <w:p w14:paraId="4AC2F73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assenza del bando o avviso</w:t>
            </w:r>
          </w:p>
          <w:p w14:paraId="3493829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mancata pubblicazione nel bando di gara dei criteri di selezione e/o di aggiudicazione (e loro ponderazione).</w:t>
            </w:r>
          </w:p>
          <w:p w14:paraId="1A062491"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nel caso di mancata pubblicazione nel bando di gara delle condizioni di esecuzione dell'appalto o di specifiche tecniche</w:t>
            </w:r>
          </w:p>
          <w:p w14:paraId="78B5814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lastRenderedPageBreak/>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3B5DCE" w:rsidRPr="003B5DCE" w14:paraId="3665A53B" w14:textId="77777777" w:rsidTr="00A2794A">
        <w:tc>
          <w:tcPr>
            <w:tcW w:w="5602" w:type="dxa"/>
            <w:shd w:val="clear" w:color="auto" w:fill="auto"/>
          </w:tcPr>
          <w:p w14:paraId="503A91F5"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5.3. Il disciplinare di gara presenta i contenuti prescritti?</w:t>
            </w:r>
          </w:p>
        </w:tc>
        <w:tc>
          <w:tcPr>
            <w:tcW w:w="2077" w:type="dxa"/>
            <w:shd w:val="clear" w:color="auto" w:fill="auto"/>
          </w:tcPr>
          <w:p w14:paraId="71FE3BAB"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87</w:t>
            </w:r>
          </w:p>
          <w:p w14:paraId="4143FCE4"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Allegato II.8</w:t>
            </w:r>
          </w:p>
        </w:tc>
        <w:tc>
          <w:tcPr>
            <w:tcW w:w="2005" w:type="dxa"/>
            <w:shd w:val="clear" w:color="auto" w:fill="auto"/>
          </w:tcPr>
          <w:p w14:paraId="684994B6"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9, 12</w:t>
            </w:r>
          </w:p>
        </w:tc>
        <w:tc>
          <w:tcPr>
            <w:tcW w:w="5875" w:type="dxa"/>
            <w:shd w:val="clear" w:color="auto" w:fill="auto"/>
          </w:tcPr>
          <w:p w14:paraId="69DAFACF"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mancata pubblicazione nel bando di gara dei criteri di selezione e/o di aggiudicazione (e loro ponderazione).</w:t>
            </w:r>
          </w:p>
          <w:p w14:paraId="10D4B83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nel caso di mancata pubblicazione nel bando di gara delle condizioni di esecuzione dell'appalto o di specifiche tecniche</w:t>
            </w:r>
          </w:p>
          <w:p w14:paraId="4BAC91E4"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3B5DCE" w:rsidRPr="003B5DCE" w14:paraId="4F6AC668" w14:textId="77777777" w:rsidTr="00A2794A">
        <w:tc>
          <w:tcPr>
            <w:tcW w:w="5602" w:type="dxa"/>
            <w:shd w:val="clear" w:color="auto" w:fill="auto"/>
          </w:tcPr>
          <w:p w14:paraId="74809442"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5.4. Il capitolato speciale presenta i contenuti prescritti?</w:t>
            </w:r>
          </w:p>
        </w:tc>
        <w:tc>
          <w:tcPr>
            <w:tcW w:w="2077" w:type="dxa"/>
            <w:shd w:val="clear" w:color="auto" w:fill="auto"/>
          </w:tcPr>
          <w:p w14:paraId="03C4A14A"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87</w:t>
            </w:r>
          </w:p>
          <w:p w14:paraId="296C4A5B"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Allegato II.8</w:t>
            </w:r>
          </w:p>
        </w:tc>
        <w:tc>
          <w:tcPr>
            <w:tcW w:w="2005" w:type="dxa"/>
            <w:shd w:val="clear" w:color="auto" w:fill="auto"/>
          </w:tcPr>
          <w:p w14:paraId="3A6D60E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9, 12</w:t>
            </w:r>
          </w:p>
        </w:tc>
        <w:tc>
          <w:tcPr>
            <w:tcW w:w="5875" w:type="dxa"/>
            <w:shd w:val="clear" w:color="auto" w:fill="auto"/>
          </w:tcPr>
          <w:p w14:paraId="112C0BBD"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mancata pubblicazione nel bando di gara dei criteri di selezione e/o di aggiudicazione (e loro ponderazione).</w:t>
            </w:r>
          </w:p>
          <w:p w14:paraId="61CB0882"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 xml:space="preserve">10% nel caso di mancata pubblicazione nel bando di gara delle condizioni di esecuzione dell'appalto o di specifiche </w:t>
            </w:r>
          </w:p>
          <w:p w14:paraId="6784096F" w14:textId="6A2C0B06"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la descrizione nel bando di gara e/o nel capitolato d'oneri è insufficiente o imprecisa in modo tale da non permettere ai potenziali offerenti/candidati di determinare completamente la materia oggetto del contratto, causando effetto deterrente di limitare la competizione</w:t>
            </w:r>
          </w:p>
        </w:tc>
      </w:tr>
      <w:tr w:rsidR="003B5DCE" w:rsidRPr="003B5DCE" w14:paraId="098DEC58" w14:textId="77777777" w:rsidTr="00A2794A">
        <w:tc>
          <w:tcPr>
            <w:tcW w:w="5602" w:type="dxa"/>
            <w:shd w:val="clear" w:color="auto" w:fill="auto"/>
          </w:tcPr>
          <w:p w14:paraId="4E4A70E0"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5.5. I documenti di gara sono stati trasmessi e resi disponibili in modalità digitale?</w:t>
            </w:r>
          </w:p>
        </w:tc>
        <w:tc>
          <w:tcPr>
            <w:tcW w:w="2077" w:type="dxa"/>
            <w:shd w:val="clear" w:color="auto" w:fill="auto"/>
          </w:tcPr>
          <w:p w14:paraId="18D92D33"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88</w:t>
            </w:r>
          </w:p>
        </w:tc>
        <w:tc>
          <w:tcPr>
            <w:tcW w:w="2005" w:type="dxa"/>
            <w:shd w:val="clear" w:color="auto" w:fill="auto"/>
          </w:tcPr>
          <w:p w14:paraId="5EA7BF9D"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5</w:t>
            </w:r>
          </w:p>
        </w:tc>
        <w:tc>
          <w:tcPr>
            <w:tcW w:w="5875" w:type="dxa"/>
            <w:shd w:val="clear" w:color="auto" w:fill="auto"/>
          </w:tcPr>
          <w:p w14:paraId="646ECBD1"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qualora l'amministrazione aggiudicatrice non abbia offerto a tutti per via elettronica, l'accesso libero, diretto, completo e gratuito ai documenti di gara</w:t>
            </w:r>
          </w:p>
        </w:tc>
      </w:tr>
      <w:tr w:rsidR="003B5DCE" w:rsidRPr="003B5DCE" w14:paraId="29F5F8A2" w14:textId="77777777" w:rsidTr="00A2794A">
        <w:trPr>
          <w:trHeight w:val="1913"/>
        </w:trPr>
        <w:tc>
          <w:tcPr>
            <w:tcW w:w="5602" w:type="dxa"/>
            <w:shd w:val="clear" w:color="auto" w:fill="auto"/>
          </w:tcPr>
          <w:p w14:paraId="24B09029"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5.6. La stazione appaltante ha invitato simultaneamente e per iscritto, attraverso le piattaforme di approvvigionamento digitale, i candidati selezionati a presentare le rispettive offerte?</w:t>
            </w:r>
          </w:p>
        </w:tc>
        <w:tc>
          <w:tcPr>
            <w:tcW w:w="2077" w:type="dxa"/>
            <w:shd w:val="clear" w:color="auto" w:fill="auto"/>
          </w:tcPr>
          <w:p w14:paraId="24974478"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89</w:t>
            </w:r>
          </w:p>
        </w:tc>
        <w:tc>
          <w:tcPr>
            <w:tcW w:w="2005" w:type="dxa"/>
            <w:shd w:val="clear" w:color="auto" w:fill="auto"/>
          </w:tcPr>
          <w:p w14:paraId="5A2A85AF" w14:textId="77777777" w:rsidR="003B5DCE" w:rsidRPr="003B5DCE" w:rsidRDefault="003B5DCE" w:rsidP="00896C45">
            <w:pPr>
              <w:spacing w:after="0"/>
              <w:jc w:val="both"/>
              <w:rPr>
                <w:rFonts w:ascii="Calibri" w:eastAsia="Calibri" w:hAnsi="Calibri"/>
                <w:b/>
                <w:strike/>
                <w:sz w:val="22"/>
                <w:szCs w:val="22"/>
              </w:rPr>
            </w:pPr>
            <w:r w:rsidRPr="003B5DCE">
              <w:rPr>
                <w:rFonts w:ascii="Calibri" w:eastAsia="Calibri" w:hAnsi="Calibri"/>
                <w:b/>
                <w:sz w:val="22"/>
                <w:szCs w:val="22"/>
              </w:rPr>
              <w:t>8</w:t>
            </w:r>
          </w:p>
        </w:tc>
        <w:tc>
          <w:tcPr>
            <w:tcW w:w="5875" w:type="dxa"/>
            <w:shd w:val="clear" w:color="auto" w:fill="auto"/>
          </w:tcPr>
          <w:p w14:paraId="2C577F77"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le procedure specifiche per l'approvvigionamento elettronico aggregato non sono state seguite, come stabilito nella normativa applicabile con effetto deterrente per i potenziali offerenti</w:t>
            </w:r>
          </w:p>
          <w:p w14:paraId="33C1B97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se la non conformità ha portato all'aggiudicazione di un contratto relativo ad un appalto diverso da quello che avrebbe dovuto essere assegnato</w:t>
            </w:r>
            <w:r w:rsidR="00896C45">
              <w:rPr>
                <w:rFonts w:ascii="Calibri" w:eastAsia="Calibri" w:hAnsi="Calibri"/>
                <w:b/>
                <w:sz w:val="22"/>
                <w:szCs w:val="22"/>
              </w:rPr>
              <w:t>.</w:t>
            </w:r>
          </w:p>
        </w:tc>
      </w:tr>
      <w:tr w:rsidR="003B5DCE" w:rsidRPr="003B5DCE" w14:paraId="1D9E2DFE" w14:textId="77777777" w:rsidTr="00A2794A">
        <w:tc>
          <w:tcPr>
            <w:tcW w:w="5602" w:type="dxa"/>
            <w:shd w:val="clear" w:color="auto" w:fill="auto"/>
          </w:tcPr>
          <w:p w14:paraId="5C501ADE"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5.7. Sono state comunicate in modo regolare e tempestivo le informazioni prescritte per candidati e offerenti?</w:t>
            </w:r>
          </w:p>
        </w:tc>
        <w:tc>
          <w:tcPr>
            <w:tcW w:w="2077" w:type="dxa"/>
            <w:shd w:val="clear" w:color="auto" w:fill="auto"/>
          </w:tcPr>
          <w:p w14:paraId="0823A373"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90</w:t>
            </w:r>
          </w:p>
        </w:tc>
        <w:tc>
          <w:tcPr>
            <w:tcW w:w="2005" w:type="dxa"/>
            <w:shd w:val="clear" w:color="auto" w:fill="auto"/>
          </w:tcPr>
          <w:p w14:paraId="5A421C5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4, 5</w:t>
            </w:r>
          </w:p>
        </w:tc>
        <w:tc>
          <w:tcPr>
            <w:tcW w:w="5875" w:type="dxa"/>
            <w:shd w:val="clear" w:color="auto" w:fill="auto"/>
          </w:tcPr>
          <w:p w14:paraId="3546EE5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se la riduzione dei termini stabiliti dalle direttive è maggiore o uguale al 85% o il termine è uguale/inferiore a 5 giorni.</w:t>
            </w:r>
          </w:p>
          <w:p w14:paraId="7D32F957"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riduzione dei termini stabiliti dalle direttive è maggiore o uguale al 50% (ma inferiore all'85%).</w:t>
            </w:r>
          </w:p>
          <w:p w14:paraId="2794681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la riduzione dei termini stabiliti dalle direttive è maggiore o uguale al 30% (ma inferiore al 50%).</w:t>
            </w:r>
          </w:p>
          <w:p w14:paraId="036AA41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tempo per gli operatori economici (potenziali offerenti/candidati) per ottenere la documentazione di gara è uguale o inferiore a 5 giorni.</w:t>
            </w:r>
          </w:p>
          <w:p w14:paraId="2D249B88"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5% se la riduzione dei termini stabiliti dalle direttive è inferiore al 30%.</w:t>
            </w:r>
          </w:p>
          <w:p w14:paraId="706F8034"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in caso di tempo per gli operatori economici (potenziali offerenti/candidati) per ottenere la documentazione di gara troppo breve (</w:t>
            </w:r>
            <w:r w:rsidR="00896C45" w:rsidRPr="003B5DCE">
              <w:rPr>
                <w:rFonts w:ascii="Calibri" w:eastAsia="Calibri" w:hAnsi="Calibri"/>
                <w:b/>
                <w:sz w:val="22"/>
                <w:szCs w:val="22"/>
              </w:rPr>
              <w:t>cioè,</w:t>
            </w:r>
            <w:r w:rsidRPr="003B5DCE">
              <w:rPr>
                <w:rFonts w:ascii="Calibri" w:eastAsia="Calibri" w:hAnsi="Calibri"/>
                <w:b/>
                <w:sz w:val="22"/>
                <w:szCs w:val="22"/>
              </w:rPr>
              <w:t xml:space="preserve"> inferiore o pari al 50% dei termini per la ricezione delle offerte fissati nei documenti di gara, in linea con le disposizioni pertinenti), creando ostacoli ingiustificati all'apertura degli appalti pubblici alla concorrenza.</w:t>
            </w:r>
          </w:p>
          <w:p w14:paraId="009635E4"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5% in caso di tempo per gli operatori economici (potenziali offerenti/candidati) per ottenere la documentazione di gara è ridotto ma la riduzione è inferiore al 80% dei termini per la ricezione delle offerte, in linea con le disposizioni pertinenti.</w:t>
            </w:r>
          </w:p>
        </w:tc>
      </w:tr>
      <w:tr w:rsidR="003B5DCE" w:rsidRPr="003B5DCE" w14:paraId="5C70BE05" w14:textId="77777777" w:rsidTr="00A2794A">
        <w:tc>
          <w:tcPr>
            <w:tcW w:w="5602" w:type="dxa"/>
            <w:shd w:val="clear" w:color="auto" w:fill="auto"/>
          </w:tcPr>
          <w:p w14:paraId="58572BA9" w14:textId="77777777" w:rsidR="003B5DCE" w:rsidRPr="003B5DCE" w:rsidRDefault="003B5DCE" w:rsidP="00575CFC">
            <w:pPr>
              <w:spacing w:after="0"/>
              <w:rPr>
                <w:rFonts w:ascii="Calibri" w:eastAsia="Calibri" w:hAnsi="Calibri"/>
                <w:sz w:val="22"/>
                <w:szCs w:val="22"/>
              </w:rPr>
            </w:pPr>
            <w:r w:rsidRPr="003B5DCE">
              <w:rPr>
                <w:rFonts w:ascii="Calibri" w:eastAsia="Calibri" w:hAnsi="Calibri"/>
                <w:sz w:val="22"/>
                <w:szCs w:val="22"/>
              </w:rPr>
              <w:lastRenderedPageBreak/>
              <w:t>5.8. La stazione appaltante ha richiesto in modo regolare gli impegni agli offerenti?</w:t>
            </w:r>
          </w:p>
        </w:tc>
        <w:tc>
          <w:tcPr>
            <w:tcW w:w="2077" w:type="dxa"/>
            <w:shd w:val="clear" w:color="auto" w:fill="auto"/>
          </w:tcPr>
          <w:p w14:paraId="2332D531" w14:textId="77777777" w:rsidR="003B5DCE" w:rsidRPr="003B5DCE" w:rsidRDefault="003B5DCE" w:rsidP="00575CFC">
            <w:pPr>
              <w:spacing w:after="0"/>
              <w:rPr>
                <w:rFonts w:ascii="Calibri" w:eastAsia="Calibri" w:hAnsi="Calibri"/>
                <w:sz w:val="22"/>
                <w:szCs w:val="22"/>
              </w:rPr>
            </w:pPr>
            <w:r w:rsidRPr="003B5DCE">
              <w:rPr>
                <w:rFonts w:ascii="Calibri" w:eastAsia="Calibri" w:hAnsi="Calibri"/>
                <w:sz w:val="22"/>
                <w:szCs w:val="22"/>
              </w:rPr>
              <w:t>Art. 102</w:t>
            </w:r>
          </w:p>
        </w:tc>
        <w:tc>
          <w:tcPr>
            <w:tcW w:w="2005" w:type="dxa"/>
            <w:shd w:val="clear" w:color="auto" w:fill="auto"/>
          </w:tcPr>
          <w:p w14:paraId="70296C0D" w14:textId="77777777" w:rsidR="003B5DCE" w:rsidRPr="003B5DCE" w:rsidRDefault="003B5DCE" w:rsidP="00575CFC">
            <w:pPr>
              <w:spacing w:after="0"/>
              <w:rPr>
                <w:rFonts w:ascii="Calibri" w:eastAsia="Calibri" w:hAnsi="Calibri"/>
                <w:b/>
                <w:sz w:val="22"/>
                <w:szCs w:val="22"/>
              </w:rPr>
            </w:pPr>
          </w:p>
        </w:tc>
        <w:tc>
          <w:tcPr>
            <w:tcW w:w="5875" w:type="dxa"/>
            <w:shd w:val="clear" w:color="auto" w:fill="auto"/>
          </w:tcPr>
          <w:p w14:paraId="002311DB" w14:textId="77777777" w:rsidR="003B5DCE" w:rsidRPr="003B5DCE" w:rsidRDefault="003B5DCE" w:rsidP="00575CFC">
            <w:pPr>
              <w:spacing w:after="0"/>
              <w:rPr>
                <w:rFonts w:ascii="Calibri" w:eastAsia="Calibri" w:hAnsi="Calibri"/>
                <w:b/>
                <w:sz w:val="22"/>
                <w:szCs w:val="22"/>
              </w:rPr>
            </w:pPr>
          </w:p>
        </w:tc>
      </w:tr>
      <w:tr w:rsidR="003B5DCE" w:rsidRPr="003B5DCE" w14:paraId="7F31C356" w14:textId="77777777" w:rsidTr="00A2794A">
        <w:tc>
          <w:tcPr>
            <w:tcW w:w="5602" w:type="dxa"/>
            <w:shd w:val="clear" w:color="auto" w:fill="auto"/>
          </w:tcPr>
          <w:p w14:paraId="6C36C04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 xml:space="preserve">6. Domande di partecipazione e offerte </w:t>
            </w:r>
          </w:p>
          <w:p w14:paraId="0B7A37D6"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6.1. I seguenti documenti sono stati compilati tramite la piattaforma digitale messa a disposizione dalla stazione appaltante e sono conformi ai requisiti prescritti?</w:t>
            </w:r>
          </w:p>
          <w:p w14:paraId="6ABCC576"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 la domanda di partecipazione;</w:t>
            </w:r>
          </w:p>
          <w:p w14:paraId="66F02CF6"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b) il documento di gara unico europeo;</w:t>
            </w:r>
          </w:p>
          <w:p w14:paraId="26F9C531"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c) l'offerta;</w:t>
            </w:r>
          </w:p>
          <w:p w14:paraId="570EAAE3"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d) ogni altro documento richiesto per la partecipazione alla procedura di gara.</w:t>
            </w:r>
          </w:p>
        </w:tc>
        <w:tc>
          <w:tcPr>
            <w:tcW w:w="2077" w:type="dxa"/>
            <w:shd w:val="clear" w:color="auto" w:fill="auto"/>
          </w:tcPr>
          <w:p w14:paraId="68BEA83E"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91</w:t>
            </w:r>
          </w:p>
        </w:tc>
        <w:tc>
          <w:tcPr>
            <w:tcW w:w="2005" w:type="dxa"/>
            <w:shd w:val="clear" w:color="auto" w:fill="auto"/>
          </w:tcPr>
          <w:p w14:paraId="7549544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8 e 16</w:t>
            </w:r>
          </w:p>
        </w:tc>
        <w:tc>
          <w:tcPr>
            <w:tcW w:w="5875" w:type="dxa"/>
            <w:shd w:val="clear" w:color="auto" w:fill="auto"/>
          </w:tcPr>
          <w:p w14:paraId="1933D887"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documentazione non sufficiente a giustificare l’assegnazione del contratto</w:t>
            </w:r>
          </w:p>
          <w:p w14:paraId="15D09D5D" w14:textId="5C796315" w:rsidR="003B5DCE" w:rsidRPr="005B14FF" w:rsidRDefault="003B5DCE" w:rsidP="00896C45">
            <w:pPr>
              <w:spacing w:after="0"/>
              <w:jc w:val="both"/>
              <w:rPr>
                <w:rFonts w:ascii="Calibri" w:eastAsia="Calibri" w:hAnsi="Calibri"/>
                <w:b/>
                <w:strike/>
                <w:sz w:val="22"/>
                <w:szCs w:val="22"/>
              </w:rPr>
            </w:pPr>
            <w:r w:rsidRPr="003B5DCE">
              <w:rPr>
                <w:rFonts w:ascii="Calibri" w:eastAsia="Calibri" w:hAnsi="Calibri"/>
                <w:b/>
                <w:sz w:val="22"/>
                <w:szCs w:val="22"/>
              </w:rPr>
              <w:t>10% se le procedure specifiche per l'approvvigionamento elettronico aggregato non sono state seguite, come stabilito nella direttiva applicabile con effetto deterrente per i potenziali offerenti</w:t>
            </w:r>
            <w:r w:rsidR="005B14FF">
              <w:rPr>
                <w:rFonts w:ascii="Calibri" w:eastAsia="Calibri" w:hAnsi="Calibri"/>
                <w:b/>
                <w:sz w:val="22"/>
                <w:szCs w:val="22"/>
              </w:rPr>
              <w:t xml:space="preserve"> </w:t>
            </w:r>
            <w:r w:rsidRPr="003B5DCE">
              <w:rPr>
                <w:rFonts w:ascii="Calibri" w:eastAsia="Calibri" w:hAnsi="Calibri"/>
                <w:b/>
                <w:sz w:val="22"/>
                <w:szCs w:val="22"/>
              </w:rPr>
              <w:t>o se i documenti non sono conformi ai requisiti prescritti.</w:t>
            </w:r>
          </w:p>
        </w:tc>
      </w:tr>
      <w:tr w:rsidR="003B5DCE" w:rsidRPr="003B5DCE" w14:paraId="7826911B" w14:textId="77777777" w:rsidTr="00A2794A">
        <w:tc>
          <w:tcPr>
            <w:tcW w:w="5602" w:type="dxa"/>
            <w:shd w:val="clear" w:color="auto" w:fill="auto"/>
          </w:tcPr>
          <w:p w14:paraId="331FB02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sz w:val="22"/>
                <w:szCs w:val="22"/>
              </w:rPr>
              <w:t xml:space="preserve">6.2. Il termine fissato per la ricezione delle domande e delle offerte, comprese eventuali proroghe o deroghe, è conforme a quanto prescritto? </w:t>
            </w:r>
          </w:p>
        </w:tc>
        <w:tc>
          <w:tcPr>
            <w:tcW w:w="2077" w:type="dxa"/>
            <w:shd w:val="clear" w:color="auto" w:fill="auto"/>
          </w:tcPr>
          <w:p w14:paraId="61B6AAF4"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Artt. 76 e 92</w:t>
            </w:r>
          </w:p>
        </w:tc>
        <w:tc>
          <w:tcPr>
            <w:tcW w:w="2005" w:type="dxa"/>
            <w:shd w:val="clear" w:color="auto" w:fill="auto"/>
          </w:tcPr>
          <w:p w14:paraId="37C92F1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4, 5</w:t>
            </w:r>
          </w:p>
        </w:tc>
        <w:tc>
          <w:tcPr>
            <w:tcW w:w="5875" w:type="dxa"/>
            <w:shd w:val="clear" w:color="auto" w:fill="auto"/>
          </w:tcPr>
          <w:p w14:paraId="3C20D7D4"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se la riduzione dei termini stabiliti dalle direttive è maggiore o uguale al 85% o il termine è uguale/inferiore a 5 giorni.</w:t>
            </w:r>
          </w:p>
          <w:p w14:paraId="5304C29F"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riduzione dei termini stabiliti dalle direttive è maggiore o uguale al 50% (ma inferiore all'85%).</w:t>
            </w:r>
          </w:p>
          <w:p w14:paraId="78AB2919"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la riduzione dei termini stabiliti dalle direttive è maggiore o uguale al 30% (ma inferiore al 50%).</w:t>
            </w:r>
          </w:p>
          <w:p w14:paraId="59548E08"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tempo per gli operatori economici (potenziali offerenti/candidati) per ottenere la documentazione di gara è uguale o inferiore a 5 giorni.</w:t>
            </w:r>
          </w:p>
          <w:p w14:paraId="1BD99CC1"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5% se la riduzione dei termini stabiliti dalle direttive è inferiore al 30%.</w:t>
            </w:r>
          </w:p>
          <w:p w14:paraId="065F5569"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in caso di tempo per gli operatori economici (potenziali offerenti/candidati) per ottenere la documentazione di gara troppo breve (</w:t>
            </w:r>
            <w:r w:rsidR="00896C45" w:rsidRPr="003B5DCE">
              <w:rPr>
                <w:rFonts w:ascii="Calibri" w:eastAsia="Calibri" w:hAnsi="Calibri"/>
                <w:b/>
                <w:sz w:val="22"/>
                <w:szCs w:val="22"/>
              </w:rPr>
              <w:t>cioè,</w:t>
            </w:r>
            <w:r w:rsidRPr="003B5DCE">
              <w:rPr>
                <w:rFonts w:ascii="Calibri" w:eastAsia="Calibri" w:hAnsi="Calibri"/>
                <w:b/>
                <w:sz w:val="22"/>
                <w:szCs w:val="22"/>
              </w:rPr>
              <w:t xml:space="preserve"> inferiore o pari al 50% dei termini per la ricezione delle offerte fissati nei documenti di gara, in linea con le disposizioni pertinenti), creando ostacoli ingiustificati all'apertura degli appalti pubblici alla concorrenza.</w:t>
            </w:r>
          </w:p>
          <w:p w14:paraId="125C4097"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lastRenderedPageBreak/>
              <w:t>5% in caso di tempo per gli operatori economici (potenziali offerenti/candidati) per ottenere la documentazione di gara è ridotto ma la riduzione è inferiore al 80% dei termini per la ricezione delle offerte, in linea con le disposizioni pertinenti</w:t>
            </w:r>
          </w:p>
        </w:tc>
      </w:tr>
      <w:tr w:rsidR="003B5DCE" w:rsidRPr="003B5DCE" w14:paraId="57FCF65E" w14:textId="77777777" w:rsidTr="00A2794A">
        <w:tc>
          <w:tcPr>
            <w:tcW w:w="5602" w:type="dxa"/>
            <w:shd w:val="clear" w:color="auto" w:fill="auto"/>
          </w:tcPr>
          <w:p w14:paraId="7A99B81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6.3. Le domande di partecipazione e le offerte sono pervenute tempestivamente?</w:t>
            </w:r>
          </w:p>
        </w:tc>
        <w:tc>
          <w:tcPr>
            <w:tcW w:w="2077" w:type="dxa"/>
            <w:shd w:val="clear" w:color="auto" w:fill="auto"/>
          </w:tcPr>
          <w:p w14:paraId="7638FB63"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Artt. 76 e 92</w:t>
            </w:r>
          </w:p>
        </w:tc>
        <w:tc>
          <w:tcPr>
            <w:tcW w:w="2005" w:type="dxa"/>
            <w:shd w:val="clear" w:color="auto" w:fill="auto"/>
          </w:tcPr>
          <w:p w14:paraId="0310F07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14</w:t>
            </w:r>
          </w:p>
        </w:tc>
        <w:tc>
          <w:tcPr>
            <w:tcW w:w="5875" w:type="dxa"/>
            <w:shd w:val="clear" w:color="auto" w:fill="auto"/>
          </w:tcPr>
          <w:p w14:paraId="3BE6B81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1D3010B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irregolarità che non abbia influito sull’aggiudicazione definitiva</w:t>
            </w:r>
          </w:p>
        </w:tc>
      </w:tr>
      <w:tr w:rsidR="003B5DCE" w:rsidRPr="003B5DCE" w14:paraId="12987578" w14:textId="77777777" w:rsidTr="00A2794A">
        <w:tc>
          <w:tcPr>
            <w:tcW w:w="5602" w:type="dxa"/>
            <w:shd w:val="clear" w:color="auto" w:fill="auto"/>
          </w:tcPr>
          <w:p w14:paraId="1E846A76"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6.4. Le domande di partecipazione e le offerte sono conformi ai contenuti prescritti?</w:t>
            </w:r>
          </w:p>
        </w:tc>
        <w:tc>
          <w:tcPr>
            <w:tcW w:w="2077" w:type="dxa"/>
            <w:shd w:val="clear" w:color="auto" w:fill="auto"/>
          </w:tcPr>
          <w:p w14:paraId="58F50370"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91</w:t>
            </w:r>
          </w:p>
        </w:tc>
        <w:tc>
          <w:tcPr>
            <w:tcW w:w="2005" w:type="dxa"/>
            <w:shd w:val="clear" w:color="auto" w:fill="auto"/>
          </w:tcPr>
          <w:p w14:paraId="4A91BFF8" w14:textId="77777777" w:rsidR="003B5DCE" w:rsidRPr="003B5DCE" w:rsidRDefault="003B5DCE" w:rsidP="00896C45">
            <w:pPr>
              <w:spacing w:after="0"/>
              <w:jc w:val="both"/>
              <w:rPr>
                <w:rFonts w:ascii="Calibri" w:eastAsia="Calibri" w:hAnsi="Calibri"/>
                <w:b/>
                <w:sz w:val="22"/>
                <w:szCs w:val="22"/>
              </w:rPr>
            </w:pPr>
          </w:p>
        </w:tc>
        <w:tc>
          <w:tcPr>
            <w:tcW w:w="5875" w:type="dxa"/>
            <w:shd w:val="clear" w:color="auto" w:fill="auto"/>
          </w:tcPr>
          <w:p w14:paraId="547E7698" w14:textId="77777777" w:rsidR="003B5DCE" w:rsidRPr="003B5DCE" w:rsidRDefault="003B5DCE" w:rsidP="00896C45">
            <w:pPr>
              <w:spacing w:after="0"/>
              <w:jc w:val="both"/>
              <w:rPr>
                <w:rFonts w:ascii="Calibri" w:eastAsia="Calibri" w:hAnsi="Calibri"/>
                <w:b/>
                <w:sz w:val="22"/>
                <w:szCs w:val="22"/>
              </w:rPr>
            </w:pPr>
          </w:p>
        </w:tc>
      </w:tr>
      <w:tr w:rsidR="003B5DCE" w:rsidRPr="003B5DCE" w14:paraId="68F568E1" w14:textId="77777777" w:rsidTr="00A2794A">
        <w:tc>
          <w:tcPr>
            <w:tcW w:w="5602" w:type="dxa"/>
            <w:shd w:val="clear" w:color="auto" w:fill="auto"/>
          </w:tcPr>
          <w:p w14:paraId="7DDF44A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6.5. È stata correttamente svolta la verifica di ammissibilità dell’offerta?</w:t>
            </w:r>
          </w:p>
        </w:tc>
        <w:tc>
          <w:tcPr>
            <w:tcW w:w="2077" w:type="dxa"/>
            <w:shd w:val="clear" w:color="auto" w:fill="auto"/>
          </w:tcPr>
          <w:p w14:paraId="795A70A5"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70, comma 4</w:t>
            </w:r>
          </w:p>
        </w:tc>
        <w:tc>
          <w:tcPr>
            <w:tcW w:w="2005" w:type="dxa"/>
            <w:shd w:val="clear" w:color="auto" w:fill="auto"/>
          </w:tcPr>
          <w:p w14:paraId="1DA05504"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14</w:t>
            </w:r>
          </w:p>
        </w:tc>
        <w:tc>
          <w:tcPr>
            <w:tcW w:w="5875" w:type="dxa"/>
            <w:shd w:val="clear" w:color="auto" w:fill="auto"/>
          </w:tcPr>
          <w:p w14:paraId="2AEA43A9"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78326FA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in caso di irregolarità che non abbia influito sull’aggiudicazione definitiva.</w:t>
            </w:r>
          </w:p>
          <w:p w14:paraId="41F14709"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i criteri di aggiudicazione (o rispettivi sotto-criteri o ponderazioni) dichiarati nel bando di gara o Capitolato d'oneri non sono stati seguiti nel corso della valutazione delle offerte, o sono stati utilizzati criteri di aggiudicazione supplementari non pubblicati.</w:t>
            </w:r>
          </w:p>
          <w:p w14:paraId="603EEC2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nei due casi di cui sopra con aggiuntivo effetto discriminatorio (sulla base di ingiustificate preferenze nazionali/regionali /locali)</w:t>
            </w:r>
          </w:p>
        </w:tc>
      </w:tr>
      <w:tr w:rsidR="003B5DCE" w:rsidRPr="003B5DCE" w14:paraId="5AD38C28" w14:textId="77777777" w:rsidTr="00A2794A">
        <w:tc>
          <w:tcPr>
            <w:tcW w:w="5602" w:type="dxa"/>
            <w:shd w:val="clear" w:color="auto" w:fill="auto"/>
          </w:tcPr>
          <w:p w14:paraId="29C5771A"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6.6. È stata correttamente svolta la verifica sulle eventuali offerte anormalmente basse?</w:t>
            </w:r>
          </w:p>
        </w:tc>
        <w:tc>
          <w:tcPr>
            <w:tcW w:w="2077" w:type="dxa"/>
            <w:shd w:val="clear" w:color="auto" w:fill="auto"/>
          </w:tcPr>
          <w:p w14:paraId="1776E17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110</w:t>
            </w:r>
          </w:p>
        </w:tc>
        <w:tc>
          <w:tcPr>
            <w:tcW w:w="2005" w:type="dxa"/>
            <w:shd w:val="clear" w:color="auto" w:fill="auto"/>
          </w:tcPr>
          <w:p w14:paraId="46B51F0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20</w:t>
            </w:r>
          </w:p>
        </w:tc>
        <w:tc>
          <w:tcPr>
            <w:tcW w:w="5875" w:type="dxa"/>
            <w:shd w:val="clear" w:color="auto" w:fill="auto"/>
          </w:tcPr>
          <w:p w14:paraId="2D730B62"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318873E9" w14:textId="3757A60D"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le offerte che sembravano essere anormalmente basse rispetto ai lavori/forniture/servizi sono state respinte, ma l'amministrazione aggiudicatrice prima di respingerle non ha richiesto chiarimenti agli offerenti (ad esempio richiedendo dettagli degli elementi costitutivi dell'offerta, che considera rilevante), o in presenza</w:t>
            </w:r>
            <w:r w:rsidR="005B14FF">
              <w:rPr>
                <w:rFonts w:ascii="Calibri" w:eastAsia="Calibri" w:hAnsi="Calibri"/>
                <w:b/>
                <w:sz w:val="22"/>
                <w:szCs w:val="22"/>
              </w:rPr>
              <w:t xml:space="preserve"> di</w:t>
            </w:r>
            <w:r w:rsidRPr="003B5DCE">
              <w:rPr>
                <w:rFonts w:ascii="Calibri" w:eastAsia="Calibri" w:hAnsi="Calibri"/>
                <w:b/>
                <w:sz w:val="22"/>
                <w:szCs w:val="22"/>
              </w:rPr>
              <w:t xml:space="preserve"> tali richieste, l'amministrazione </w:t>
            </w:r>
            <w:r w:rsidRPr="003B5DCE">
              <w:rPr>
                <w:rFonts w:ascii="Calibri" w:eastAsia="Calibri" w:hAnsi="Calibri"/>
                <w:b/>
                <w:sz w:val="22"/>
                <w:szCs w:val="22"/>
              </w:rPr>
              <w:lastRenderedPageBreak/>
              <w:t>aggiudicatrice non è in grado di dimostrare che abbia valutato tenendo conto delle risposte fornite dai concorrenti</w:t>
            </w:r>
          </w:p>
        </w:tc>
      </w:tr>
      <w:tr w:rsidR="003B5DCE" w:rsidRPr="003B5DCE" w14:paraId="611F8D5C" w14:textId="77777777" w:rsidTr="00A2794A">
        <w:tc>
          <w:tcPr>
            <w:tcW w:w="5602" w:type="dxa"/>
            <w:shd w:val="clear" w:color="auto" w:fill="auto"/>
          </w:tcPr>
          <w:p w14:paraId="00B4C48F"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6.7. È stata correttamente verificata l’insussistenza di cause di esclusione automatica e di cause di esclusione non automatica?</w:t>
            </w:r>
          </w:p>
        </w:tc>
        <w:tc>
          <w:tcPr>
            <w:tcW w:w="2077" w:type="dxa"/>
            <w:shd w:val="clear" w:color="auto" w:fill="auto"/>
          </w:tcPr>
          <w:p w14:paraId="31E55640"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Artt. 94, 95, 97, 98</w:t>
            </w:r>
          </w:p>
        </w:tc>
        <w:tc>
          <w:tcPr>
            <w:tcW w:w="2005" w:type="dxa"/>
            <w:shd w:val="clear" w:color="auto" w:fill="auto"/>
          </w:tcPr>
          <w:p w14:paraId="462AA6D9"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14, 15, 16, 17</w:t>
            </w:r>
          </w:p>
        </w:tc>
        <w:tc>
          <w:tcPr>
            <w:tcW w:w="5875" w:type="dxa"/>
            <w:shd w:val="clear" w:color="auto" w:fill="auto"/>
          </w:tcPr>
          <w:p w14:paraId="6D4FB0C1"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253CBD1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262E372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i criteri di aggiudicazione (o rispettivi sotto-criteri o</w:t>
            </w:r>
          </w:p>
          <w:p w14:paraId="7C7E0068" w14:textId="35C5B022"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ponderazioni) dichiarati nel bando di gara o Capitolato</w:t>
            </w:r>
            <w:r w:rsidR="005B14FF">
              <w:rPr>
                <w:rFonts w:ascii="Calibri" w:eastAsia="Calibri" w:hAnsi="Calibri"/>
                <w:b/>
                <w:sz w:val="22"/>
                <w:szCs w:val="22"/>
              </w:rPr>
              <w:t xml:space="preserve"> </w:t>
            </w:r>
            <w:r w:rsidRPr="003B5DCE">
              <w:rPr>
                <w:rFonts w:ascii="Calibri" w:eastAsia="Calibri" w:hAnsi="Calibri"/>
                <w:b/>
                <w:sz w:val="22"/>
                <w:szCs w:val="22"/>
              </w:rPr>
              <w:t>d'oneri non sono stati seguiti nel corso della valutazione delle offerte, o sono stati utilizzati criteri di aggiudicazione supplementari non pubblicati.</w:t>
            </w:r>
          </w:p>
          <w:p w14:paraId="08E2935D"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nei due casi di cui sopra con aggiuntivo effetto discriminatorio (sulla base di ingiustificate preferenze nazionali/regionali /locali).</w:t>
            </w:r>
          </w:p>
          <w:p w14:paraId="773C1AB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la documentazione rilevante non è sufficiente a giustificare l'assegnazione del contratto, con conseguente mancanza di trasparenza.</w:t>
            </w:r>
          </w:p>
          <w:p w14:paraId="57DAE18F"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030C1294" w14:textId="77777777" w:rsidR="00896C45"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r w:rsidR="00896C45">
              <w:rPr>
                <w:rFonts w:ascii="Calibri" w:eastAsia="Calibri" w:hAnsi="Calibri"/>
                <w:b/>
                <w:sz w:val="22"/>
                <w:szCs w:val="22"/>
              </w:rPr>
              <w:t>.</w:t>
            </w:r>
          </w:p>
          <w:p w14:paraId="01317343" w14:textId="77777777" w:rsidR="00896C45" w:rsidRPr="003B5DCE" w:rsidRDefault="00896C45" w:rsidP="00896C45">
            <w:pPr>
              <w:spacing w:after="0"/>
              <w:jc w:val="both"/>
              <w:rPr>
                <w:rFonts w:ascii="Calibri" w:eastAsia="Calibri" w:hAnsi="Calibri"/>
                <w:b/>
                <w:sz w:val="22"/>
                <w:szCs w:val="22"/>
              </w:rPr>
            </w:pPr>
          </w:p>
        </w:tc>
      </w:tr>
      <w:tr w:rsidR="003B5DCE" w:rsidRPr="003B5DCE" w14:paraId="7EBB46F5" w14:textId="77777777" w:rsidTr="00A2794A">
        <w:tc>
          <w:tcPr>
            <w:tcW w:w="5602" w:type="dxa"/>
            <w:shd w:val="clear" w:color="auto" w:fill="auto"/>
          </w:tcPr>
          <w:p w14:paraId="127EDFDB"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6.8. È stato correttamente applicato, se del caso, il procedimento di esclusione?</w:t>
            </w:r>
          </w:p>
        </w:tc>
        <w:tc>
          <w:tcPr>
            <w:tcW w:w="2077" w:type="dxa"/>
            <w:shd w:val="clear" w:color="auto" w:fill="auto"/>
          </w:tcPr>
          <w:p w14:paraId="285E8856"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96</w:t>
            </w:r>
          </w:p>
        </w:tc>
        <w:tc>
          <w:tcPr>
            <w:tcW w:w="2005" w:type="dxa"/>
            <w:shd w:val="clear" w:color="auto" w:fill="auto"/>
          </w:tcPr>
          <w:p w14:paraId="4DA1126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14, 15, 16, 17</w:t>
            </w:r>
          </w:p>
        </w:tc>
        <w:tc>
          <w:tcPr>
            <w:tcW w:w="5875" w:type="dxa"/>
            <w:shd w:val="clear" w:color="auto" w:fill="auto"/>
          </w:tcPr>
          <w:p w14:paraId="374CA881"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12E92C97"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16605A86"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i criteri di aggiudicazione (o rispettivi sotto-criteri o</w:t>
            </w:r>
          </w:p>
          <w:p w14:paraId="3095A1BE" w14:textId="32132006"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ponderazioni) dichiarati nel bando di gara o Capitolato</w:t>
            </w:r>
            <w:r w:rsidR="005B14FF">
              <w:rPr>
                <w:rFonts w:ascii="Calibri" w:eastAsia="Calibri" w:hAnsi="Calibri"/>
                <w:b/>
                <w:sz w:val="22"/>
                <w:szCs w:val="22"/>
              </w:rPr>
              <w:t xml:space="preserve"> </w:t>
            </w:r>
            <w:r w:rsidRPr="003B5DCE">
              <w:rPr>
                <w:rFonts w:ascii="Calibri" w:eastAsia="Calibri" w:hAnsi="Calibri"/>
                <w:b/>
                <w:sz w:val="22"/>
                <w:szCs w:val="22"/>
              </w:rPr>
              <w:t>d'oneri non sono stati seguiti nel corso della valutazione delle offerte, o sono stati utilizzati criteri di aggiudicazione supplementari non pubblicati.</w:t>
            </w:r>
          </w:p>
          <w:p w14:paraId="776AD0D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nei due casi di cui sopra con aggiuntivo effetto discriminatorio (sulla base di ingiustificate preferenze nazionali/regionali /locali).</w:t>
            </w:r>
          </w:p>
          <w:p w14:paraId="57DA8146"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la documentazione rilevante non è sufficiente a giustificare l'assegnazione del contratto, con conseguente mancanza di trasparenza.</w:t>
            </w:r>
          </w:p>
          <w:p w14:paraId="749E4B0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il diniego da parte dell’amministrazione all'accesso alla documentazione di gara rilevante configura un'irregolarità critica, dal momento che l'amministrazione non fornisce la prova che la procedura di appalto abbia rispettato le norme applicabili</w:t>
            </w:r>
          </w:p>
          <w:p w14:paraId="77B1E56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p>
        </w:tc>
      </w:tr>
      <w:tr w:rsidR="003B5DCE" w:rsidRPr="003B5DCE" w14:paraId="7F7468E2" w14:textId="77777777" w:rsidTr="00A2794A">
        <w:tc>
          <w:tcPr>
            <w:tcW w:w="5602" w:type="dxa"/>
            <w:shd w:val="clear" w:color="auto" w:fill="auto"/>
          </w:tcPr>
          <w:p w14:paraId="719E266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6.9. È stata operata la verifica sui requisiti di ordine generale?</w:t>
            </w:r>
          </w:p>
        </w:tc>
        <w:tc>
          <w:tcPr>
            <w:tcW w:w="2077" w:type="dxa"/>
            <w:shd w:val="clear" w:color="auto" w:fill="auto"/>
          </w:tcPr>
          <w:p w14:paraId="5B3431EE"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99</w:t>
            </w:r>
          </w:p>
        </w:tc>
        <w:tc>
          <w:tcPr>
            <w:tcW w:w="2005" w:type="dxa"/>
            <w:shd w:val="clear" w:color="auto" w:fill="auto"/>
          </w:tcPr>
          <w:p w14:paraId="7C6C62A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15</w:t>
            </w:r>
          </w:p>
        </w:tc>
        <w:tc>
          <w:tcPr>
            <w:tcW w:w="5875" w:type="dxa"/>
            <w:shd w:val="clear" w:color="auto" w:fill="auto"/>
          </w:tcPr>
          <w:p w14:paraId="6512AAA4" w14:textId="77777777" w:rsidR="003B5DCE" w:rsidRPr="003B5DCE" w:rsidRDefault="003B5DCE" w:rsidP="00896C45">
            <w:pPr>
              <w:spacing w:after="0"/>
              <w:jc w:val="both"/>
              <w:rPr>
                <w:rFonts w:ascii="Calibri" w:eastAsia="Calibri" w:hAnsi="Calibri"/>
                <w:b/>
                <w:sz w:val="22"/>
                <w:szCs w:val="22"/>
                <w:highlight w:val="green"/>
              </w:rPr>
            </w:pPr>
            <w:r w:rsidRPr="003B5DCE">
              <w:rPr>
                <w:rFonts w:ascii="Calibri" w:eastAsia="Calibri" w:hAnsi="Calibri"/>
                <w:b/>
                <w:sz w:val="22"/>
                <w:szCs w:val="22"/>
              </w:rPr>
              <w:t>100% in caso di assenza dei requisiti di ordine generale</w:t>
            </w:r>
          </w:p>
          <w:p w14:paraId="1829321E" w14:textId="77777777" w:rsidR="003B5DCE" w:rsidRPr="003B5DCE" w:rsidRDefault="003B5DCE" w:rsidP="00896C45">
            <w:pPr>
              <w:spacing w:after="0"/>
              <w:jc w:val="both"/>
              <w:rPr>
                <w:rFonts w:ascii="Calibri" w:eastAsia="Calibri" w:hAnsi="Calibri"/>
                <w:b/>
                <w:sz w:val="22"/>
                <w:szCs w:val="22"/>
              </w:rPr>
            </w:pPr>
          </w:p>
        </w:tc>
      </w:tr>
      <w:tr w:rsidR="003B5DCE" w:rsidRPr="003B5DCE" w14:paraId="78483EEE" w14:textId="77777777" w:rsidTr="00A2794A">
        <w:tc>
          <w:tcPr>
            <w:tcW w:w="5602" w:type="dxa"/>
            <w:shd w:val="clear" w:color="auto" w:fill="auto"/>
          </w:tcPr>
          <w:p w14:paraId="2FE8AAF3"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6.10. È stata operata la verifica sui requisiti di ordine speciale?</w:t>
            </w:r>
          </w:p>
        </w:tc>
        <w:tc>
          <w:tcPr>
            <w:tcW w:w="2077" w:type="dxa"/>
            <w:shd w:val="clear" w:color="auto" w:fill="auto"/>
          </w:tcPr>
          <w:p w14:paraId="0BF30811"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100</w:t>
            </w:r>
          </w:p>
        </w:tc>
        <w:tc>
          <w:tcPr>
            <w:tcW w:w="2005" w:type="dxa"/>
            <w:shd w:val="clear" w:color="auto" w:fill="auto"/>
          </w:tcPr>
          <w:p w14:paraId="05893B36"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15</w:t>
            </w:r>
          </w:p>
        </w:tc>
        <w:tc>
          <w:tcPr>
            <w:tcW w:w="5875" w:type="dxa"/>
            <w:shd w:val="clear" w:color="auto" w:fill="auto"/>
          </w:tcPr>
          <w:p w14:paraId="7CB1419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assenza dei requisiti di ordine speciale</w:t>
            </w:r>
          </w:p>
          <w:p w14:paraId="372DEF75" w14:textId="77777777" w:rsidR="003B5DCE" w:rsidRPr="003B5DCE" w:rsidRDefault="003B5DCE" w:rsidP="00896C45">
            <w:pPr>
              <w:spacing w:after="0"/>
              <w:jc w:val="both"/>
              <w:rPr>
                <w:rFonts w:ascii="Calibri" w:eastAsia="Calibri" w:hAnsi="Calibri"/>
                <w:b/>
                <w:sz w:val="22"/>
                <w:szCs w:val="22"/>
              </w:rPr>
            </w:pPr>
          </w:p>
        </w:tc>
      </w:tr>
      <w:tr w:rsidR="003B5DCE" w:rsidRPr="003B5DCE" w14:paraId="12EC0BE8" w14:textId="77777777" w:rsidTr="00A2794A">
        <w:tc>
          <w:tcPr>
            <w:tcW w:w="5602" w:type="dxa"/>
            <w:shd w:val="clear" w:color="auto" w:fill="auto"/>
          </w:tcPr>
          <w:p w14:paraId="06A3321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6.11. È stato correttamente attivato, se del caso, il soccorso istruttorio?</w:t>
            </w:r>
          </w:p>
        </w:tc>
        <w:tc>
          <w:tcPr>
            <w:tcW w:w="2077" w:type="dxa"/>
            <w:shd w:val="clear" w:color="auto" w:fill="auto"/>
          </w:tcPr>
          <w:p w14:paraId="3DC5591F"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101</w:t>
            </w:r>
          </w:p>
        </w:tc>
        <w:tc>
          <w:tcPr>
            <w:tcW w:w="2005" w:type="dxa"/>
            <w:shd w:val="clear" w:color="auto" w:fill="auto"/>
          </w:tcPr>
          <w:p w14:paraId="56F8E003" w14:textId="77777777" w:rsidR="003B5DCE" w:rsidRPr="003B5DCE" w:rsidRDefault="003B5DCE" w:rsidP="00896C45">
            <w:pPr>
              <w:spacing w:after="0"/>
              <w:jc w:val="both"/>
              <w:rPr>
                <w:rFonts w:ascii="Calibri" w:eastAsia="Calibri" w:hAnsi="Calibri"/>
                <w:b/>
                <w:sz w:val="22"/>
                <w:szCs w:val="22"/>
              </w:rPr>
            </w:pPr>
          </w:p>
        </w:tc>
        <w:tc>
          <w:tcPr>
            <w:tcW w:w="5875" w:type="dxa"/>
            <w:shd w:val="clear" w:color="auto" w:fill="auto"/>
          </w:tcPr>
          <w:p w14:paraId="24B6C68E" w14:textId="77777777" w:rsidR="003B5DCE" w:rsidRPr="003B5DCE" w:rsidRDefault="003B5DCE" w:rsidP="00896C45">
            <w:pPr>
              <w:spacing w:after="0"/>
              <w:jc w:val="both"/>
              <w:rPr>
                <w:rFonts w:ascii="Calibri" w:eastAsia="Calibri" w:hAnsi="Calibri"/>
                <w:b/>
                <w:sz w:val="22"/>
                <w:szCs w:val="22"/>
              </w:rPr>
            </w:pPr>
          </w:p>
        </w:tc>
      </w:tr>
      <w:tr w:rsidR="003B5DCE" w:rsidRPr="003B5DCE" w14:paraId="1B8A0051" w14:textId="77777777" w:rsidTr="00A2794A">
        <w:tc>
          <w:tcPr>
            <w:tcW w:w="5602" w:type="dxa"/>
            <w:shd w:val="clear" w:color="auto" w:fill="auto"/>
          </w:tcPr>
          <w:p w14:paraId="0491805A"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6.12. È stata verificata l’attendibilità degli eventuali impegni assunti dall’aggiudicatario nell’offerta?</w:t>
            </w:r>
          </w:p>
        </w:tc>
        <w:tc>
          <w:tcPr>
            <w:tcW w:w="2077" w:type="dxa"/>
            <w:shd w:val="clear" w:color="auto" w:fill="auto"/>
          </w:tcPr>
          <w:p w14:paraId="5CF5B198"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102</w:t>
            </w:r>
          </w:p>
        </w:tc>
        <w:tc>
          <w:tcPr>
            <w:tcW w:w="2005" w:type="dxa"/>
            <w:shd w:val="clear" w:color="auto" w:fill="auto"/>
          </w:tcPr>
          <w:p w14:paraId="58AAF73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16</w:t>
            </w:r>
          </w:p>
        </w:tc>
        <w:tc>
          <w:tcPr>
            <w:tcW w:w="5875" w:type="dxa"/>
            <w:shd w:val="clear" w:color="auto" w:fill="auto"/>
          </w:tcPr>
          <w:p w14:paraId="31DA3758"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la documentazione rilevante non è sufficiente a giustificare l’assegnazione del contratto con conseguente mancanza di trasparenza</w:t>
            </w:r>
          </w:p>
        </w:tc>
      </w:tr>
      <w:tr w:rsidR="003B5DCE" w:rsidRPr="003B5DCE" w14:paraId="1364BE42" w14:textId="77777777" w:rsidTr="00A2794A">
        <w:tc>
          <w:tcPr>
            <w:tcW w:w="5602" w:type="dxa"/>
            <w:shd w:val="clear" w:color="auto" w:fill="auto"/>
          </w:tcPr>
          <w:p w14:paraId="183AD2A2"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6.13. Le offerte sono accompagnate dalla garanzia provvisoria e questa è conforme a quanto prescritto?</w:t>
            </w:r>
          </w:p>
        </w:tc>
        <w:tc>
          <w:tcPr>
            <w:tcW w:w="2077" w:type="dxa"/>
            <w:shd w:val="clear" w:color="auto" w:fill="auto"/>
          </w:tcPr>
          <w:p w14:paraId="23AF54F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Artt. 106 e 117</w:t>
            </w:r>
          </w:p>
        </w:tc>
        <w:tc>
          <w:tcPr>
            <w:tcW w:w="2005" w:type="dxa"/>
            <w:shd w:val="clear" w:color="auto" w:fill="auto"/>
          </w:tcPr>
          <w:p w14:paraId="185B3F7B" w14:textId="77777777" w:rsidR="003B5DCE" w:rsidRPr="003B5DCE" w:rsidRDefault="003B5DCE" w:rsidP="00896C45">
            <w:pPr>
              <w:spacing w:after="0"/>
              <w:jc w:val="both"/>
              <w:rPr>
                <w:rFonts w:ascii="Calibri" w:eastAsia="Calibri" w:hAnsi="Calibri"/>
                <w:b/>
                <w:sz w:val="22"/>
                <w:szCs w:val="22"/>
              </w:rPr>
            </w:pPr>
          </w:p>
        </w:tc>
        <w:tc>
          <w:tcPr>
            <w:tcW w:w="5875" w:type="dxa"/>
            <w:shd w:val="clear" w:color="auto" w:fill="auto"/>
          </w:tcPr>
          <w:p w14:paraId="7F9F0A8D" w14:textId="77777777" w:rsidR="003B5DCE" w:rsidRPr="003B5DCE" w:rsidRDefault="003B5DCE" w:rsidP="00896C45">
            <w:pPr>
              <w:spacing w:after="0"/>
              <w:jc w:val="both"/>
              <w:rPr>
                <w:rFonts w:ascii="Calibri" w:eastAsia="Calibri" w:hAnsi="Calibri"/>
                <w:b/>
                <w:sz w:val="22"/>
                <w:szCs w:val="22"/>
              </w:rPr>
            </w:pPr>
          </w:p>
        </w:tc>
      </w:tr>
      <w:tr w:rsidR="003B5DCE" w:rsidRPr="003B5DCE" w14:paraId="3748690C" w14:textId="77777777" w:rsidTr="00A2794A">
        <w:tc>
          <w:tcPr>
            <w:tcW w:w="5602" w:type="dxa"/>
            <w:shd w:val="clear" w:color="auto" w:fill="auto"/>
          </w:tcPr>
          <w:p w14:paraId="1AE3A758"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6.14. Nel caso di avvalimento, è stato acquisito il relativo contratto e sono stati verificati i requisiti ed elementi prescritti?</w:t>
            </w:r>
          </w:p>
        </w:tc>
        <w:tc>
          <w:tcPr>
            <w:tcW w:w="2077" w:type="dxa"/>
            <w:shd w:val="clear" w:color="auto" w:fill="auto"/>
          </w:tcPr>
          <w:p w14:paraId="2A97ABBE"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104</w:t>
            </w:r>
          </w:p>
        </w:tc>
        <w:tc>
          <w:tcPr>
            <w:tcW w:w="2005" w:type="dxa"/>
            <w:shd w:val="clear" w:color="auto" w:fill="auto"/>
          </w:tcPr>
          <w:p w14:paraId="17A46A86"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15 e 16</w:t>
            </w:r>
          </w:p>
        </w:tc>
        <w:tc>
          <w:tcPr>
            <w:tcW w:w="5875" w:type="dxa"/>
            <w:shd w:val="clear" w:color="auto" w:fill="auto"/>
          </w:tcPr>
          <w:p w14:paraId="199749A2"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5BF0931B" w14:textId="77777777" w:rsidR="003B5DCE" w:rsidRPr="003B5DCE" w:rsidRDefault="003B5DCE" w:rsidP="00896C45">
            <w:pPr>
              <w:spacing w:after="0"/>
              <w:jc w:val="both"/>
              <w:rPr>
                <w:rFonts w:ascii="Calibri" w:eastAsia="Calibri" w:hAnsi="Calibri"/>
                <w:b/>
                <w:sz w:val="22"/>
                <w:szCs w:val="22"/>
              </w:rPr>
            </w:pPr>
          </w:p>
        </w:tc>
      </w:tr>
      <w:tr w:rsidR="003B5DCE" w:rsidRPr="003B5DCE" w14:paraId="34F7F071" w14:textId="77777777" w:rsidTr="00A2794A">
        <w:tc>
          <w:tcPr>
            <w:tcW w:w="5602" w:type="dxa"/>
            <w:shd w:val="clear" w:color="auto" w:fill="auto"/>
          </w:tcPr>
          <w:p w14:paraId="6FF2BCF6"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6.15. È stata regolarmente svolta la verifica sulle offerte anomale?</w:t>
            </w:r>
          </w:p>
        </w:tc>
        <w:tc>
          <w:tcPr>
            <w:tcW w:w="2077" w:type="dxa"/>
            <w:shd w:val="clear" w:color="auto" w:fill="auto"/>
          </w:tcPr>
          <w:p w14:paraId="4E480DC5" w14:textId="77777777" w:rsidR="003B5DCE" w:rsidRPr="003B5DCE" w:rsidRDefault="003B5DCE" w:rsidP="00896C45">
            <w:pPr>
              <w:spacing w:after="0"/>
              <w:jc w:val="both"/>
              <w:rPr>
                <w:rFonts w:ascii="Calibri" w:eastAsia="Calibri" w:hAnsi="Calibri"/>
                <w:sz w:val="22"/>
                <w:szCs w:val="22"/>
              </w:rPr>
            </w:pPr>
          </w:p>
        </w:tc>
        <w:tc>
          <w:tcPr>
            <w:tcW w:w="2005" w:type="dxa"/>
            <w:shd w:val="clear" w:color="auto" w:fill="auto"/>
          </w:tcPr>
          <w:p w14:paraId="3D4527B1"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14, 15, 16, 17</w:t>
            </w:r>
          </w:p>
        </w:tc>
        <w:tc>
          <w:tcPr>
            <w:tcW w:w="5875" w:type="dxa"/>
            <w:shd w:val="clear" w:color="auto" w:fill="auto"/>
          </w:tcPr>
          <w:p w14:paraId="2110851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11CDE03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221FDEFF"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i criteri di aggiudicazione (o</w:t>
            </w:r>
            <w:r w:rsidR="00896C45">
              <w:rPr>
                <w:rFonts w:ascii="Calibri" w:eastAsia="Calibri" w:hAnsi="Calibri"/>
                <w:b/>
                <w:sz w:val="22"/>
                <w:szCs w:val="22"/>
              </w:rPr>
              <w:t xml:space="preserve"> </w:t>
            </w:r>
            <w:r w:rsidRPr="003B5DCE">
              <w:rPr>
                <w:rFonts w:ascii="Calibri" w:eastAsia="Calibri" w:hAnsi="Calibri"/>
                <w:b/>
                <w:sz w:val="22"/>
                <w:szCs w:val="22"/>
              </w:rPr>
              <w:t>rispettivi sotto-criteri o</w:t>
            </w:r>
          </w:p>
          <w:p w14:paraId="3BBAB2E1"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ponderazioni) dichiarati nel</w:t>
            </w:r>
            <w:r w:rsidR="00896C45">
              <w:rPr>
                <w:rFonts w:ascii="Calibri" w:eastAsia="Calibri" w:hAnsi="Calibri"/>
                <w:b/>
                <w:sz w:val="22"/>
                <w:szCs w:val="22"/>
              </w:rPr>
              <w:t xml:space="preserve"> </w:t>
            </w:r>
            <w:r w:rsidRPr="003B5DCE">
              <w:rPr>
                <w:rFonts w:ascii="Calibri" w:eastAsia="Calibri" w:hAnsi="Calibri"/>
                <w:b/>
                <w:sz w:val="22"/>
                <w:szCs w:val="22"/>
              </w:rPr>
              <w:t>bando di gara o Capitolato</w:t>
            </w:r>
            <w:r w:rsidR="00896C45">
              <w:rPr>
                <w:rFonts w:ascii="Calibri" w:eastAsia="Calibri" w:hAnsi="Calibri"/>
                <w:b/>
                <w:sz w:val="22"/>
                <w:szCs w:val="22"/>
              </w:rPr>
              <w:t xml:space="preserve"> </w:t>
            </w:r>
            <w:r w:rsidRPr="003B5DCE">
              <w:rPr>
                <w:rFonts w:ascii="Calibri" w:eastAsia="Calibri" w:hAnsi="Calibri"/>
                <w:b/>
                <w:sz w:val="22"/>
                <w:szCs w:val="22"/>
              </w:rPr>
              <w:t>d'oneri non sono stati</w:t>
            </w:r>
            <w:r w:rsidR="00896C45">
              <w:rPr>
                <w:rFonts w:ascii="Calibri" w:eastAsia="Calibri" w:hAnsi="Calibri"/>
                <w:b/>
                <w:sz w:val="22"/>
                <w:szCs w:val="22"/>
              </w:rPr>
              <w:t xml:space="preserve"> </w:t>
            </w:r>
            <w:r w:rsidRPr="003B5DCE">
              <w:rPr>
                <w:rFonts w:ascii="Calibri" w:eastAsia="Calibri" w:hAnsi="Calibri"/>
                <w:b/>
                <w:sz w:val="22"/>
                <w:szCs w:val="22"/>
              </w:rPr>
              <w:t>seguiti nel corso della</w:t>
            </w:r>
            <w:r w:rsidR="00896C45">
              <w:rPr>
                <w:rFonts w:ascii="Calibri" w:eastAsia="Calibri" w:hAnsi="Calibri"/>
                <w:b/>
                <w:sz w:val="22"/>
                <w:szCs w:val="22"/>
              </w:rPr>
              <w:t xml:space="preserve"> </w:t>
            </w:r>
            <w:r w:rsidRPr="003B5DCE">
              <w:rPr>
                <w:rFonts w:ascii="Calibri" w:eastAsia="Calibri" w:hAnsi="Calibri"/>
                <w:b/>
                <w:sz w:val="22"/>
                <w:szCs w:val="22"/>
              </w:rPr>
              <w:t>valutazione delle offerte, o</w:t>
            </w:r>
            <w:r w:rsidR="00896C45">
              <w:rPr>
                <w:rFonts w:ascii="Calibri" w:eastAsia="Calibri" w:hAnsi="Calibri"/>
                <w:b/>
                <w:sz w:val="22"/>
                <w:szCs w:val="22"/>
              </w:rPr>
              <w:t xml:space="preserve"> </w:t>
            </w:r>
            <w:r w:rsidRPr="003B5DCE">
              <w:rPr>
                <w:rFonts w:ascii="Calibri" w:eastAsia="Calibri" w:hAnsi="Calibri"/>
                <w:b/>
                <w:sz w:val="22"/>
                <w:szCs w:val="22"/>
              </w:rPr>
              <w:t>sono stati utilizzati criteri di</w:t>
            </w:r>
            <w:r w:rsidR="00896C45">
              <w:rPr>
                <w:rFonts w:ascii="Calibri" w:eastAsia="Calibri" w:hAnsi="Calibri"/>
                <w:b/>
                <w:sz w:val="22"/>
                <w:szCs w:val="22"/>
              </w:rPr>
              <w:t xml:space="preserve"> </w:t>
            </w:r>
            <w:r w:rsidRPr="003B5DCE">
              <w:rPr>
                <w:rFonts w:ascii="Calibri" w:eastAsia="Calibri" w:hAnsi="Calibri"/>
                <w:b/>
                <w:sz w:val="22"/>
                <w:szCs w:val="22"/>
              </w:rPr>
              <w:t>aggiudicazione supplementari</w:t>
            </w:r>
            <w:r w:rsidR="00896C45">
              <w:rPr>
                <w:rFonts w:ascii="Calibri" w:eastAsia="Calibri" w:hAnsi="Calibri"/>
                <w:b/>
                <w:sz w:val="22"/>
                <w:szCs w:val="22"/>
              </w:rPr>
              <w:t xml:space="preserve"> </w:t>
            </w:r>
            <w:r w:rsidRPr="003B5DCE">
              <w:rPr>
                <w:rFonts w:ascii="Calibri" w:eastAsia="Calibri" w:hAnsi="Calibri"/>
                <w:b/>
                <w:sz w:val="22"/>
                <w:szCs w:val="22"/>
              </w:rPr>
              <w:t>non pubblicati.</w:t>
            </w:r>
          </w:p>
          <w:p w14:paraId="046D3E34"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nei due casi di cui sopra con aggiuntivo effetto discriminatorio (sulla base di ingiustificate preferenze nazionali/regionali /locali).</w:t>
            </w:r>
          </w:p>
          <w:p w14:paraId="6DF809E9"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la documentazione rilevante non è sufficiente a giustificare l'assegnazione del contratto, con conseguente mancanza di trasparenza.</w:t>
            </w:r>
          </w:p>
          <w:p w14:paraId="5FA1124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lastRenderedPageBreak/>
              <w:t>100% il diniego da parte dell’amministrazione all'accesso alla documentazione di gara rilevante configura un'irregolarità critica, dal momento che l'amministrazione non fornisce la prova che la procedura di appalto abbia rispettato le norme applicabili</w:t>
            </w:r>
          </w:p>
          <w:p w14:paraId="4145FC96"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l'amministrazione aggiudicatrice ha permesso ad un offerente/candidato di modificare la propria offerta durante la valutazione delle offerte, qualora la modifica porta alla aggiudicazione dell'appalto allo stesso offerente/candidato</w:t>
            </w:r>
          </w:p>
        </w:tc>
      </w:tr>
      <w:tr w:rsidR="003B5DCE" w:rsidRPr="003B5DCE" w14:paraId="64E361C1" w14:textId="77777777" w:rsidTr="00A2794A">
        <w:tc>
          <w:tcPr>
            <w:tcW w:w="5602" w:type="dxa"/>
            <w:shd w:val="clear" w:color="auto" w:fill="auto"/>
          </w:tcPr>
          <w:p w14:paraId="26CFF2BF"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6.16.Sono state comunicate ammissioni ed esclusioni?</w:t>
            </w:r>
          </w:p>
        </w:tc>
        <w:tc>
          <w:tcPr>
            <w:tcW w:w="2077" w:type="dxa"/>
            <w:shd w:val="clear" w:color="auto" w:fill="auto"/>
          </w:tcPr>
          <w:p w14:paraId="12A05F1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90</w:t>
            </w:r>
          </w:p>
        </w:tc>
        <w:tc>
          <w:tcPr>
            <w:tcW w:w="2005" w:type="dxa"/>
            <w:shd w:val="clear" w:color="auto" w:fill="auto"/>
          </w:tcPr>
          <w:p w14:paraId="2D6D60D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 xml:space="preserve">9 e 16 </w:t>
            </w:r>
          </w:p>
        </w:tc>
        <w:tc>
          <w:tcPr>
            <w:tcW w:w="5875" w:type="dxa"/>
            <w:shd w:val="clear" w:color="auto" w:fill="auto"/>
          </w:tcPr>
          <w:p w14:paraId="5829876D"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5 % non ne è stata fatta pubblicazione in conformità con le norme pertinenti</w:t>
            </w:r>
          </w:p>
          <w:p w14:paraId="4C3D409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 La comunicazione è stata fatta su altri mezzi oppure oltre i termini previsti per l’eventuale ricorso</w:t>
            </w:r>
          </w:p>
        </w:tc>
      </w:tr>
      <w:tr w:rsidR="003B5DCE" w:rsidRPr="003B5DCE" w14:paraId="2D10CE89" w14:textId="77777777" w:rsidTr="00A2794A">
        <w:tc>
          <w:tcPr>
            <w:tcW w:w="5602" w:type="dxa"/>
            <w:shd w:val="clear" w:color="auto" w:fill="auto"/>
          </w:tcPr>
          <w:p w14:paraId="022A09D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7. Commissione giudicatrice e seggio di gara</w:t>
            </w:r>
          </w:p>
          <w:p w14:paraId="21C8906B"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7.1. Nel caso di aggiudicazione con il criterio dell’offerta economicamente più vantaggiosa, è stata costituita la commissione giudicatrice dopo la scadenza del termine di presentazione delle offerte?</w:t>
            </w:r>
          </w:p>
        </w:tc>
        <w:tc>
          <w:tcPr>
            <w:tcW w:w="2077" w:type="dxa"/>
            <w:shd w:val="clear" w:color="auto" w:fill="auto"/>
          </w:tcPr>
          <w:p w14:paraId="26591066"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93, commi 1-6</w:t>
            </w:r>
          </w:p>
        </w:tc>
        <w:tc>
          <w:tcPr>
            <w:tcW w:w="2005" w:type="dxa"/>
            <w:shd w:val="clear" w:color="auto" w:fill="auto"/>
          </w:tcPr>
          <w:p w14:paraId="41D6D406"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16</w:t>
            </w:r>
          </w:p>
        </w:tc>
        <w:tc>
          <w:tcPr>
            <w:tcW w:w="5875" w:type="dxa"/>
            <w:shd w:val="clear" w:color="auto" w:fill="auto"/>
          </w:tcPr>
          <w:p w14:paraId="6990C22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se la commissione non è stata costituita</w:t>
            </w:r>
          </w:p>
          <w:p w14:paraId="7174E8B8"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documentazione rilevante non è sufficiente a giustificare l'assegnazione del contratto, con conseguente mancanza di trasparenza</w:t>
            </w:r>
          </w:p>
        </w:tc>
      </w:tr>
      <w:tr w:rsidR="003B5DCE" w:rsidRPr="003B5DCE" w14:paraId="5DBD7307" w14:textId="77777777" w:rsidTr="00A2794A">
        <w:tc>
          <w:tcPr>
            <w:tcW w:w="5602" w:type="dxa"/>
            <w:shd w:val="clear" w:color="auto" w:fill="auto"/>
          </w:tcPr>
          <w:p w14:paraId="78D022A0"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7.2. Il numero dei componenti, le modalità di composizione e i requisiti dei commissari sono conformi a quanto prescritto, anche per quanto riguarda l’assenza di cause d’incompatibilità e di situazioni di conflitto d’interessi?</w:t>
            </w:r>
          </w:p>
        </w:tc>
        <w:tc>
          <w:tcPr>
            <w:tcW w:w="2077" w:type="dxa"/>
            <w:shd w:val="clear" w:color="auto" w:fill="auto"/>
          </w:tcPr>
          <w:p w14:paraId="63CD518E"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93, commi 1-6</w:t>
            </w:r>
          </w:p>
        </w:tc>
        <w:tc>
          <w:tcPr>
            <w:tcW w:w="2005" w:type="dxa"/>
            <w:shd w:val="clear" w:color="auto" w:fill="auto"/>
          </w:tcPr>
          <w:p w14:paraId="56BE911F"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16</w:t>
            </w:r>
          </w:p>
        </w:tc>
        <w:tc>
          <w:tcPr>
            <w:tcW w:w="5875" w:type="dxa"/>
            <w:shd w:val="clear" w:color="auto" w:fill="auto"/>
          </w:tcPr>
          <w:p w14:paraId="67D2389D"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se la commissione non è stata costituita</w:t>
            </w:r>
          </w:p>
          <w:p w14:paraId="06D2BD86"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documentazione rilevante non è sufficiente a giustificare l'assegnazione del contratto, con conseguente mancanza di trasparenza</w:t>
            </w:r>
          </w:p>
        </w:tc>
      </w:tr>
      <w:tr w:rsidR="003B5DCE" w:rsidRPr="003B5DCE" w14:paraId="6E125916" w14:textId="77777777" w:rsidTr="00A2794A">
        <w:tc>
          <w:tcPr>
            <w:tcW w:w="5602" w:type="dxa"/>
            <w:shd w:val="clear" w:color="auto" w:fill="auto"/>
          </w:tcPr>
          <w:p w14:paraId="47F2B9F8"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7.3. Nel caso di aggiudicazione con il criterio del minor prezzo, è stato costituito il seggio di gara, eventualmente anche monocratico?</w:t>
            </w:r>
          </w:p>
        </w:tc>
        <w:tc>
          <w:tcPr>
            <w:tcW w:w="2077" w:type="dxa"/>
            <w:shd w:val="clear" w:color="auto" w:fill="auto"/>
          </w:tcPr>
          <w:p w14:paraId="45D5448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93, comma 7</w:t>
            </w:r>
          </w:p>
        </w:tc>
        <w:tc>
          <w:tcPr>
            <w:tcW w:w="2005" w:type="dxa"/>
            <w:shd w:val="clear" w:color="auto" w:fill="auto"/>
          </w:tcPr>
          <w:p w14:paraId="21B38674"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16</w:t>
            </w:r>
          </w:p>
        </w:tc>
        <w:tc>
          <w:tcPr>
            <w:tcW w:w="5875" w:type="dxa"/>
            <w:shd w:val="clear" w:color="auto" w:fill="auto"/>
          </w:tcPr>
          <w:p w14:paraId="7F39D09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se la commissione non è stata costituita</w:t>
            </w:r>
          </w:p>
          <w:p w14:paraId="68039FB2"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documentazione rilevante non è sufficiente a giustificare l'assegnazione del contratto, con conseguente mancanza di trasparenza</w:t>
            </w:r>
          </w:p>
        </w:tc>
      </w:tr>
      <w:tr w:rsidR="003B5DCE" w:rsidRPr="003B5DCE" w14:paraId="5177D4B5" w14:textId="77777777" w:rsidTr="00A2794A">
        <w:tc>
          <w:tcPr>
            <w:tcW w:w="5602" w:type="dxa"/>
            <w:shd w:val="clear" w:color="auto" w:fill="auto"/>
          </w:tcPr>
          <w:p w14:paraId="50F090A2"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7.4. Il numero dei componenti, le modalità di composizione e i requisiti dei componenti del seggio di gara sono conformi a quanto prescritto, anche per quanto riguarda l’assenza di cause d’incompatibilità e di situazioni di conflitto d’interessi?</w:t>
            </w:r>
          </w:p>
        </w:tc>
        <w:tc>
          <w:tcPr>
            <w:tcW w:w="2077" w:type="dxa"/>
            <w:shd w:val="clear" w:color="auto" w:fill="auto"/>
          </w:tcPr>
          <w:p w14:paraId="37E98991"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93, comma 7</w:t>
            </w:r>
          </w:p>
        </w:tc>
        <w:tc>
          <w:tcPr>
            <w:tcW w:w="2005" w:type="dxa"/>
            <w:shd w:val="clear" w:color="auto" w:fill="auto"/>
          </w:tcPr>
          <w:p w14:paraId="154F5D0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16</w:t>
            </w:r>
          </w:p>
        </w:tc>
        <w:tc>
          <w:tcPr>
            <w:tcW w:w="5875" w:type="dxa"/>
            <w:shd w:val="clear" w:color="auto" w:fill="auto"/>
          </w:tcPr>
          <w:p w14:paraId="20B1088D"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se la commissione non è stata costituita</w:t>
            </w:r>
          </w:p>
          <w:p w14:paraId="42A1BA6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documentazione rilevante non è sufficiente a giustificare l'assegnazione del contratto, con conseguente mancanza di trasparenza</w:t>
            </w:r>
          </w:p>
        </w:tc>
      </w:tr>
      <w:tr w:rsidR="003B5DCE" w:rsidRPr="003B5DCE" w14:paraId="70102820" w14:textId="77777777" w:rsidTr="00A2794A">
        <w:tc>
          <w:tcPr>
            <w:tcW w:w="5602" w:type="dxa"/>
            <w:shd w:val="clear" w:color="auto" w:fill="auto"/>
          </w:tcPr>
          <w:p w14:paraId="7D2809C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lastRenderedPageBreak/>
              <w:t>8. Criterio di aggiudicazione</w:t>
            </w:r>
          </w:p>
          <w:p w14:paraId="040D0CD1"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8.1. Nel caso di utilizzo del criterio del minor prezzo, sussistono i presupposti previsti?</w:t>
            </w:r>
          </w:p>
        </w:tc>
        <w:tc>
          <w:tcPr>
            <w:tcW w:w="2077" w:type="dxa"/>
            <w:shd w:val="clear" w:color="auto" w:fill="auto"/>
          </w:tcPr>
          <w:p w14:paraId="03B14D79"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108</w:t>
            </w:r>
          </w:p>
          <w:p w14:paraId="43F5E07E"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Allegato II.8</w:t>
            </w:r>
          </w:p>
        </w:tc>
        <w:tc>
          <w:tcPr>
            <w:tcW w:w="2005" w:type="dxa"/>
            <w:shd w:val="clear" w:color="auto" w:fill="auto"/>
          </w:tcPr>
          <w:p w14:paraId="4AB20AD4"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14, 15</w:t>
            </w:r>
          </w:p>
        </w:tc>
        <w:tc>
          <w:tcPr>
            <w:tcW w:w="5875" w:type="dxa"/>
            <w:shd w:val="clear" w:color="auto" w:fill="auto"/>
          </w:tcPr>
          <w:p w14:paraId="2B5644AD"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27957CA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2CDB404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i criteri di aggiudicazione (o rispettivi sotto-criteri o</w:t>
            </w:r>
          </w:p>
          <w:p w14:paraId="723C9237"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ponderazioni) dichiarati nel bando di gara o Capitolato d'oneri non sono stati seguiti nel corso della valutazione delle offerte, o</w:t>
            </w:r>
            <w:r w:rsidR="00896C45">
              <w:rPr>
                <w:rFonts w:ascii="Calibri" w:eastAsia="Calibri" w:hAnsi="Calibri"/>
                <w:b/>
                <w:sz w:val="22"/>
                <w:szCs w:val="22"/>
              </w:rPr>
              <w:t xml:space="preserve"> </w:t>
            </w:r>
            <w:r w:rsidRPr="003B5DCE">
              <w:rPr>
                <w:rFonts w:ascii="Calibri" w:eastAsia="Calibri" w:hAnsi="Calibri"/>
                <w:b/>
                <w:sz w:val="22"/>
                <w:szCs w:val="22"/>
              </w:rPr>
              <w:t>sono stati utilizzati criteri di aggiudicazione supplementari</w:t>
            </w:r>
            <w:r w:rsidR="00896C45">
              <w:rPr>
                <w:rFonts w:ascii="Calibri" w:eastAsia="Calibri" w:hAnsi="Calibri"/>
                <w:b/>
                <w:sz w:val="22"/>
                <w:szCs w:val="22"/>
              </w:rPr>
              <w:t xml:space="preserve"> </w:t>
            </w:r>
            <w:r w:rsidRPr="003B5DCE">
              <w:rPr>
                <w:rFonts w:ascii="Calibri" w:eastAsia="Calibri" w:hAnsi="Calibri"/>
                <w:b/>
                <w:sz w:val="22"/>
                <w:szCs w:val="22"/>
              </w:rPr>
              <w:t>non pubblicati.</w:t>
            </w:r>
          </w:p>
          <w:p w14:paraId="18C2465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nei due casi di cui sopra con aggiuntivo effetto discriminatorio (sulla base di ingiustificate preferenze nazionali/regionali /locali).</w:t>
            </w:r>
          </w:p>
        </w:tc>
      </w:tr>
      <w:tr w:rsidR="003B5DCE" w:rsidRPr="003B5DCE" w14:paraId="35E52BD7" w14:textId="77777777" w:rsidTr="00A2794A">
        <w:tc>
          <w:tcPr>
            <w:tcW w:w="5602" w:type="dxa"/>
            <w:shd w:val="clear" w:color="auto" w:fill="auto"/>
          </w:tcPr>
          <w:p w14:paraId="36E05540" w14:textId="77777777" w:rsidR="003B5DCE" w:rsidRPr="003B5DCE" w:rsidRDefault="003B5DCE" w:rsidP="00575CFC">
            <w:pPr>
              <w:spacing w:after="0"/>
              <w:rPr>
                <w:rFonts w:ascii="Calibri" w:eastAsia="Calibri" w:hAnsi="Calibri"/>
                <w:sz w:val="22"/>
                <w:szCs w:val="22"/>
              </w:rPr>
            </w:pPr>
            <w:r w:rsidRPr="003B5DCE">
              <w:rPr>
                <w:rFonts w:ascii="Calibri" w:eastAsia="Calibri" w:hAnsi="Calibri"/>
                <w:sz w:val="22"/>
                <w:szCs w:val="22"/>
              </w:rPr>
              <w:t>8.2. Nel caso di utilizzo del criterio dell’offerta economicamente più vantaggiosa, i criteri sono conformi a quanto prescritto?</w:t>
            </w:r>
          </w:p>
        </w:tc>
        <w:tc>
          <w:tcPr>
            <w:tcW w:w="2077" w:type="dxa"/>
            <w:shd w:val="clear" w:color="auto" w:fill="auto"/>
          </w:tcPr>
          <w:p w14:paraId="57335B61" w14:textId="77777777" w:rsidR="003B5DCE" w:rsidRPr="003B5DCE" w:rsidRDefault="003B5DCE" w:rsidP="00575CFC">
            <w:pPr>
              <w:spacing w:after="0"/>
              <w:rPr>
                <w:rFonts w:ascii="Calibri" w:eastAsia="Calibri" w:hAnsi="Calibri"/>
                <w:sz w:val="22"/>
                <w:szCs w:val="22"/>
              </w:rPr>
            </w:pPr>
            <w:r w:rsidRPr="003B5DCE">
              <w:rPr>
                <w:rFonts w:ascii="Calibri" w:eastAsia="Calibri" w:hAnsi="Calibri"/>
                <w:sz w:val="22"/>
                <w:szCs w:val="22"/>
              </w:rPr>
              <w:t>Art. 108</w:t>
            </w:r>
          </w:p>
          <w:p w14:paraId="68457DFD" w14:textId="77777777" w:rsidR="003B5DCE" w:rsidRPr="003B5DCE" w:rsidRDefault="003B5DCE" w:rsidP="00575CFC">
            <w:pPr>
              <w:spacing w:after="0"/>
              <w:rPr>
                <w:rFonts w:ascii="Calibri" w:eastAsia="Calibri" w:hAnsi="Calibri"/>
                <w:sz w:val="22"/>
                <w:szCs w:val="22"/>
              </w:rPr>
            </w:pPr>
            <w:r w:rsidRPr="003B5DCE">
              <w:rPr>
                <w:rFonts w:ascii="Calibri" w:eastAsia="Calibri" w:hAnsi="Calibri"/>
                <w:sz w:val="22"/>
                <w:szCs w:val="22"/>
              </w:rPr>
              <w:t>Allegato II.8</w:t>
            </w:r>
          </w:p>
        </w:tc>
        <w:tc>
          <w:tcPr>
            <w:tcW w:w="2005" w:type="dxa"/>
            <w:shd w:val="clear" w:color="auto" w:fill="auto"/>
          </w:tcPr>
          <w:p w14:paraId="4CFF4660" w14:textId="77777777" w:rsidR="003B5DCE" w:rsidRPr="003B5DCE" w:rsidRDefault="003B5DCE" w:rsidP="00575CFC">
            <w:pPr>
              <w:spacing w:after="0"/>
              <w:rPr>
                <w:rFonts w:ascii="Calibri" w:eastAsia="Calibri" w:hAnsi="Calibri"/>
                <w:b/>
                <w:sz w:val="22"/>
                <w:szCs w:val="22"/>
              </w:rPr>
            </w:pPr>
            <w:r w:rsidRPr="003B5DCE">
              <w:rPr>
                <w:rFonts w:ascii="Calibri" w:eastAsia="Calibri" w:hAnsi="Calibri"/>
                <w:b/>
                <w:sz w:val="22"/>
                <w:szCs w:val="22"/>
              </w:rPr>
              <w:t>14, 15</w:t>
            </w:r>
          </w:p>
        </w:tc>
        <w:tc>
          <w:tcPr>
            <w:tcW w:w="5875" w:type="dxa"/>
            <w:shd w:val="clear" w:color="auto" w:fill="auto"/>
          </w:tcPr>
          <w:p w14:paraId="783BA73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2389E63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7C5240C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i criteri di aggiudicazione (o</w:t>
            </w:r>
            <w:r w:rsidR="00896C45">
              <w:rPr>
                <w:rFonts w:ascii="Calibri" w:eastAsia="Calibri" w:hAnsi="Calibri"/>
                <w:b/>
                <w:sz w:val="22"/>
                <w:szCs w:val="22"/>
              </w:rPr>
              <w:t xml:space="preserve"> </w:t>
            </w:r>
            <w:r w:rsidRPr="003B5DCE">
              <w:rPr>
                <w:rFonts w:ascii="Calibri" w:eastAsia="Calibri" w:hAnsi="Calibri"/>
                <w:b/>
                <w:sz w:val="22"/>
                <w:szCs w:val="22"/>
              </w:rPr>
              <w:t>rispettivi sotto-criteri o</w:t>
            </w:r>
          </w:p>
          <w:p w14:paraId="7A8BAF8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ponderazioni) dichiarati nel</w:t>
            </w:r>
            <w:r w:rsidR="00896C45">
              <w:rPr>
                <w:rFonts w:ascii="Calibri" w:eastAsia="Calibri" w:hAnsi="Calibri"/>
                <w:b/>
                <w:sz w:val="22"/>
                <w:szCs w:val="22"/>
              </w:rPr>
              <w:t xml:space="preserve"> </w:t>
            </w:r>
            <w:r w:rsidRPr="003B5DCE">
              <w:rPr>
                <w:rFonts w:ascii="Calibri" w:eastAsia="Calibri" w:hAnsi="Calibri"/>
                <w:b/>
                <w:sz w:val="22"/>
                <w:szCs w:val="22"/>
              </w:rPr>
              <w:t>bando di gara o Capitolato</w:t>
            </w:r>
            <w:r w:rsidR="00896C45">
              <w:rPr>
                <w:rFonts w:ascii="Calibri" w:eastAsia="Calibri" w:hAnsi="Calibri"/>
                <w:b/>
                <w:sz w:val="22"/>
                <w:szCs w:val="22"/>
              </w:rPr>
              <w:t xml:space="preserve"> </w:t>
            </w:r>
            <w:r w:rsidRPr="003B5DCE">
              <w:rPr>
                <w:rFonts w:ascii="Calibri" w:eastAsia="Calibri" w:hAnsi="Calibri"/>
                <w:b/>
                <w:sz w:val="22"/>
                <w:szCs w:val="22"/>
              </w:rPr>
              <w:t>d'oneri non sono stati</w:t>
            </w:r>
            <w:r w:rsidR="00896C45">
              <w:rPr>
                <w:rFonts w:ascii="Calibri" w:eastAsia="Calibri" w:hAnsi="Calibri"/>
                <w:b/>
                <w:sz w:val="22"/>
                <w:szCs w:val="22"/>
              </w:rPr>
              <w:t xml:space="preserve"> </w:t>
            </w:r>
            <w:r w:rsidRPr="003B5DCE">
              <w:rPr>
                <w:rFonts w:ascii="Calibri" w:eastAsia="Calibri" w:hAnsi="Calibri"/>
                <w:b/>
                <w:sz w:val="22"/>
                <w:szCs w:val="22"/>
              </w:rPr>
              <w:t>seguiti nel corso della</w:t>
            </w:r>
            <w:r w:rsidR="00896C45">
              <w:rPr>
                <w:rFonts w:ascii="Calibri" w:eastAsia="Calibri" w:hAnsi="Calibri"/>
                <w:b/>
                <w:sz w:val="22"/>
                <w:szCs w:val="22"/>
              </w:rPr>
              <w:t xml:space="preserve"> </w:t>
            </w:r>
            <w:r w:rsidRPr="003B5DCE">
              <w:rPr>
                <w:rFonts w:ascii="Calibri" w:eastAsia="Calibri" w:hAnsi="Calibri"/>
                <w:b/>
                <w:sz w:val="22"/>
                <w:szCs w:val="22"/>
              </w:rPr>
              <w:t>valutazione delle offerte, o</w:t>
            </w:r>
            <w:r w:rsidR="00896C45">
              <w:rPr>
                <w:rFonts w:ascii="Calibri" w:eastAsia="Calibri" w:hAnsi="Calibri"/>
                <w:b/>
                <w:sz w:val="22"/>
                <w:szCs w:val="22"/>
              </w:rPr>
              <w:t xml:space="preserve"> </w:t>
            </w:r>
            <w:r w:rsidRPr="003B5DCE">
              <w:rPr>
                <w:rFonts w:ascii="Calibri" w:eastAsia="Calibri" w:hAnsi="Calibri"/>
                <w:b/>
                <w:sz w:val="22"/>
                <w:szCs w:val="22"/>
              </w:rPr>
              <w:t>sono stati utilizzati criteri di</w:t>
            </w:r>
            <w:r w:rsidR="00896C45">
              <w:rPr>
                <w:rFonts w:ascii="Calibri" w:eastAsia="Calibri" w:hAnsi="Calibri"/>
                <w:b/>
                <w:sz w:val="22"/>
                <w:szCs w:val="22"/>
              </w:rPr>
              <w:t xml:space="preserve"> </w:t>
            </w:r>
            <w:r w:rsidRPr="003B5DCE">
              <w:rPr>
                <w:rFonts w:ascii="Calibri" w:eastAsia="Calibri" w:hAnsi="Calibri"/>
                <w:b/>
                <w:sz w:val="22"/>
                <w:szCs w:val="22"/>
              </w:rPr>
              <w:t>aggiudicazione</w:t>
            </w:r>
            <w:r w:rsidR="00896C45">
              <w:rPr>
                <w:rFonts w:ascii="Calibri" w:eastAsia="Calibri" w:hAnsi="Calibri"/>
                <w:b/>
                <w:sz w:val="22"/>
                <w:szCs w:val="22"/>
              </w:rPr>
              <w:t xml:space="preserve"> </w:t>
            </w:r>
            <w:r w:rsidRPr="003B5DCE">
              <w:rPr>
                <w:rFonts w:ascii="Calibri" w:eastAsia="Calibri" w:hAnsi="Calibri"/>
                <w:b/>
                <w:sz w:val="22"/>
                <w:szCs w:val="22"/>
              </w:rPr>
              <w:t>supplementari</w:t>
            </w:r>
            <w:r w:rsidR="00896C45">
              <w:rPr>
                <w:rFonts w:ascii="Calibri" w:eastAsia="Calibri" w:hAnsi="Calibri"/>
                <w:b/>
                <w:sz w:val="22"/>
                <w:szCs w:val="22"/>
              </w:rPr>
              <w:t xml:space="preserve"> </w:t>
            </w:r>
            <w:r w:rsidRPr="003B5DCE">
              <w:rPr>
                <w:rFonts w:ascii="Calibri" w:eastAsia="Calibri" w:hAnsi="Calibri"/>
                <w:b/>
                <w:sz w:val="22"/>
                <w:szCs w:val="22"/>
              </w:rPr>
              <w:t>non pubblicati.</w:t>
            </w:r>
          </w:p>
          <w:p w14:paraId="5BD92EC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nei due casi di cui sopra con aggiuntivo effetto discriminatorio (sulla base di ingiustificate preferenze nazionali/regionali /locali).</w:t>
            </w:r>
          </w:p>
        </w:tc>
      </w:tr>
      <w:tr w:rsidR="003B5DCE" w:rsidRPr="003B5DCE" w14:paraId="46BABACD" w14:textId="77777777" w:rsidTr="00A2794A">
        <w:tc>
          <w:tcPr>
            <w:tcW w:w="5602" w:type="dxa"/>
            <w:shd w:val="clear" w:color="auto" w:fill="auto"/>
          </w:tcPr>
          <w:p w14:paraId="33CFA7E1"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lastRenderedPageBreak/>
              <w:t>9. Aggiudicazione e contratto</w:t>
            </w:r>
          </w:p>
          <w:p w14:paraId="4068353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 xml:space="preserve">9.1. È presente la proposta di aggiudicazione e sono stati correttamente applicati i criteri e requisiti di aggiudicazione? </w:t>
            </w:r>
          </w:p>
        </w:tc>
        <w:tc>
          <w:tcPr>
            <w:tcW w:w="2077" w:type="dxa"/>
            <w:shd w:val="clear" w:color="auto" w:fill="auto"/>
          </w:tcPr>
          <w:p w14:paraId="78CF181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17, comma 5</w:t>
            </w:r>
          </w:p>
        </w:tc>
        <w:tc>
          <w:tcPr>
            <w:tcW w:w="2005" w:type="dxa"/>
            <w:shd w:val="clear" w:color="auto" w:fill="auto"/>
          </w:tcPr>
          <w:p w14:paraId="3BDCD7CB"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14, 15, 16</w:t>
            </w:r>
          </w:p>
        </w:tc>
        <w:tc>
          <w:tcPr>
            <w:tcW w:w="5875" w:type="dxa"/>
            <w:shd w:val="clear" w:color="auto" w:fill="auto"/>
          </w:tcPr>
          <w:p w14:paraId="224F56B2"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in caso di violazione che ha condotto all’aggiudicazione del contratto a un soggetto che non ne avrebbe avuto titolo.</w:t>
            </w:r>
          </w:p>
          <w:p w14:paraId="58BDBD3C"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nel caso in cui i criteri di selezione (o specifiche tecniche) sono stati modificati durante la fase di selezione o sono stati erroneamente applicati durante la fase di selezione, con conseguente accettazione di offerte non idonee (o rigetto delle offerte che avrebbero dovuto essere accettate).</w:t>
            </w:r>
          </w:p>
          <w:p w14:paraId="0211871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se i criteri di aggiudicazione (o</w:t>
            </w:r>
            <w:r w:rsidR="00896C45">
              <w:rPr>
                <w:rFonts w:ascii="Calibri" w:eastAsia="Calibri" w:hAnsi="Calibri"/>
                <w:b/>
                <w:sz w:val="22"/>
                <w:szCs w:val="22"/>
              </w:rPr>
              <w:t xml:space="preserve"> </w:t>
            </w:r>
            <w:r w:rsidRPr="003B5DCE">
              <w:rPr>
                <w:rFonts w:ascii="Calibri" w:eastAsia="Calibri" w:hAnsi="Calibri"/>
                <w:b/>
                <w:sz w:val="22"/>
                <w:szCs w:val="22"/>
              </w:rPr>
              <w:t>rispettivi sotto-criteri o</w:t>
            </w:r>
          </w:p>
          <w:p w14:paraId="7577F3C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ponderazioni) dichiarati nel</w:t>
            </w:r>
            <w:r w:rsidR="00896C45">
              <w:rPr>
                <w:rFonts w:ascii="Calibri" w:eastAsia="Calibri" w:hAnsi="Calibri"/>
                <w:b/>
                <w:sz w:val="22"/>
                <w:szCs w:val="22"/>
              </w:rPr>
              <w:t xml:space="preserve"> </w:t>
            </w:r>
            <w:r w:rsidRPr="003B5DCE">
              <w:rPr>
                <w:rFonts w:ascii="Calibri" w:eastAsia="Calibri" w:hAnsi="Calibri"/>
                <w:b/>
                <w:sz w:val="22"/>
                <w:szCs w:val="22"/>
              </w:rPr>
              <w:t>bando di gara o Capitolato</w:t>
            </w:r>
            <w:r w:rsidR="00896C45">
              <w:rPr>
                <w:rFonts w:ascii="Calibri" w:eastAsia="Calibri" w:hAnsi="Calibri"/>
                <w:b/>
                <w:sz w:val="22"/>
                <w:szCs w:val="22"/>
              </w:rPr>
              <w:t xml:space="preserve"> </w:t>
            </w:r>
            <w:r w:rsidRPr="003B5DCE">
              <w:rPr>
                <w:rFonts w:ascii="Calibri" w:eastAsia="Calibri" w:hAnsi="Calibri"/>
                <w:b/>
                <w:sz w:val="22"/>
                <w:szCs w:val="22"/>
              </w:rPr>
              <w:t>d'oneri non sono stati</w:t>
            </w:r>
            <w:r w:rsidR="00896C45">
              <w:rPr>
                <w:rFonts w:ascii="Calibri" w:eastAsia="Calibri" w:hAnsi="Calibri"/>
                <w:b/>
                <w:sz w:val="22"/>
                <w:szCs w:val="22"/>
              </w:rPr>
              <w:t xml:space="preserve"> </w:t>
            </w:r>
            <w:r w:rsidRPr="003B5DCE">
              <w:rPr>
                <w:rFonts w:ascii="Calibri" w:eastAsia="Calibri" w:hAnsi="Calibri"/>
                <w:b/>
                <w:sz w:val="22"/>
                <w:szCs w:val="22"/>
              </w:rPr>
              <w:t>seguiti nel corso della</w:t>
            </w:r>
            <w:r w:rsidR="00896C45">
              <w:rPr>
                <w:rFonts w:ascii="Calibri" w:eastAsia="Calibri" w:hAnsi="Calibri"/>
                <w:b/>
                <w:sz w:val="22"/>
                <w:szCs w:val="22"/>
              </w:rPr>
              <w:t xml:space="preserve"> </w:t>
            </w:r>
            <w:r w:rsidRPr="003B5DCE">
              <w:rPr>
                <w:rFonts w:ascii="Calibri" w:eastAsia="Calibri" w:hAnsi="Calibri"/>
                <w:b/>
                <w:sz w:val="22"/>
                <w:szCs w:val="22"/>
              </w:rPr>
              <w:t>valutazione delle offerte, o</w:t>
            </w:r>
            <w:r w:rsidR="00896C45">
              <w:rPr>
                <w:rFonts w:ascii="Calibri" w:eastAsia="Calibri" w:hAnsi="Calibri"/>
                <w:b/>
                <w:sz w:val="22"/>
                <w:szCs w:val="22"/>
              </w:rPr>
              <w:t xml:space="preserve"> </w:t>
            </w:r>
            <w:r w:rsidRPr="003B5DCE">
              <w:rPr>
                <w:rFonts w:ascii="Calibri" w:eastAsia="Calibri" w:hAnsi="Calibri"/>
                <w:b/>
                <w:sz w:val="22"/>
                <w:szCs w:val="22"/>
              </w:rPr>
              <w:t>sono stati utilizzati criteri di</w:t>
            </w:r>
            <w:r w:rsidR="00896C45">
              <w:rPr>
                <w:rFonts w:ascii="Calibri" w:eastAsia="Calibri" w:hAnsi="Calibri"/>
                <w:b/>
                <w:sz w:val="22"/>
                <w:szCs w:val="22"/>
              </w:rPr>
              <w:t xml:space="preserve"> </w:t>
            </w:r>
            <w:r w:rsidRPr="003B5DCE">
              <w:rPr>
                <w:rFonts w:ascii="Calibri" w:eastAsia="Calibri" w:hAnsi="Calibri"/>
                <w:b/>
                <w:sz w:val="22"/>
                <w:szCs w:val="22"/>
              </w:rPr>
              <w:t>aggiudicazione supplementari</w:t>
            </w:r>
            <w:r w:rsidR="00896C45">
              <w:rPr>
                <w:rFonts w:ascii="Calibri" w:eastAsia="Calibri" w:hAnsi="Calibri"/>
                <w:b/>
                <w:sz w:val="22"/>
                <w:szCs w:val="22"/>
              </w:rPr>
              <w:t xml:space="preserve"> </w:t>
            </w:r>
            <w:r w:rsidRPr="003B5DCE">
              <w:rPr>
                <w:rFonts w:ascii="Calibri" w:eastAsia="Calibri" w:hAnsi="Calibri"/>
                <w:b/>
                <w:sz w:val="22"/>
                <w:szCs w:val="22"/>
              </w:rPr>
              <w:t>non pubblicati.</w:t>
            </w:r>
          </w:p>
          <w:p w14:paraId="15CF7675"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nei due casi di cui sopra con aggiuntivo effetto discriminatorio (sulla base di ingiustificate preferenze nazionali/regionali /locali)</w:t>
            </w:r>
          </w:p>
          <w:p w14:paraId="53001F39"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w:t>
            </w:r>
            <w:r w:rsidR="00896C45">
              <w:rPr>
                <w:rFonts w:ascii="Calibri" w:eastAsia="Calibri" w:hAnsi="Calibri"/>
                <w:b/>
                <w:sz w:val="22"/>
                <w:szCs w:val="22"/>
              </w:rPr>
              <w:t>e</w:t>
            </w:r>
            <w:r w:rsidRPr="003B5DCE">
              <w:rPr>
                <w:rFonts w:ascii="Calibri" w:eastAsia="Calibri" w:hAnsi="Calibri"/>
                <w:b/>
                <w:sz w:val="22"/>
                <w:szCs w:val="22"/>
              </w:rPr>
              <w:t xml:space="preserve"> la documentazione rilevante non è sufficiente a giustificare l'assegnazione del contratto, con conseguente mancanza di trasparenza.</w:t>
            </w:r>
          </w:p>
        </w:tc>
      </w:tr>
      <w:tr w:rsidR="003B5DCE" w:rsidRPr="003B5DCE" w14:paraId="07050C93" w14:textId="77777777" w:rsidTr="00A2794A">
        <w:tc>
          <w:tcPr>
            <w:tcW w:w="5602" w:type="dxa"/>
            <w:shd w:val="clear" w:color="auto" w:fill="auto"/>
          </w:tcPr>
          <w:p w14:paraId="049D364C"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 xml:space="preserve">9.2. Il provvedimento di aggiudicazione è stato regolarmente comunicato? </w:t>
            </w:r>
          </w:p>
        </w:tc>
        <w:tc>
          <w:tcPr>
            <w:tcW w:w="2077" w:type="dxa"/>
            <w:shd w:val="clear" w:color="auto" w:fill="auto"/>
          </w:tcPr>
          <w:p w14:paraId="1E38C3B3"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18</w:t>
            </w:r>
          </w:p>
        </w:tc>
        <w:tc>
          <w:tcPr>
            <w:tcW w:w="2005" w:type="dxa"/>
            <w:shd w:val="clear" w:color="auto" w:fill="auto"/>
          </w:tcPr>
          <w:p w14:paraId="02B8657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16</w:t>
            </w:r>
          </w:p>
        </w:tc>
        <w:tc>
          <w:tcPr>
            <w:tcW w:w="5875" w:type="dxa"/>
            <w:shd w:val="clear" w:color="auto" w:fill="auto"/>
          </w:tcPr>
          <w:p w14:paraId="7718A1D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documentazione rilevante non è sufficiente a giustificare l'assegnazione del contratto, con conseguente mancanza di trasparenza</w:t>
            </w:r>
          </w:p>
        </w:tc>
      </w:tr>
      <w:tr w:rsidR="003B5DCE" w:rsidRPr="003B5DCE" w14:paraId="68CA881E" w14:textId="77777777" w:rsidTr="00A2794A">
        <w:tc>
          <w:tcPr>
            <w:tcW w:w="5602" w:type="dxa"/>
            <w:shd w:val="clear" w:color="auto" w:fill="auto"/>
          </w:tcPr>
          <w:p w14:paraId="67C0239D"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9.3. Il contratto è stato stipulato decorsi i termini dilatori prescritti o sussiste una causa legittima di deroga?</w:t>
            </w:r>
          </w:p>
        </w:tc>
        <w:tc>
          <w:tcPr>
            <w:tcW w:w="2077" w:type="dxa"/>
            <w:shd w:val="clear" w:color="auto" w:fill="auto"/>
          </w:tcPr>
          <w:p w14:paraId="5123316D"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18, commi 3 e 4</w:t>
            </w:r>
          </w:p>
        </w:tc>
        <w:tc>
          <w:tcPr>
            <w:tcW w:w="2005" w:type="dxa"/>
            <w:shd w:val="clear" w:color="auto" w:fill="auto"/>
          </w:tcPr>
          <w:p w14:paraId="4E2BF1F2" w14:textId="77777777" w:rsidR="003B5DCE" w:rsidRPr="003B5DCE" w:rsidRDefault="003B5DCE" w:rsidP="00896C45">
            <w:pPr>
              <w:spacing w:after="0"/>
              <w:jc w:val="both"/>
              <w:rPr>
                <w:rFonts w:ascii="Calibri" w:eastAsia="Calibri" w:hAnsi="Calibri"/>
                <w:b/>
                <w:sz w:val="22"/>
                <w:szCs w:val="22"/>
              </w:rPr>
            </w:pPr>
          </w:p>
        </w:tc>
        <w:tc>
          <w:tcPr>
            <w:tcW w:w="5875" w:type="dxa"/>
            <w:shd w:val="clear" w:color="auto" w:fill="auto"/>
          </w:tcPr>
          <w:p w14:paraId="06EDB878" w14:textId="77777777" w:rsidR="003B5DCE" w:rsidRPr="003B5DCE" w:rsidRDefault="003B5DCE" w:rsidP="00896C45">
            <w:pPr>
              <w:spacing w:after="0"/>
              <w:jc w:val="both"/>
              <w:rPr>
                <w:rFonts w:ascii="Calibri" w:eastAsia="Calibri" w:hAnsi="Calibri"/>
                <w:b/>
                <w:sz w:val="22"/>
                <w:szCs w:val="22"/>
              </w:rPr>
            </w:pPr>
          </w:p>
        </w:tc>
      </w:tr>
      <w:tr w:rsidR="003B5DCE" w:rsidRPr="003B5DCE" w14:paraId="71DFE16E" w14:textId="77777777" w:rsidTr="00A2794A">
        <w:tc>
          <w:tcPr>
            <w:tcW w:w="5602" w:type="dxa"/>
            <w:shd w:val="clear" w:color="auto" w:fill="auto"/>
          </w:tcPr>
          <w:p w14:paraId="3CD4CD6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9.4. Il contratto è stato stipulato nelle forme, con i contenuti e nei tempi prescritti?</w:t>
            </w:r>
          </w:p>
        </w:tc>
        <w:tc>
          <w:tcPr>
            <w:tcW w:w="2077" w:type="dxa"/>
            <w:shd w:val="clear" w:color="auto" w:fill="auto"/>
          </w:tcPr>
          <w:p w14:paraId="4AD8AE7A"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18</w:t>
            </w:r>
          </w:p>
        </w:tc>
        <w:tc>
          <w:tcPr>
            <w:tcW w:w="2005" w:type="dxa"/>
            <w:shd w:val="clear" w:color="auto" w:fill="auto"/>
          </w:tcPr>
          <w:p w14:paraId="75AA51C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16</w:t>
            </w:r>
          </w:p>
        </w:tc>
        <w:tc>
          <w:tcPr>
            <w:tcW w:w="5875" w:type="dxa"/>
            <w:shd w:val="clear" w:color="auto" w:fill="auto"/>
          </w:tcPr>
          <w:p w14:paraId="22109990"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documentazione rilevante non è sufficiente a giustificare l'assegnazione del contratto, con conseguente mancanza di trasparenza</w:t>
            </w:r>
          </w:p>
        </w:tc>
      </w:tr>
      <w:tr w:rsidR="003B5DCE" w:rsidRPr="003B5DCE" w14:paraId="2A0C418D" w14:textId="77777777" w:rsidTr="00A2794A">
        <w:tc>
          <w:tcPr>
            <w:tcW w:w="5602" w:type="dxa"/>
            <w:shd w:val="clear" w:color="auto" w:fill="auto"/>
          </w:tcPr>
          <w:p w14:paraId="34D83B0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 Adempimenti finali e termine di durata complessiva</w:t>
            </w:r>
          </w:p>
          <w:p w14:paraId="665DAEB2"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10.1. È stato correttamente pubblicato l’avviso di aggiudicazione dell’appalto?</w:t>
            </w:r>
          </w:p>
        </w:tc>
        <w:tc>
          <w:tcPr>
            <w:tcW w:w="2077" w:type="dxa"/>
            <w:shd w:val="clear" w:color="auto" w:fill="auto"/>
          </w:tcPr>
          <w:p w14:paraId="3303C81E"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Artt. 84, 85 e 111</w:t>
            </w:r>
          </w:p>
        </w:tc>
        <w:tc>
          <w:tcPr>
            <w:tcW w:w="2005" w:type="dxa"/>
            <w:shd w:val="clear" w:color="auto" w:fill="auto"/>
          </w:tcPr>
          <w:p w14:paraId="3320FE7E"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16</w:t>
            </w:r>
          </w:p>
        </w:tc>
        <w:tc>
          <w:tcPr>
            <w:tcW w:w="5875" w:type="dxa"/>
            <w:shd w:val="clear" w:color="auto" w:fill="auto"/>
          </w:tcPr>
          <w:p w14:paraId="13CFE837"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documentazione rilevante non è sufficiente a giustificare l'assegnazione del contratto, con conseguente mancanza di trasparenza</w:t>
            </w:r>
          </w:p>
        </w:tc>
      </w:tr>
      <w:tr w:rsidR="003B5DCE" w:rsidRPr="003B5DCE" w14:paraId="12894C4B" w14:textId="77777777" w:rsidTr="00A2794A">
        <w:tc>
          <w:tcPr>
            <w:tcW w:w="5602" w:type="dxa"/>
            <w:shd w:val="clear" w:color="auto" w:fill="auto"/>
          </w:tcPr>
          <w:p w14:paraId="333B8136"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lastRenderedPageBreak/>
              <w:t>10.2. È stata predisposta la relazione unica sulla procedura di aggiudicazione degli appalti, a conclusione della procedura?</w:t>
            </w:r>
          </w:p>
        </w:tc>
        <w:tc>
          <w:tcPr>
            <w:tcW w:w="2077" w:type="dxa"/>
            <w:shd w:val="clear" w:color="auto" w:fill="auto"/>
          </w:tcPr>
          <w:p w14:paraId="0CD8B6EF"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112</w:t>
            </w:r>
          </w:p>
        </w:tc>
        <w:tc>
          <w:tcPr>
            <w:tcW w:w="2005" w:type="dxa"/>
            <w:shd w:val="clear" w:color="auto" w:fill="auto"/>
          </w:tcPr>
          <w:p w14:paraId="70EE98C8"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16</w:t>
            </w:r>
          </w:p>
        </w:tc>
        <w:tc>
          <w:tcPr>
            <w:tcW w:w="5875" w:type="dxa"/>
            <w:shd w:val="clear" w:color="auto" w:fill="auto"/>
          </w:tcPr>
          <w:p w14:paraId="0C682613"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25% se la documentazione rilevante non è sufficiente a giustificare l'assegnazione del contratto, con conseguente mancanza di trasparenza</w:t>
            </w:r>
          </w:p>
        </w:tc>
      </w:tr>
      <w:tr w:rsidR="003B5DCE" w:rsidRPr="003B5DCE" w14:paraId="412EB170" w14:textId="77777777" w:rsidTr="00A2794A">
        <w:tc>
          <w:tcPr>
            <w:tcW w:w="5602" w:type="dxa"/>
            <w:shd w:val="clear" w:color="auto" w:fill="auto"/>
          </w:tcPr>
          <w:p w14:paraId="3840A539"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 xml:space="preserve">10.3. La durata complessiva della procedura è conforme al termine massimo prescritto? </w:t>
            </w:r>
          </w:p>
          <w:p w14:paraId="230F5C9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(4 mesi nel caso di impiego del criterio dell’offerta economicamente più vantaggiosa, 3 mesi in caso di impiego del criterio del minor prezzo, salva proroga per verifica offerta anomala o su determinazione motivata del RUP)</w:t>
            </w:r>
          </w:p>
        </w:tc>
        <w:tc>
          <w:tcPr>
            <w:tcW w:w="2077" w:type="dxa"/>
            <w:shd w:val="clear" w:color="auto" w:fill="auto"/>
          </w:tcPr>
          <w:p w14:paraId="1F5FE160" w14:textId="77777777" w:rsidR="003B5DCE" w:rsidRPr="003B5DCE" w:rsidRDefault="003B5DCE" w:rsidP="00896C45">
            <w:pPr>
              <w:spacing w:after="0"/>
              <w:jc w:val="both"/>
              <w:rPr>
                <w:rFonts w:ascii="Calibri" w:eastAsia="Calibri" w:hAnsi="Calibri"/>
                <w:sz w:val="22"/>
                <w:szCs w:val="22"/>
              </w:rPr>
            </w:pPr>
          </w:p>
          <w:p w14:paraId="3C55F585"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17, comma 3</w:t>
            </w:r>
          </w:p>
          <w:p w14:paraId="48B8BA65"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Allegato I.3</w:t>
            </w:r>
          </w:p>
        </w:tc>
        <w:tc>
          <w:tcPr>
            <w:tcW w:w="2005" w:type="dxa"/>
            <w:shd w:val="clear" w:color="auto" w:fill="auto"/>
          </w:tcPr>
          <w:p w14:paraId="71D38EAD" w14:textId="77777777" w:rsidR="003B5DCE" w:rsidRPr="003B5DCE" w:rsidRDefault="003B5DCE" w:rsidP="00896C45">
            <w:pPr>
              <w:spacing w:after="0"/>
              <w:jc w:val="both"/>
              <w:rPr>
                <w:rFonts w:ascii="Calibri" w:eastAsia="Calibri" w:hAnsi="Calibri"/>
                <w:b/>
                <w:sz w:val="22"/>
                <w:szCs w:val="22"/>
              </w:rPr>
            </w:pPr>
          </w:p>
        </w:tc>
        <w:tc>
          <w:tcPr>
            <w:tcW w:w="5875" w:type="dxa"/>
            <w:shd w:val="clear" w:color="auto" w:fill="auto"/>
          </w:tcPr>
          <w:p w14:paraId="5C1588D1" w14:textId="77777777" w:rsidR="003B5DCE" w:rsidRPr="003B5DCE" w:rsidRDefault="003B5DCE" w:rsidP="00896C45">
            <w:pPr>
              <w:spacing w:after="0"/>
              <w:jc w:val="both"/>
              <w:rPr>
                <w:rFonts w:ascii="Calibri" w:eastAsia="Calibri" w:hAnsi="Calibri"/>
                <w:b/>
                <w:sz w:val="22"/>
                <w:szCs w:val="22"/>
              </w:rPr>
            </w:pPr>
          </w:p>
        </w:tc>
      </w:tr>
      <w:tr w:rsidR="003B5DCE" w:rsidRPr="003B5DCE" w14:paraId="3A5BF38D" w14:textId="77777777" w:rsidTr="00A2794A">
        <w:tc>
          <w:tcPr>
            <w:tcW w:w="5602" w:type="dxa"/>
            <w:shd w:val="clear" w:color="auto" w:fill="auto"/>
          </w:tcPr>
          <w:p w14:paraId="3759E4AA"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11. Tracciabilità</w:t>
            </w:r>
          </w:p>
          <w:p w14:paraId="0EA61278"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11.1. È verificato il rispetto della normativa sulla tracciabilità (presenza CIG su documentazione di gara, contratto e strumenti di pagamento, conti correnti dedicati)?</w:t>
            </w:r>
          </w:p>
        </w:tc>
        <w:tc>
          <w:tcPr>
            <w:tcW w:w="2077" w:type="dxa"/>
            <w:shd w:val="clear" w:color="auto" w:fill="auto"/>
          </w:tcPr>
          <w:p w14:paraId="141F4EBA"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3 l. 136/2010</w:t>
            </w:r>
          </w:p>
        </w:tc>
        <w:tc>
          <w:tcPr>
            <w:tcW w:w="2005" w:type="dxa"/>
            <w:shd w:val="clear" w:color="auto" w:fill="auto"/>
          </w:tcPr>
          <w:p w14:paraId="101BF3D7" w14:textId="77777777" w:rsidR="003B5DCE" w:rsidRPr="003B5DCE" w:rsidRDefault="003B5DCE" w:rsidP="00896C45">
            <w:pPr>
              <w:spacing w:after="0"/>
              <w:jc w:val="both"/>
              <w:rPr>
                <w:rFonts w:ascii="Calibri" w:eastAsia="Calibri" w:hAnsi="Calibri"/>
                <w:b/>
                <w:sz w:val="22"/>
                <w:szCs w:val="22"/>
              </w:rPr>
            </w:pPr>
          </w:p>
        </w:tc>
        <w:tc>
          <w:tcPr>
            <w:tcW w:w="5875" w:type="dxa"/>
            <w:shd w:val="clear" w:color="auto" w:fill="auto"/>
          </w:tcPr>
          <w:p w14:paraId="1B663069"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100% della spesa relativa agli strumenti di pagamento privi di tracciabilità</w:t>
            </w:r>
          </w:p>
        </w:tc>
      </w:tr>
      <w:tr w:rsidR="003B5DCE" w:rsidRPr="003B5DCE" w14:paraId="454D38F4" w14:textId="77777777" w:rsidTr="00A2794A">
        <w:tc>
          <w:tcPr>
            <w:tcW w:w="5602" w:type="dxa"/>
            <w:shd w:val="clear" w:color="auto" w:fill="auto"/>
          </w:tcPr>
          <w:p w14:paraId="749B4608"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12. Regole tecniche (in quanto compatibile)</w:t>
            </w:r>
          </w:p>
          <w:p w14:paraId="03DA8AA2"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sz w:val="22"/>
                <w:szCs w:val="22"/>
              </w:rPr>
              <w:t xml:space="preserve">12.1. Il gestore, il titolare e la piattaforma eventualmente utilizzati sono conformi alle regole tecniche prescritte? </w:t>
            </w:r>
            <w:r w:rsidRPr="003B5DCE">
              <w:rPr>
                <w:rFonts w:ascii="Calibri" w:eastAsia="Calibri" w:hAnsi="Calibri"/>
                <w:sz w:val="22"/>
                <w:szCs w:val="22"/>
              </w:rPr>
              <w:tab/>
            </w:r>
          </w:p>
        </w:tc>
        <w:tc>
          <w:tcPr>
            <w:tcW w:w="2077" w:type="dxa"/>
            <w:shd w:val="clear" w:color="auto" w:fill="auto"/>
          </w:tcPr>
          <w:p w14:paraId="720527B7"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art. 26, commi 1 e 2</w:t>
            </w:r>
          </w:p>
          <w:p w14:paraId="4AD18088" w14:textId="77777777" w:rsidR="003B5DCE" w:rsidRPr="003B5DCE" w:rsidRDefault="003B5DCE" w:rsidP="00896C45">
            <w:pPr>
              <w:spacing w:after="0"/>
              <w:jc w:val="both"/>
              <w:rPr>
                <w:rFonts w:ascii="Calibri" w:eastAsia="Calibri" w:hAnsi="Calibri"/>
                <w:sz w:val="22"/>
                <w:szCs w:val="22"/>
              </w:rPr>
            </w:pPr>
            <w:r w:rsidRPr="003B5DCE">
              <w:rPr>
                <w:rFonts w:ascii="Calibri" w:eastAsia="Calibri" w:hAnsi="Calibri"/>
                <w:sz w:val="22"/>
                <w:szCs w:val="22"/>
              </w:rPr>
              <w:t>Provvedimento AGID 137/2023 (Requisiti tecnici e modalità di certificazione delle Piattaforme di approvvigionamento digitale)</w:t>
            </w:r>
          </w:p>
          <w:p w14:paraId="623CAE5B" w14:textId="77777777" w:rsidR="003B5DCE" w:rsidRPr="003B5DCE" w:rsidRDefault="003B5DCE" w:rsidP="00896C45">
            <w:pPr>
              <w:spacing w:after="0"/>
              <w:jc w:val="both"/>
              <w:rPr>
                <w:rFonts w:ascii="Calibri" w:eastAsia="Calibri" w:hAnsi="Calibri"/>
                <w:sz w:val="22"/>
                <w:szCs w:val="22"/>
              </w:rPr>
            </w:pPr>
          </w:p>
        </w:tc>
        <w:tc>
          <w:tcPr>
            <w:tcW w:w="2005" w:type="dxa"/>
            <w:shd w:val="clear" w:color="auto" w:fill="auto"/>
          </w:tcPr>
          <w:p w14:paraId="4CF9C7CD" w14:textId="77777777" w:rsidR="003B5DCE" w:rsidRPr="003B5DCE" w:rsidRDefault="003B5DCE" w:rsidP="00896C45">
            <w:pPr>
              <w:spacing w:after="0"/>
              <w:jc w:val="both"/>
              <w:rPr>
                <w:rFonts w:ascii="Calibri" w:eastAsia="Calibri" w:hAnsi="Calibri"/>
                <w:b/>
                <w:sz w:val="22"/>
                <w:szCs w:val="22"/>
              </w:rPr>
            </w:pPr>
            <w:r w:rsidRPr="003B5DCE">
              <w:rPr>
                <w:rFonts w:ascii="Calibri" w:eastAsia="Calibri" w:hAnsi="Calibri"/>
                <w:b/>
                <w:sz w:val="22"/>
                <w:szCs w:val="22"/>
              </w:rPr>
              <w:t>8</w:t>
            </w:r>
          </w:p>
        </w:tc>
        <w:tc>
          <w:tcPr>
            <w:tcW w:w="5875" w:type="dxa"/>
            <w:shd w:val="clear" w:color="auto" w:fill="auto"/>
          </w:tcPr>
          <w:p w14:paraId="2572EF26" w14:textId="77777777" w:rsidR="003B5DCE" w:rsidRPr="003B5DCE" w:rsidRDefault="003B5DCE" w:rsidP="00896C45">
            <w:pPr>
              <w:spacing w:after="0"/>
              <w:jc w:val="both"/>
              <w:rPr>
                <w:rFonts w:ascii="Calibri" w:eastAsia="Calibri" w:hAnsi="Calibri"/>
                <w:b/>
                <w:sz w:val="22"/>
                <w:szCs w:val="22"/>
              </w:rPr>
            </w:pPr>
          </w:p>
        </w:tc>
      </w:tr>
    </w:tbl>
    <w:p w14:paraId="4FB649D1" w14:textId="1C65EAB0" w:rsidR="003B5DCE" w:rsidRDefault="003B5DCE" w:rsidP="004264B5">
      <w:pPr>
        <w:spacing w:after="0"/>
        <w:rPr>
          <w:sz w:val="22"/>
          <w:szCs w:val="22"/>
        </w:rPr>
      </w:pPr>
    </w:p>
    <w:p w14:paraId="6685428E" w14:textId="77777777" w:rsidR="004264B5" w:rsidRDefault="004264B5" w:rsidP="004264B5">
      <w:pPr>
        <w:spacing w:after="0"/>
        <w:rPr>
          <w:sz w:val="22"/>
          <w:szCs w:val="22"/>
        </w:rPr>
      </w:pPr>
    </w:p>
    <w:p w14:paraId="28C093DF" w14:textId="77777777" w:rsidR="004264B5" w:rsidRDefault="004264B5" w:rsidP="004264B5">
      <w:pPr>
        <w:spacing w:after="0"/>
        <w:rPr>
          <w:sz w:val="22"/>
          <w:szCs w:val="22"/>
        </w:rPr>
      </w:pPr>
    </w:p>
    <w:p w14:paraId="2E7042AB" w14:textId="77777777" w:rsidR="004264B5" w:rsidRDefault="004264B5" w:rsidP="004264B5">
      <w:pPr>
        <w:spacing w:after="0"/>
        <w:rPr>
          <w:sz w:val="22"/>
          <w:szCs w:val="22"/>
        </w:rPr>
      </w:pPr>
    </w:p>
    <w:p w14:paraId="3E81A9C5" w14:textId="77777777" w:rsidR="004264B5" w:rsidRDefault="004264B5" w:rsidP="004264B5">
      <w:pPr>
        <w:spacing w:after="0"/>
        <w:rPr>
          <w:sz w:val="22"/>
          <w:szCs w:val="22"/>
        </w:rPr>
      </w:pPr>
    </w:p>
    <w:p w14:paraId="27EE5E4D" w14:textId="77777777" w:rsidR="004264B5" w:rsidRDefault="004264B5" w:rsidP="004264B5">
      <w:pPr>
        <w:spacing w:after="0"/>
        <w:rPr>
          <w:sz w:val="22"/>
          <w:szCs w:val="22"/>
        </w:rPr>
      </w:pPr>
    </w:p>
    <w:p w14:paraId="058D6D2D" w14:textId="77777777" w:rsidR="004264B5" w:rsidRDefault="004264B5" w:rsidP="004264B5">
      <w:pPr>
        <w:spacing w:after="0"/>
        <w:rPr>
          <w:sz w:val="22"/>
          <w:szCs w:val="22"/>
        </w:rPr>
      </w:pPr>
    </w:p>
    <w:p w14:paraId="6A8C2915" w14:textId="77777777" w:rsidR="004264B5" w:rsidRDefault="004264B5" w:rsidP="004264B5">
      <w:pPr>
        <w:spacing w:after="0"/>
        <w:rPr>
          <w:sz w:val="22"/>
          <w:szCs w:val="22"/>
        </w:rPr>
      </w:pPr>
    </w:p>
    <w:p w14:paraId="0E3E260A" w14:textId="77777777" w:rsidR="004264B5" w:rsidRDefault="004264B5" w:rsidP="004264B5">
      <w:pPr>
        <w:spacing w:after="0"/>
        <w:rPr>
          <w:sz w:val="22"/>
          <w:szCs w:val="22"/>
        </w:rPr>
      </w:pPr>
    </w:p>
    <w:p w14:paraId="5130A52E" w14:textId="77777777" w:rsidR="00FC209D" w:rsidRDefault="00FC209D" w:rsidP="004264B5">
      <w:pPr>
        <w:spacing w:after="0"/>
        <w:rPr>
          <w:sz w:val="22"/>
          <w:szCs w:val="22"/>
        </w:rPr>
      </w:pPr>
    </w:p>
    <w:p w14:paraId="60BD5396" w14:textId="77777777" w:rsidR="00FC209D" w:rsidRDefault="00FC209D" w:rsidP="004264B5">
      <w:pPr>
        <w:spacing w:after="0"/>
        <w:rPr>
          <w:sz w:val="22"/>
          <w:szCs w:val="22"/>
        </w:rPr>
      </w:pPr>
    </w:p>
    <w:p w14:paraId="5DB5F927" w14:textId="77777777" w:rsidR="00FC209D" w:rsidRDefault="00FC209D" w:rsidP="004264B5">
      <w:pPr>
        <w:spacing w:after="0"/>
        <w:rPr>
          <w:sz w:val="22"/>
          <w:szCs w:val="22"/>
        </w:rPr>
      </w:pPr>
    </w:p>
    <w:p w14:paraId="746EEECF" w14:textId="77777777" w:rsidR="004264B5" w:rsidRDefault="004264B5" w:rsidP="004264B5">
      <w:pPr>
        <w:spacing w:after="0"/>
        <w:rPr>
          <w:sz w:val="22"/>
          <w:szCs w:val="22"/>
        </w:rPr>
      </w:pPr>
    </w:p>
    <w:p w14:paraId="634B56DC" w14:textId="77777777" w:rsidR="004264B5" w:rsidRDefault="004264B5" w:rsidP="004264B5">
      <w:pPr>
        <w:spacing w:after="0"/>
        <w:rPr>
          <w:sz w:val="22"/>
          <w:szCs w:val="22"/>
        </w:rPr>
      </w:pPr>
    </w:p>
    <w:p w14:paraId="1F3AC8BF" w14:textId="77777777" w:rsidR="003B5DCE" w:rsidRDefault="003B5DCE" w:rsidP="003B5DCE">
      <w:pPr>
        <w:tabs>
          <w:tab w:val="left" w:pos="1920"/>
        </w:tabs>
        <w:rPr>
          <w:sz w:val="22"/>
          <w:szCs w:val="22"/>
        </w:rPr>
      </w:pPr>
      <w:r>
        <w:rPr>
          <w:sz w:val="22"/>
          <w:szCs w:val="22"/>
        </w:rPr>
        <w:tab/>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9"/>
      </w:tblGrid>
      <w:tr w:rsidR="004C2D9D" w:rsidRPr="00AB71AC" w14:paraId="1FE550E1" w14:textId="77777777" w:rsidTr="00896C45">
        <w:trPr>
          <w:trHeight w:val="412"/>
        </w:trPr>
        <w:tc>
          <w:tcPr>
            <w:tcW w:w="15559" w:type="dxa"/>
            <w:shd w:val="clear" w:color="auto" w:fill="auto"/>
          </w:tcPr>
          <w:p w14:paraId="2D33F77E" w14:textId="77777777" w:rsidR="00896C45" w:rsidRPr="00896C45" w:rsidRDefault="00896C45" w:rsidP="00896C45">
            <w:pPr>
              <w:spacing w:after="0"/>
              <w:jc w:val="center"/>
              <w:rPr>
                <w:rFonts w:ascii="Arial" w:hAnsi="Arial" w:cs="Tahoma"/>
                <w:b/>
                <w:bCs/>
                <w:sz w:val="20"/>
              </w:rPr>
            </w:pPr>
            <w:r w:rsidRPr="00896C45">
              <w:rPr>
                <w:rFonts w:ascii="Arial" w:hAnsi="Arial" w:cs="Tahoma"/>
                <w:b/>
                <w:bCs/>
                <w:sz w:val="20"/>
              </w:rPr>
              <w:t>AGEA - PROCEDURE DI CONTROLLO PER APPALTI PUBBLICI DI LAVORI, SERVIZI E FORNITURE</w:t>
            </w:r>
          </w:p>
          <w:p w14:paraId="3DAA67C7" w14:textId="77777777" w:rsidR="00896C45" w:rsidRPr="00896C45" w:rsidRDefault="00896C45" w:rsidP="00896C45">
            <w:pPr>
              <w:spacing w:after="0"/>
              <w:jc w:val="center"/>
              <w:rPr>
                <w:rFonts w:ascii="Arial" w:hAnsi="Arial" w:cs="Tahoma"/>
                <w:b/>
                <w:bCs/>
                <w:sz w:val="20"/>
              </w:rPr>
            </w:pPr>
            <w:r w:rsidRPr="00896C45">
              <w:rPr>
                <w:rFonts w:ascii="Arial" w:hAnsi="Arial" w:cs="Tahoma"/>
                <w:b/>
                <w:bCs/>
                <w:sz w:val="20"/>
              </w:rPr>
              <w:t>(</w:t>
            </w:r>
            <w:proofErr w:type="spellStart"/>
            <w:r w:rsidRPr="00896C45">
              <w:rPr>
                <w:rFonts w:ascii="Arial" w:hAnsi="Arial" w:cs="Tahoma"/>
                <w:b/>
                <w:bCs/>
                <w:sz w:val="20"/>
              </w:rPr>
              <w:t>D.Lgs.</w:t>
            </w:r>
            <w:proofErr w:type="spellEnd"/>
            <w:r w:rsidRPr="00896C45">
              <w:rPr>
                <w:rFonts w:ascii="Arial" w:hAnsi="Arial" w:cs="Tahoma"/>
                <w:b/>
                <w:bCs/>
                <w:sz w:val="20"/>
              </w:rPr>
              <w:t xml:space="preserve"> 31 marzo 2023, n. 36 e </w:t>
            </w:r>
            <w:proofErr w:type="spellStart"/>
            <w:r w:rsidRPr="00896C45">
              <w:rPr>
                <w:rFonts w:ascii="Arial" w:hAnsi="Arial" w:cs="Tahoma"/>
                <w:b/>
                <w:bCs/>
                <w:sz w:val="20"/>
              </w:rPr>
              <w:t>s.m.i.</w:t>
            </w:r>
            <w:proofErr w:type="spellEnd"/>
            <w:r w:rsidRPr="00896C45">
              <w:rPr>
                <w:rFonts w:ascii="Arial" w:hAnsi="Arial" w:cs="Tahoma"/>
                <w:b/>
                <w:bCs/>
                <w:sz w:val="20"/>
              </w:rPr>
              <w:t>)</w:t>
            </w:r>
          </w:p>
          <w:p w14:paraId="4D5C1050" w14:textId="77777777" w:rsidR="00896C45" w:rsidRPr="00896C45" w:rsidRDefault="00896C45" w:rsidP="00896C45">
            <w:pPr>
              <w:spacing w:after="0"/>
              <w:jc w:val="center"/>
              <w:rPr>
                <w:rFonts w:ascii="Arial" w:hAnsi="Arial" w:cs="Tahoma"/>
                <w:sz w:val="20"/>
              </w:rPr>
            </w:pPr>
          </w:p>
          <w:p w14:paraId="5FEAB0CA" w14:textId="77777777" w:rsidR="00896C45" w:rsidRPr="00896C45" w:rsidRDefault="00896C45" w:rsidP="00896C45">
            <w:pPr>
              <w:spacing w:after="0"/>
              <w:jc w:val="center"/>
              <w:rPr>
                <w:rFonts w:ascii="Arial" w:hAnsi="Arial" w:cs="Tahoma"/>
                <w:sz w:val="20"/>
              </w:rPr>
            </w:pPr>
            <w:r w:rsidRPr="00896C45">
              <w:rPr>
                <w:rFonts w:ascii="Arial" w:hAnsi="Arial" w:cs="Tahoma"/>
                <w:sz w:val="20"/>
              </w:rPr>
              <w:t>Criteri per l’applicazione delle riduzioni ed esclusioni per mancato rispetto delle regole sugli appalti pubblici (</w:t>
            </w:r>
            <w:proofErr w:type="spellStart"/>
            <w:r w:rsidRPr="00896C45">
              <w:rPr>
                <w:rFonts w:ascii="Arial" w:hAnsi="Arial" w:cs="Tahoma"/>
                <w:sz w:val="20"/>
              </w:rPr>
              <w:t>D.Lgs.</w:t>
            </w:r>
            <w:proofErr w:type="spellEnd"/>
            <w:r w:rsidRPr="00896C45">
              <w:rPr>
                <w:rFonts w:ascii="Arial" w:hAnsi="Arial" w:cs="Tahoma"/>
                <w:sz w:val="20"/>
              </w:rPr>
              <w:t xml:space="preserve"> 17 marzo 2023 n. 42, art. 16) in coerenza con le linee guida contenute nell’allegato della decisione C (2019) 3452 </w:t>
            </w:r>
            <w:proofErr w:type="spellStart"/>
            <w:r w:rsidRPr="00896C45">
              <w:rPr>
                <w:rFonts w:ascii="Arial" w:hAnsi="Arial" w:cs="Tahoma"/>
                <w:i/>
                <w:iCs/>
                <w:sz w:val="20"/>
              </w:rPr>
              <w:t>final</w:t>
            </w:r>
            <w:proofErr w:type="spellEnd"/>
            <w:r w:rsidRPr="00896C45">
              <w:rPr>
                <w:rFonts w:ascii="Arial" w:hAnsi="Arial" w:cs="Tahoma"/>
                <w:i/>
                <w:iCs/>
                <w:sz w:val="20"/>
              </w:rPr>
              <w:t xml:space="preserve"> </w:t>
            </w:r>
            <w:r w:rsidRPr="00896C45">
              <w:rPr>
                <w:rFonts w:ascii="Arial" w:hAnsi="Arial" w:cs="Tahoma"/>
                <w:sz w:val="20"/>
              </w:rPr>
              <w:t>del 14 maggio 2019</w:t>
            </w:r>
          </w:p>
          <w:p w14:paraId="498D2C85" w14:textId="77777777" w:rsidR="00896C45" w:rsidRPr="00896C45" w:rsidRDefault="00896C45" w:rsidP="00896C45">
            <w:pPr>
              <w:spacing w:after="0"/>
              <w:jc w:val="center"/>
              <w:rPr>
                <w:rFonts w:ascii="Arial" w:hAnsi="Arial" w:cs="Tahoma"/>
                <w:b/>
                <w:bCs/>
                <w:sz w:val="20"/>
              </w:rPr>
            </w:pPr>
          </w:p>
          <w:p w14:paraId="47F1BCD0" w14:textId="342DD99B" w:rsidR="004C2D9D" w:rsidRPr="00AB71AC" w:rsidRDefault="004C2D9D" w:rsidP="00896C45">
            <w:pPr>
              <w:pStyle w:val="Titolo1"/>
              <w:jc w:val="center"/>
            </w:pPr>
            <w:bookmarkStart w:id="19" w:name="_Toc166171035"/>
            <w:r w:rsidRPr="00896C45">
              <w:rPr>
                <w:rFonts w:ascii="Arial" w:eastAsia="Cambria" w:hAnsi="Arial" w:cs="Tahoma"/>
                <w:b w:val="0"/>
                <w:bCs w:val="0"/>
                <w:color w:val="auto"/>
                <w:sz w:val="24"/>
                <w:lang w:val="it-IT" w:eastAsia="en-US"/>
              </w:rPr>
              <w:t>CHECK LIST 13 – PROCEDURA AFFIDAMENTO IN HOUSE</w:t>
            </w:r>
            <w:bookmarkEnd w:id="19"/>
          </w:p>
        </w:tc>
      </w:tr>
    </w:tbl>
    <w:p w14:paraId="3B5C8EFF" w14:textId="77777777" w:rsidR="004C2D9D" w:rsidRDefault="004C2D9D" w:rsidP="003B5DCE">
      <w:pPr>
        <w:tabs>
          <w:tab w:val="left" w:pos="1920"/>
        </w:tabs>
        <w:rPr>
          <w:sz w:val="22"/>
          <w:szCs w:val="22"/>
        </w:rPr>
      </w:pPr>
    </w:p>
    <w:p w14:paraId="68E69C82" w14:textId="77777777" w:rsidR="00896C45" w:rsidRDefault="00896C45" w:rsidP="003B5DCE">
      <w:pPr>
        <w:tabs>
          <w:tab w:val="left" w:pos="1920"/>
        </w:tabs>
        <w:rPr>
          <w:sz w:val="22"/>
          <w:szCs w:val="22"/>
        </w:rPr>
      </w:pPr>
    </w:p>
    <w:p w14:paraId="720F1931" w14:textId="77777777" w:rsidR="00896C45" w:rsidRDefault="00896C45" w:rsidP="003B5DCE">
      <w:pPr>
        <w:tabs>
          <w:tab w:val="left" w:pos="1920"/>
        </w:tabs>
        <w:rPr>
          <w:sz w:val="22"/>
          <w:szCs w:val="22"/>
        </w:rPr>
      </w:pPr>
    </w:p>
    <w:p w14:paraId="48465134" w14:textId="77777777" w:rsidR="00896C45" w:rsidRDefault="00896C45" w:rsidP="003B5DCE">
      <w:pPr>
        <w:tabs>
          <w:tab w:val="left" w:pos="1920"/>
        </w:tabs>
        <w:rPr>
          <w:sz w:val="22"/>
          <w:szCs w:val="22"/>
        </w:rPr>
      </w:pPr>
    </w:p>
    <w:p w14:paraId="60F0E964" w14:textId="77777777" w:rsidR="00896C45" w:rsidRDefault="00896C45" w:rsidP="003B5DCE">
      <w:pPr>
        <w:tabs>
          <w:tab w:val="left" w:pos="1920"/>
        </w:tabs>
        <w:rPr>
          <w:sz w:val="22"/>
          <w:szCs w:val="22"/>
        </w:rPr>
      </w:pPr>
    </w:p>
    <w:p w14:paraId="1536959F" w14:textId="77777777" w:rsidR="00896C45" w:rsidRDefault="00896C45" w:rsidP="003B5DCE">
      <w:pPr>
        <w:tabs>
          <w:tab w:val="left" w:pos="1920"/>
        </w:tabs>
        <w:rPr>
          <w:sz w:val="22"/>
          <w:szCs w:val="22"/>
        </w:rPr>
      </w:pPr>
    </w:p>
    <w:p w14:paraId="04062311" w14:textId="706496B1" w:rsidR="00896C45" w:rsidRDefault="008F2EDB" w:rsidP="008F2EDB">
      <w:pPr>
        <w:spacing w:after="0"/>
        <w:rPr>
          <w:sz w:val="22"/>
          <w:szCs w:val="22"/>
        </w:rPr>
      </w:pPr>
      <w:r>
        <w:rPr>
          <w:sz w:val="22"/>
          <w:szCs w:val="22"/>
        </w:rPr>
        <w:br w:type="page"/>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127"/>
        <w:gridCol w:w="2126"/>
        <w:gridCol w:w="6520"/>
      </w:tblGrid>
      <w:tr w:rsidR="004C2D9D" w:rsidRPr="004C2D9D" w14:paraId="74338488" w14:textId="77777777" w:rsidTr="00F9178F">
        <w:trPr>
          <w:tblHeader/>
        </w:trPr>
        <w:tc>
          <w:tcPr>
            <w:tcW w:w="4644" w:type="dxa"/>
            <w:shd w:val="clear" w:color="auto" w:fill="auto"/>
          </w:tcPr>
          <w:p w14:paraId="7A7BE8C9" w14:textId="77777777" w:rsidR="004C2D9D" w:rsidRPr="004C2D9D" w:rsidRDefault="004C2D9D" w:rsidP="00575CFC">
            <w:pPr>
              <w:spacing w:after="0"/>
              <w:rPr>
                <w:rFonts w:ascii="Calibri" w:eastAsia="Calibri" w:hAnsi="Calibri"/>
                <w:b/>
                <w:sz w:val="20"/>
                <w:szCs w:val="20"/>
              </w:rPr>
            </w:pPr>
            <w:r w:rsidRPr="004C2D9D">
              <w:rPr>
                <w:rFonts w:ascii="Calibri" w:eastAsia="Calibri" w:hAnsi="Calibri"/>
                <w:b/>
                <w:sz w:val="20"/>
                <w:szCs w:val="20"/>
              </w:rPr>
              <w:lastRenderedPageBreak/>
              <w:t>Descrizione</w:t>
            </w:r>
          </w:p>
        </w:tc>
        <w:tc>
          <w:tcPr>
            <w:tcW w:w="2127" w:type="dxa"/>
            <w:shd w:val="clear" w:color="auto" w:fill="auto"/>
          </w:tcPr>
          <w:p w14:paraId="7E9E6E43" w14:textId="77777777" w:rsidR="004C2D9D" w:rsidRPr="004C2D9D" w:rsidRDefault="004C2D9D" w:rsidP="00575CFC">
            <w:pPr>
              <w:spacing w:after="0"/>
              <w:rPr>
                <w:rFonts w:ascii="Calibri" w:eastAsia="Calibri" w:hAnsi="Calibri"/>
                <w:b/>
                <w:sz w:val="20"/>
                <w:szCs w:val="20"/>
              </w:rPr>
            </w:pPr>
            <w:r w:rsidRPr="004C2D9D">
              <w:rPr>
                <w:rFonts w:ascii="Calibri" w:eastAsia="Calibri" w:hAnsi="Calibri"/>
                <w:b/>
                <w:sz w:val="20"/>
                <w:szCs w:val="20"/>
              </w:rPr>
              <w:t>Riferimenti normativi</w:t>
            </w:r>
          </w:p>
        </w:tc>
        <w:tc>
          <w:tcPr>
            <w:tcW w:w="2126" w:type="dxa"/>
            <w:shd w:val="clear" w:color="auto" w:fill="auto"/>
          </w:tcPr>
          <w:p w14:paraId="1EF8FB4D" w14:textId="77777777" w:rsidR="004C2D9D" w:rsidRPr="004C2D9D" w:rsidRDefault="004C2D9D" w:rsidP="00575CFC">
            <w:pPr>
              <w:spacing w:after="0"/>
              <w:rPr>
                <w:rFonts w:ascii="Calibri" w:eastAsia="Calibri" w:hAnsi="Calibri"/>
                <w:b/>
                <w:sz w:val="20"/>
                <w:szCs w:val="20"/>
              </w:rPr>
            </w:pPr>
            <w:r w:rsidRPr="004C2D9D">
              <w:rPr>
                <w:rFonts w:ascii="Calibri" w:eastAsia="Calibri" w:hAnsi="Calibri"/>
                <w:b/>
                <w:sz w:val="20"/>
                <w:szCs w:val="20"/>
              </w:rPr>
              <w:t>Rif. codice irregolarità decisione UE</w:t>
            </w:r>
          </w:p>
        </w:tc>
        <w:tc>
          <w:tcPr>
            <w:tcW w:w="6520" w:type="dxa"/>
            <w:shd w:val="clear" w:color="auto" w:fill="auto"/>
          </w:tcPr>
          <w:p w14:paraId="50CD6F4C" w14:textId="77777777" w:rsidR="004C2D9D" w:rsidRPr="004C2D9D" w:rsidRDefault="004C2D9D" w:rsidP="00575CFC">
            <w:pPr>
              <w:spacing w:after="0"/>
              <w:rPr>
                <w:rFonts w:ascii="Calibri" w:eastAsia="Calibri" w:hAnsi="Calibri"/>
                <w:b/>
                <w:sz w:val="20"/>
                <w:szCs w:val="20"/>
              </w:rPr>
            </w:pPr>
            <w:r w:rsidRPr="004C2D9D">
              <w:rPr>
                <w:rFonts w:ascii="Calibri" w:eastAsia="Calibri" w:hAnsi="Calibri"/>
                <w:b/>
                <w:sz w:val="20"/>
                <w:szCs w:val="20"/>
              </w:rPr>
              <w:t>% di riduzione applicabile</w:t>
            </w:r>
          </w:p>
        </w:tc>
      </w:tr>
      <w:tr w:rsidR="004C2D9D" w:rsidRPr="004C2D9D" w14:paraId="36317DCD" w14:textId="77777777" w:rsidTr="00F9178F">
        <w:tc>
          <w:tcPr>
            <w:tcW w:w="4644" w:type="dxa"/>
            <w:shd w:val="clear" w:color="auto" w:fill="auto"/>
          </w:tcPr>
          <w:p w14:paraId="77705202" w14:textId="77777777" w:rsidR="004C2D9D" w:rsidRPr="004C2D9D" w:rsidRDefault="004C2D9D" w:rsidP="00896C45">
            <w:pPr>
              <w:spacing w:after="0"/>
              <w:jc w:val="both"/>
              <w:rPr>
                <w:rFonts w:ascii="Calibri" w:eastAsia="Calibri" w:hAnsi="Calibri"/>
                <w:b/>
                <w:sz w:val="22"/>
                <w:szCs w:val="22"/>
              </w:rPr>
            </w:pPr>
            <w:r w:rsidRPr="004C2D9D">
              <w:rPr>
                <w:rFonts w:ascii="Calibri" w:eastAsia="Calibri" w:hAnsi="Calibri"/>
                <w:b/>
                <w:sz w:val="22"/>
                <w:szCs w:val="22"/>
              </w:rPr>
              <w:t xml:space="preserve">1. Presupposti </w:t>
            </w:r>
          </w:p>
          <w:p w14:paraId="2B0719A1" w14:textId="77777777" w:rsidR="004C2D9D" w:rsidRPr="004C2D9D" w:rsidRDefault="004C2D9D" w:rsidP="00896C45">
            <w:pPr>
              <w:spacing w:after="0"/>
              <w:jc w:val="both"/>
              <w:rPr>
                <w:rFonts w:ascii="Calibri" w:eastAsia="Calibri" w:hAnsi="Calibri"/>
                <w:sz w:val="22"/>
                <w:szCs w:val="22"/>
              </w:rPr>
            </w:pPr>
            <w:r w:rsidRPr="004C2D9D">
              <w:rPr>
                <w:rFonts w:ascii="Calibri" w:eastAsia="Calibri" w:hAnsi="Calibri"/>
                <w:sz w:val="22"/>
                <w:szCs w:val="22"/>
              </w:rPr>
              <w:t>1.1. Ricorrono tutti i presupposti normativi per l’affidamento in house?</w:t>
            </w:r>
          </w:p>
          <w:p w14:paraId="4A6EF58D" w14:textId="77777777" w:rsidR="004C2D9D" w:rsidRPr="004C2D9D" w:rsidRDefault="004C2D9D" w:rsidP="00896C45">
            <w:pPr>
              <w:spacing w:after="0"/>
              <w:jc w:val="both"/>
              <w:rPr>
                <w:rFonts w:ascii="Calibri" w:eastAsia="Calibri" w:hAnsi="Calibri"/>
                <w:sz w:val="22"/>
                <w:szCs w:val="22"/>
              </w:rPr>
            </w:pPr>
            <w:r w:rsidRPr="004C2D9D">
              <w:rPr>
                <w:rFonts w:ascii="Calibri" w:eastAsia="Calibri" w:hAnsi="Calibri"/>
                <w:sz w:val="22"/>
                <w:szCs w:val="22"/>
              </w:rPr>
              <w:t>- l’affidatario ha personalità giuridica distinta da quella della stazione appaltante;</w:t>
            </w:r>
          </w:p>
          <w:p w14:paraId="1DCF07AE" w14:textId="77777777" w:rsidR="004C2D9D" w:rsidRPr="004C2D9D" w:rsidRDefault="004C2D9D" w:rsidP="00896C45">
            <w:pPr>
              <w:spacing w:after="0"/>
              <w:jc w:val="both"/>
              <w:rPr>
                <w:rFonts w:ascii="Calibri" w:eastAsia="Calibri" w:hAnsi="Calibri"/>
                <w:sz w:val="22"/>
                <w:szCs w:val="22"/>
              </w:rPr>
            </w:pPr>
            <w:r w:rsidRPr="004C2D9D">
              <w:rPr>
                <w:rFonts w:ascii="Calibri" w:eastAsia="Calibri" w:hAnsi="Calibri"/>
                <w:sz w:val="22"/>
                <w:szCs w:val="22"/>
              </w:rPr>
              <w:t>- la stazione appaltante esercita sull’affidatario il controllo analogo (eventualmente, anche in modo congiunto con altre stazioni appaltanti);</w:t>
            </w:r>
          </w:p>
          <w:p w14:paraId="2A664F71" w14:textId="77777777" w:rsidR="004C2D9D" w:rsidRPr="004C2D9D" w:rsidRDefault="004C2D9D" w:rsidP="00896C45">
            <w:pPr>
              <w:spacing w:after="0"/>
              <w:jc w:val="both"/>
              <w:rPr>
                <w:rFonts w:ascii="Calibri" w:eastAsia="Calibri" w:hAnsi="Calibri"/>
                <w:sz w:val="22"/>
                <w:szCs w:val="22"/>
              </w:rPr>
            </w:pPr>
            <w:r w:rsidRPr="004C2D9D">
              <w:rPr>
                <w:rFonts w:ascii="Calibri" w:eastAsia="Calibri" w:hAnsi="Calibri"/>
                <w:sz w:val="22"/>
                <w:szCs w:val="22"/>
              </w:rPr>
              <w:t>- non vi è partecipazione di capitali privati nella compagine dell’affidatario, ad eccezione di quella prescritta da norme di legge e che comunque si realizza in forme che non comportino controllo o potere di veto, né l'esercizio di un'influenza determinante sull’affidatario;</w:t>
            </w:r>
          </w:p>
          <w:p w14:paraId="3202627E" w14:textId="77777777" w:rsidR="004C2D9D" w:rsidRPr="00896C45" w:rsidRDefault="004C2D9D" w:rsidP="00896C45">
            <w:pPr>
              <w:spacing w:after="0"/>
              <w:jc w:val="both"/>
              <w:rPr>
                <w:rFonts w:ascii="Calibri" w:eastAsia="Calibri" w:hAnsi="Calibri"/>
                <w:sz w:val="22"/>
                <w:szCs w:val="22"/>
              </w:rPr>
            </w:pPr>
            <w:r w:rsidRPr="004C2D9D">
              <w:rPr>
                <w:rFonts w:ascii="Calibri" w:eastAsia="Calibri" w:hAnsi="Calibri"/>
                <w:sz w:val="22"/>
                <w:szCs w:val="22"/>
              </w:rPr>
              <w:t>- oltre l’80% del fatturato dell’affidatario è effettuato nello svolgimento dei compiti a esso affidati dalla stazione appaltante.</w:t>
            </w:r>
          </w:p>
        </w:tc>
        <w:tc>
          <w:tcPr>
            <w:tcW w:w="2127" w:type="dxa"/>
            <w:shd w:val="clear" w:color="auto" w:fill="auto"/>
          </w:tcPr>
          <w:p w14:paraId="20893758" w14:textId="77777777" w:rsidR="004C2D9D" w:rsidRPr="004C2D9D" w:rsidRDefault="004C2D9D" w:rsidP="00896C45">
            <w:pPr>
              <w:spacing w:after="0"/>
              <w:jc w:val="both"/>
              <w:rPr>
                <w:rFonts w:ascii="Calibri" w:eastAsia="Calibri" w:hAnsi="Calibri"/>
                <w:sz w:val="22"/>
                <w:szCs w:val="22"/>
              </w:rPr>
            </w:pPr>
            <w:r w:rsidRPr="004C2D9D">
              <w:rPr>
                <w:rFonts w:ascii="Calibri" w:eastAsia="Calibri" w:hAnsi="Calibri"/>
                <w:sz w:val="22"/>
                <w:szCs w:val="22"/>
              </w:rPr>
              <w:t>Art. 7, comma 2, e Allegato I.1., art. 3, comma 1, lett. e)</w:t>
            </w:r>
          </w:p>
          <w:p w14:paraId="4B1CEDF4" w14:textId="77777777" w:rsidR="004C2D9D" w:rsidRPr="004C2D9D" w:rsidRDefault="004C2D9D" w:rsidP="00896C45">
            <w:pPr>
              <w:spacing w:after="0"/>
              <w:jc w:val="both"/>
              <w:rPr>
                <w:rFonts w:ascii="Calibri" w:eastAsia="Calibri" w:hAnsi="Calibri"/>
                <w:b/>
                <w:sz w:val="22"/>
                <w:szCs w:val="22"/>
              </w:rPr>
            </w:pPr>
            <w:r w:rsidRPr="004C2D9D">
              <w:rPr>
                <w:rFonts w:ascii="Calibri" w:eastAsia="Calibri" w:hAnsi="Calibri"/>
                <w:sz w:val="22"/>
                <w:szCs w:val="22"/>
              </w:rPr>
              <w:t xml:space="preserve">Artt. 2, comma 1, lett. o), e 16, commi 1 e 3, del d.lgs. 175/2016 </w:t>
            </w:r>
          </w:p>
        </w:tc>
        <w:tc>
          <w:tcPr>
            <w:tcW w:w="2126" w:type="dxa"/>
            <w:shd w:val="clear" w:color="auto" w:fill="auto"/>
          </w:tcPr>
          <w:p w14:paraId="2FE19251" w14:textId="77777777" w:rsidR="004C2D9D" w:rsidRPr="004C2D9D" w:rsidRDefault="004C2D9D" w:rsidP="00896C45">
            <w:pPr>
              <w:spacing w:after="0"/>
              <w:jc w:val="both"/>
              <w:rPr>
                <w:rFonts w:ascii="Calibri" w:eastAsia="Calibri" w:hAnsi="Calibri"/>
                <w:b/>
                <w:sz w:val="22"/>
                <w:szCs w:val="22"/>
              </w:rPr>
            </w:pPr>
            <w:r w:rsidRPr="004C2D9D">
              <w:rPr>
                <w:rFonts w:ascii="Calibri" w:eastAsia="Calibri" w:hAnsi="Calibri"/>
                <w:b/>
                <w:sz w:val="22"/>
                <w:szCs w:val="22"/>
              </w:rPr>
              <w:t>1</w:t>
            </w:r>
          </w:p>
        </w:tc>
        <w:tc>
          <w:tcPr>
            <w:tcW w:w="6520" w:type="dxa"/>
            <w:shd w:val="clear" w:color="auto" w:fill="auto"/>
          </w:tcPr>
          <w:p w14:paraId="7BB6FDBF" w14:textId="77777777" w:rsidR="004C2D9D" w:rsidRPr="004C2D9D" w:rsidRDefault="004C2D9D" w:rsidP="00896C45">
            <w:pPr>
              <w:spacing w:after="0"/>
              <w:jc w:val="both"/>
              <w:rPr>
                <w:rFonts w:ascii="Calibri" w:eastAsia="Calibri" w:hAnsi="Calibri"/>
                <w:b/>
                <w:sz w:val="22"/>
                <w:szCs w:val="22"/>
              </w:rPr>
            </w:pPr>
            <w:r w:rsidRPr="004C2D9D">
              <w:rPr>
                <w:rFonts w:ascii="Calibri" w:eastAsia="Calibri" w:hAnsi="Calibri"/>
                <w:b/>
                <w:sz w:val="22"/>
                <w:szCs w:val="22"/>
              </w:rPr>
              <w:t>100% in caso di assenza dei presupposti</w:t>
            </w:r>
          </w:p>
        </w:tc>
      </w:tr>
      <w:tr w:rsidR="004C2D9D" w:rsidRPr="004C2D9D" w14:paraId="0CD13BA9" w14:textId="77777777" w:rsidTr="00F9178F">
        <w:tc>
          <w:tcPr>
            <w:tcW w:w="4644" w:type="dxa"/>
            <w:shd w:val="clear" w:color="auto" w:fill="auto"/>
          </w:tcPr>
          <w:p w14:paraId="23B3ED3A" w14:textId="77777777" w:rsidR="004C2D9D" w:rsidRPr="004C2D9D" w:rsidRDefault="004C2D9D" w:rsidP="00896C45">
            <w:pPr>
              <w:spacing w:after="0"/>
              <w:jc w:val="both"/>
              <w:rPr>
                <w:rFonts w:ascii="Calibri" w:eastAsia="Calibri" w:hAnsi="Calibri"/>
                <w:sz w:val="22"/>
                <w:szCs w:val="22"/>
              </w:rPr>
            </w:pPr>
            <w:r w:rsidRPr="004C2D9D">
              <w:rPr>
                <w:rFonts w:ascii="Calibri" w:eastAsia="Calibri" w:hAnsi="Calibri"/>
                <w:sz w:val="22"/>
                <w:szCs w:val="22"/>
              </w:rPr>
              <w:t>1.2. La stazione appaltante ha motivato l’affidamento, dando conto dei vantaggi per la collettività, delle connesse esternalità e della congruità economica della prestazione, anche in relazione al perseguimento di obiettivi di universalità, socialità, efficienza, economicità, qualità della prestazione, celerità del procedimento e razionale impiego di risorse pubbliche?</w:t>
            </w:r>
          </w:p>
          <w:p w14:paraId="48A0960C" w14:textId="77777777" w:rsidR="004C2D9D" w:rsidRPr="004C2D9D" w:rsidRDefault="004C2D9D" w:rsidP="00896C45">
            <w:pPr>
              <w:spacing w:after="0"/>
              <w:jc w:val="both"/>
              <w:rPr>
                <w:rFonts w:ascii="Calibri" w:eastAsia="Calibri" w:hAnsi="Calibri"/>
                <w:b/>
                <w:sz w:val="22"/>
                <w:szCs w:val="22"/>
              </w:rPr>
            </w:pPr>
            <w:r w:rsidRPr="004C2D9D">
              <w:rPr>
                <w:rFonts w:ascii="Calibri" w:eastAsia="Calibri" w:hAnsi="Calibri"/>
                <w:sz w:val="22"/>
                <w:szCs w:val="22"/>
              </w:rPr>
              <w:t xml:space="preserve">(N.B.:  in caso di prestazioni strumentali, il provvedimento si intende sufficientemente motivato qualora dia conto dei vantaggi in termini di economicità, di celerità o di perseguimento di interessi strategici. I vantaggi di economicità </w:t>
            </w:r>
            <w:r w:rsidRPr="004C2D9D">
              <w:rPr>
                <w:rFonts w:ascii="Calibri" w:eastAsia="Calibri" w:hAnsi="Calibri"/>
                <w:sz w:val="22"/>
                <w:szCs w:val="22"/>
              </w:rPr>
              <w:lastRenderedPageBreak/>
              <w:t>possono emergere anche mediante la comparazione con gli standard di riferimento della società Consip S.p.a. e delle altre centrali di committenza, con i parametri ufficiali elaborati da altri enti regionali nazionali o esteri oppure, in mancanza, con gli standard di mercato)</w:t>
            </w:r>
          </w:p>
        </w:tc>
        <w:tc>
          <w:tcPr>
            <w:tcW w:w="2127" w:type="dxa"/>
            <w:shd w:val="clear" w:color="auto" w:fill="auto"/>
          </w:tcPr>
          <w:p w14:paraId="53A92B3E" w14:textId="77777777" w:rsidR="004C2D9D" w:rsidRPr="004C2D9D" w:rsidRDefault="004C2D9D" w:rsidP="00575CFC">
            <w:pPr>
              <w:spacing w:after="0"/>
              <w:rPr>
                <w:rFonts w:ascii="Calibri" w:eastAsia="Calibri" w:hAnsi="Calibri"/>
                <w:sz w:val="22"/>
                <w:szCs w:val="22"/>
              </w:rPr>
            </w:pPr>
            <w:r w:rsidRPr="004C2D9D">
              <w:rPr>
                <w:rFonts w:ascii="Calibri" w:eastAsia="Calibri" w:hAnsi="Calibri"/>
                <w:sz w:val="22"/>
                <w:szCs w:val="22"/>
              </w:rPr>
              <w:lastRenderedPageBreak/>
              <w:t>Art. 7, comma 2</w:t>
            </w:r>
          </w:p>
        </w:tc>
        <w:tc>
          <w:tcPr>
            <w:tcW w:w="2126" w:type="dxa"/>
            <w:shd w:val="clear" w:color="auto" w:fill="auto"/>
          </w:tcPr>
          <w:p w14:paraId="1BECBE0C" w14:textId="77777777" w:rsidR="004C2D9D" w:rsidRPr="004C2D9D" w:rsidRDefault="004C2D9D" w:rsidP="00575CFC">
            <w:pPr>
              <w:spacing w:after="0"/>
              <w:rPr>
                <w:rFonts w:ascii="Calibri" w:eastAsia="Calibri" w:hAnsi="Calibri"/>
                <w:b/>
                <w:sz w:val="22"/>
                <w:szCs w:val="22"/>
              </w:rPr>
            </w:pPr>
            <w:r w:rsidRPr="004C2D9D">
              <w:rPr>
                <w:rFonts w:ascii="Calibri" w:eastAsia="Calibri" w:hAnsi="Calibri"/>
                <w:b/>
                <w:sz w:val="22"/>
                <w:szCs w:val="22"/>
              </w:rPr>
              <w:t>1</w:t>
            </w:r>
          </w:p>
        </w:tc>
        <w:tc>
          <w:tcPr>
            <w:tcW w:w="6520" w:type="dxa"/>
            <w:shd w:val="clear" w:color="auto" w:fill="auto"/>
          </w:tcPr>
          <w:p w14:paraId="644381A3" w14:textId="77777777" w:rsidR="004C2D9D" w:rsidRPr="004C2D9D" w:rsidRDefault="004C2D9D" w:rsidP="00575CFC">
            <w:pPr>
              <w:spacing w:after="0"/>
              <w:rPr>
                <w:rFonts w:ascii="Calibri" w:eastAsia="Calibri" w:hAnsi="Calibri"/>
                <w:b/>
                <w:sz w:val="22"/>
                <w:szCs w:val="22"/>
              </w:rPr>
            </w:pPr>
            <w:r w:rsidRPr="004C2D9D">
              <w:rPr>
                <w:rFonts w:ascii="Calibri" w:eastAsia="Calibri" w:hAnsi="Calibri"/>
                <w:b/>
                <w:sz w:val="22"/>
                <w:szCs w:val="22"/>
              </w:rPr>
              <w:t>25% in caso di motivazione insufficiente</w:t>
            </w:r>
          </w:p>
        </w:tc>
      </w:tr>
      <w:tr w:rsidR="004C2D9D" w:rsidRPr="004C2D9D" w14:paraId="12823B56" w14:textId="77777777" w:rsidTr="00F9178F">
        <w:trPr>
          <w:trHeight w:val="725"/>
        </w:trPr>
        <w:tc>
          <w:tcPr>
            <w:tcW w:w="4644" w:type="dxa"/>
            <w:shd w:val="clear" w:color="auto" w:fill="auto"/>
          </w:tcPr>
          <w:p w14:paraId="51EA7605" w14:textId="77777777" w:rsidR="004C2D9D" w:rsidRPr="004C2D9D" w:rsidRDefault="004C2D9D" w:rsidP="00896C45">
            <w:pPr>
              <w:spacing w:after="0"/>
              <w:jc w:val="both"/>
              <w:rPr>
                <w:rFonts w:ascii="Calibri" w:eastAsia="Calibri" w:hAnsi="Calibri"/>
                <w:b/>
                <w:sz w:val="22"/>
                <w:szCs w:val="22"/>
              </w:rPr>
            </w:pPr>
            <w:r w:rsidRPr="004C2D9D">
              <w:rPr>
                <w:rFonts w:ascii="Calibri" w:eastAsia="Calibri" w:hAnsi="Calibri"/>
                <w:b/>
                <w:sz w:val="22"/>
                <w:szCs w:val="22"/>
              </w:rPr>
              <w:t xml:space="preserve">2. Informazioni </w:t>
            </w:r>
          </w:p>
          <w:p w14:paraId="2ABE7D6D" w14:textId="77777777" w:rsidR="004C2D9D" w:rsidRPr="004C2D9D" w:rsidRDefault="004C2D9D" w:rsidP="00896C45">
            <w:pPr>
              <w:spacing w:after="0"/>
              <w:jc w:val="both"/>
              <w:rPr>
                <w:rFonts w:ascii="Calibri" w:eastAsia="Calibri" w:hAnsi="Calibri"/>
                <w:sz w:val="22"/>
                <w:szCs w:val="22"/>
              </w:rPr>
            </w:pPr>
            <w:r w:rsidRPr="004C2D9D">
              <w:rPr>
                <w:rFonts w:ascii="Calibri" w:eastAsia="Calibri" w:hAnsi="Calibri"/>
                <w:sz w:val="22"/>
                <w:szCs w:val="22"/>
              </w:rPr>
              <w:t>2.1. La stazione appaltante ha assolto gli obblighi informativi relativi alle trasmissioni alla Banca dati nazionale dei contratti pubblici?</w:t>
            </w:r>
          </w:p>
        </w:tc>
        <w:tc>
          <w:tcPr>
            <w:tcW w:w="2127" w:type="dxa"/>
            <w:shd w:val="clear" w:color="auto" w:fill="auto"/>
          </w:tcPr>
          <w:p w14:paraId="68DE8FBE" w14:textId="77777777" w:rsidR="004C2D9D" w:rsidRPr="004C2D9D" w:rsidRDefault="004C2D9D" w:rsidP="00896C45">
            <w:pPr>
              <w:spacing w:after="0"/>
              <w:jc w:val="both"/>
              <w:rPr>
                <w:rFonts w:ascii="Calibri" w:eastAsia="Calibri" w:hAnsi="Calibri"/>
                <w:sz w:val="22"/>
                <w:szCs w:val="22"/>
              </w:rPr>
            </w:pPr>
            <w:r w:rsidRPr="004C2D9D">
              <w:rPr>
                <w:rFonts w:ascii="Calibri" w:eastAsia="Calibri" w:hAnsi="Calibri"/>
                <w:sz w:val="22"/>
                <w:szCs w:val="22"/>
              </w:rPr>
              <w:t>Art. 23, comma 5</w:t>
            </w:r>
          </w:p>
          <w:p w14:paraId="3D3D615D" w14:textId="77777777" w:rsidR="004C2D9D" w:rsidRPr="004C2D9D" w:rsidRDefault="004C2D9D" w:rsidP="00896C45">
            <w:pPr>
              <w:spacing w:after="0"/>
              <w:jc w:val="both"/>
              <w:rPr>
                <w:rFonts w:ascii="Calibri" w:eastAsia="Calibri" w:hAnsi="Calibri"/>
                <w:sz w:val="22"/>
                <w:szCs w:val="22"/>
              </w:rPr>
            </w:pPr>
            <w:r w:rsidRPr="004C2D9D">
              <w:rPr>
                <w:rFonts w:ascii="Calibri" w:eastAsia="Calibri" w:hAnsi="Calibri"/>
                <w:sz w:val="22"/>
                <w:szCs w:val="22"/>
              </w:rPr>
              <w:t xml:space="preserve">Delibera ANAC 261/2023 (efficace a decorrere dal 1° gennaio 2024) </w:t>
            </w:r>
          </w:p>
        </w:tc>
        <w:tc>
          <w:tcPr>
            <w:tcW w:w="2126" w:type="dxa"/>
            <w:shd w:val="clear" w:color="auto" w:fill="auto"/>
          </w:tcPr>
          <w:p w14:paraId="76CCF17E" w14:textId="77777777" w:rsidR="004C2D9D" w:rsidRPr="004C2D9D" w:rsidRDefault="004C2D9D" w:rsidP="00896C45">
            <w:pPr>
              <w:spacing w:after="0"/>
              <w:jc w:val="both"/>
              <w:rPr>
                <w:rFonts w:ascii="Calibri" w:eastAsia="Calibri" w:hAnsi="Calibri"/>
                <w:b/>
                <w:sz w:val="22"/>
                <w:szCs w:val="22"/>
              </w:rPr>
            </w:pPr>
            <w:r w:rsidRPr="004C2D9D">
              <w:rPr>
                <w:rFonts w:ascii="Calibri" w:eastAsia="Calibri" w:hAnsi="Calibri"/>
                <w:b/>
                <w:sz w:val="22"/>
                <w:szCs w:val="22"/>
              </w:rPr>
              <w:t>16</w:t>
            </w:r>
          </w:p>
        </w:tc>
        <w:tc>
          <w:tcPr>
            <w:tcW w:w="6520" w:type="dxa"/>
            <w:shd w:val="clear" w:color="auto" w:fill="auto"/>
          </w:tcPr>
          <w:p w14:paraId="2F595E45" w14:textId="77777777" w:rsidR="004C2D9D" w:rsidRPr="004C2D9D" w:rsidRDefault="004C2D9D" w:rsidP="00896C45">
            <w:pPr>
              <w:spacing w:after="0"/>
              <w:jc w:val="both"/>
              <w:rPr>
                <w:rFonts w:ascii="Calibri" w:eastAsia="Calibri" w:hAnsi="Calibri"/>
                <w:b/>
                <w:sz w:val="22"/>
                <w:szCs w:val="22"/>
              </w:rPr>
            </w:pPr>
            <w:r w:rsidRPr="004C2D9D">
              <w:rPr>
                <w:rFonts w:ascii="Calibri" w:eastAsia="Calibri" w:hAnsi="Calibri"/>
                <w:b/>
                <w:sz w:val="22"/>
                <w:szCs w:val="22"/>
              </w:rPr>
              <w:t>25%</w:t>
            </w:r>
          </w:p>
        </w:tc>
      </w:tr>
    </w:tbl>
    <w:p w14:paraId="292B038C" w14:textId="77777777" w:rsidR="004C2D9D" w:rsidRPr="004C2D9D" w:rsidRDefault="004C2D9D" w:rsidP="004C2D9D">
      <w:pPr>
        <w:spacing w:line="276" w:lineRule="auto"/>
        <w:rPr>
          <w:rFonts w:ascii="Calibri" w:eastAsia="Calibri" w:hAnsi="Calibri"/>
          <w:sz w:val="22"/>
          <w:szCs w:val="22"/>
        </w:rPr>
      </w:pPr>
    </w:p>
    <w:p w14:paraId="7233D943" w14:textId="77777777" w:rsidR="004C2D9D" w:rsidRPr="004C2D9D" w:rsidRDefault="003B5DCE" w:rsidP="00896C45">
      <w:pPr>
        <w:tabs>
          <w:tab w:val="left" w:pos="1920"/>
        </w:tabs>
        <w:rPr>
          <w:sz w:val="22"/>
          <w:szCs w:val="22"/>
        </w:rPr>
      </w:pPr>
      <w:r w:rsidRPr="004C2D9D">
        <w:rPr>
          <w:sz w:val="22"/>
          <w:szCs w:val="22"/>
        </w:rPr>
        <w:br w:type="page"/>
      </w:r>
    </w:p>
    <w:p w14:paraId="4A22E383" w14:textId="77777777" w:rsidR="004C2D9D" w:rsidRPr="004C2D9D" w:rsidRDefault="004C2D9D" w:rsidP="004C2D9D">
      <w:pPr>
        <w:rPr>
          <w:sz w:val="22"/>
          <w:szCs w:val="22"/>
        </w:rPr>
      </w:pPr>
    </w:p>
    <w:p w14:paraId="377F0251" w14:textId="77777777" w:rsidR="004C2D9D" w:rsidRPr="004C2D9D" w:rsidRDefault="004C2D9D" w:rsidP="004C2D9D">
      <w:pPr>
        <w:rPr>
          <w:sz w:val="22"/>
          <w:szCs w:val="22"/>
        </w:rPr>
      </w:pPr>
    </w:p>
    <w:p w14:paraId="1E889C38" w14:textId="77777777" w:rsidR="004C2D9D" w:rsidRPr="004C2D9D" w:rsidRDefault="004C2D9D" w:rsidP="004C2D9D">
      <w:pPr>
        <w:rPr>
          <w:sz w:val="22"/>
          <w:szCs w:val="22"/>
        </w:rPr>
      </w:pPr>
    </w:p>
    <w:p w14:paraId="79DDCC0F" w14:textId="77777777" w:rsidR="004C2D9D" w:rsidRPr="004C2D9D" w:rsidRDefault="004C2D9D" w:rsidP="004C2D9D">
      <w:pPr>
        <w:rPr>
          <w:sz w:val="22"/>
          <w:szCs w:val="22"/>
        </w:rPr>
      </w:pPr>
    </w:p>
    <w:p w14:paraId="4CEA52BC" w14:textId="77777777" w:rsidR="004C2D9D" w:rsidRPr="004C2D9D" w:rsidRDefault="004C2D9D" w:rsidP="004C2D9D">
      <w:pPr>
        <w:rPr>
          <w:sz w:val="22"/>
          <w:szCs w:val="22"/>
        </w:rPr>
      </w:pPr>
    </w:p>
    <w:p w14:paraId="5474D6BB" w14:textId="77777777" w:rsidR="004C2D9D" w:rsidRPr="004C2D9D" w:rsidRDefault="004C2D9D" w:rsidP="004C2D9D">
      <w:pPr>
        <w:rPr>
          <w:sz w:val="22"/>
          <w:szCs w:val="22"/>
        </w:rPr>
      </w:pPr>
    </w:p>
    <w:p w14:paraId="215E9502" w14:textId="77777777" w:rsidR="004C2D9D" w:rsidRPr="004C2D9D" w:rsidRDefault="004C2D9D" w:rsidP="00896C45">
      <w:pPr>
        <w:tabs>
          <w:tab w:val="left" w:pos="3645"/>
        </w:tabs>
        <w:jc w:val="center"/>
        <w:rPr>
          <w:sz w:val="22"/>
          <w:szCs w:val="2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7"/>
      </w:tblGrid>
      <w:tr w:rsidR="004C2D9D" w:rsidRPr="00AB71AC" w14:paraId="29A8D942" w14:textId="77777777" w:rsidTr="005B14FF">
        <w:trPr>
          <w:trHeight w:val="412"/>
        </w:trPr>
        <w:tc>
          <w:tcPr>
            <w:tcW w:w="15417" w:type="dxa"/>
            <w:shd w:val="clear" w:color="auto" w:fill="auto"/>
          </w:tcPr>
          <w:p w14:paraId="448735BC" w14:textId="77777777" w:rsidR="00896C45" w:rsidRPr="00896C45" w:rsidRDefault="00896C45" w:rsidP="00896C45">
            <w:pPr>
              <w:jc w:val="center"/>
              <w:rPr>
                <w:rFonts w:ascii="Arial" w:hAnsi="Arial" w:cs="Tahoma"/>
                <w:b/>
                <w:bCs/>
                <w:sz w:val="20"/>
              </w:rPr>
            </w:pPr>
            <w:r w:rsidRPr="00896C45">
              <w:rPr>
                <w:rFonts w:ascii="Arial" w:hAnsi="Arial" w:cs="Tahoma"/>
                <w:b/>
                <w:bCs/>
                <w:sz w:val="20"/>
              </w:rPr>
              <w:t>AGEA - PROCEDURE DI CONTROLLO PER APPALTI PUBBLICI DI LAVORI, SERVIZI E FORNITURE</w:t>
            </w:r>
          </w:p>
          <w:p w14:paraId="12253621" w14:textId="77777777" w:rsidR="00896C45" w:rsidRPr="00896C45" w:rsidRDefault="00896C45" w:rsidP="00896C45">
            <w:pPr>
              <w:jc w:val="center"/>
              <w:rPr>
                <w:rFonts w:ascii="Arial" w:hAnsi="Arial" w:cs="Tahoma"/>
                <w:b/>
                <w:bCs/>
                <w:sz w:val="20"/>
              </w:rPr>
            </w:pPr>
            <w:r w:rsidRPr="00896C45">
              <w:rPr>
                <w:rFonts w:ascii="Arial" w:hAnsi="Arial" w:cs="Tahoma"/>
                <w:b/>
                <w:bCs/>
                <w:sz w:val="20"/>
              </w:rPr>
              <w:t>(</w:t>
            </w:r>
            <w:proofErr w:type="spellStart"/>
            <w:r w:rsidRPr="00896C45">
              <w:rPr>
                <w:rFonts w:ascii="Arial" w:hAnsi="Arial" w:cs="Tahoma"/>
                <w:b/>
                <w:bCs/>
                <w:sz w:val="20"/>
              </w:rPr>
              <w:t>D.Lgs.</w:t>
            </w:r>
            <w:proofErr w:type="spellEnd"/>
            <w:r w:rsidRPr="00896C45">
              <w:rPr>
                <w:rFonts w:ascii="Arial" w:hAnsi="Arial" w:cs="Tahoma"/>
                <w:b/>
                <w:bCs/>
                <w:sz w:val="20"/>
              </w:rPr>
              <w:t xml:space="preserve"> 31 marzo 2023, n. 36 e </w:t>
            </w:r>
            <w:proofErr w:type="spellStart"/>
            <w:r w:rsidRPr="00896C45">
              <w:rPr>
                <w:rFonts w:ascii="Arial" w:hAnsi="Arial" w:cs="Tahoma"/>
                <w:b/>
                <w:bCs/>
                <w:sz w:val="20"/>
              </w:rPr>
              <w:t>s.m.i.</w:t>
            </w:r>
            <w:proofErr w:type="spellEnd"/>
            <w:r w:rsidRPr="00896C45">
              <w:rPr>
                <w:rFonts w:ascii="Arial" w:hAnsi="Arial" w:cs="Tahoma"/>
                <w:b/>
                <w:bCs/>
                <w:sz w:val="20"/>
              </w:rPr>
              <w:t>)</w:t>
            </w:r>
          </w:p>
          <w:p w14:paraId="389A58BF" w14:textId="77777777" w:rsidR="00896C45" w:rsidRPr="00896C45" w:rsidRDefault="00896C45" w:rsidP="00896C45">
            <w:pPr>
              <w:jc w:val="center"/>
              <w:rPr>
                <w:rFonts w:ascii="Arial" w:hAnsi="Arial" w:cs="Tahoma"/>
                <w:sz w:val="20"/>
              </w:rPr>
            </w:pPr>
            <w:r w:rsidRPr="00896C45">
              <w:rPr>
                <w:rFonts w:ascii="Arial" w:hAnsi="Arial" w:cs="Tahoma"/>
                <w:sz w:val="20"/>
              </w:rPr>
              <w:t>Criteri per l’applicazione delle riduzioni ed esclusioni per mancato rispetto delle regole sugli appalti pubblici (</w:t>
            </w:r>
            <w:proofErr w:type="spellStart"/>
            <w:r w:rsidRPr="00896C45">
              <w:rPr>
                <w:rFonts w:ascii="Arial" w:hAnsi="Arial" w:cs="Tahoma"/>
                <w:sz w:val="20"/>
              </w:rPr>
              <w:t>D.Lgs.</w:t>
            </w:r>
            <w:proofErr w:type="spellEnd"/>
            <w:r w:rsidRPr="00896C45">
              <w:rPr>
                <w:rFonts w:ascii="Arial" w:hAnsi="Arial" w:cs="Tahoma"/>
                <w:sz w:val="20"/>
              </w:rPr>
              <w:t xml:space="preserve"> 17 marzo 2023 n. 42, art. 16) in coerenza con le linee guida contenute nell’allegato della decisione C (2019) 3452 </w:t>
            </w:r>
            <w:proofErr w:type="spellStart"/>
            <w:r w:rsidRPr="00896C45">
              <w:rPr>
                <w:rFonts w:ascii="Arial" w:hAnsi="Arial" w:cs="Tahoma"/>
                <w:i/>
                <w:iCs/>
                <w:sz w:val="20"/>
              </w:rPr>
              <w:t>final</w:t>
            </w:r>
            <w:proofErr w:type="spellEnd"/>
            <w:r w:rsidRPr="00896C45">
              <w:rPr>
                <w:rFonts w:ascii="Arial" w:hAnsi="Arial" w:cs="Tahoma"/>
                <w:i/>
                <w:iCs/>
                <w:sz w:val="20"/>
              </w:rPr>
              <w:t xml:space="preserve"> </w:t>
            </w:r>
            <w:r w:rsidRPr="00896C45">
              <w:rPr>
                <w:rFonts w:ascii="Arial" w:hAnsi="Arial" w:cs="Tahoma"/>
                <w:sz w:val="20"/>
              </w:rPr>
              <w:t>del 14 maggio 2019</w:t>
            </w:r>
          </w:p>
          <w:p w14:paraId="144B592D" w14:textId="7DB66F40" w:rsidR="004C2D9D" w:rsidRPr="00AB71AC" w:rsidRDefault="004C2D9D" w:rsidP="00896C45">
            <w:pPr>
              <w:pStyle w:val="Titolo1"/>
              <w:jc w:val="center"/>
            </w:pPr>
            <w:bookmarkStart w:id="20" w:name="_Toc166171036"/>
            <w:r w:rsidRPr="00896C45">
              <w:rPr>
                <w:rFonts w:ascii="Arial" w:eastAsia="Cambria" w:hAnsi="Arial" w:cs="Tahoma"/>
                <w:b w:val="0"/>
                <w:bCs w:val="0"/>
                <w:color w:val="auto"/>
                <w:sz w:val="24"/>
                <w:lang w:val="it-IT" w:eastAsia="en-US"/>
              </w:rPr>
              <w:t>CHECK LIST 1</w:t>
            </w:r>
            <w:r w:rsidR="00896C45" w:rsidRPr="00896C45">
              <w:rPr>
                <w:rFonts w:ascii="Arial" w:eastAsia="Cambria" w:hAnsi="Arial" w:cs="Tahoma"/>
                <w:b w:val="0"/>
                <w:bCs w:val="0"/>
                <w:color w:val="auto"/>
                <w:sz w:val="24"/>
                <w:lang w:val="it-IT" w:eastAsia="en-US"/>
              </w:rPr>
              <w:t>4</w:t>
            </w:r>
            <w:r w:rsidRPr="00896C45">
              <w:rPr>
                <w:rFonts w:ascii="Arial" w:eastAsia="Cambria" w:hAnsi="Arial" w:cs="Tahoma"/>
                <w:b w:val="0"/>
                <w:bCs w:val="0"/>
                <w:color w:val="auto"/>
                <w:sz w:val="24"/>
                <w:lang w:val="it-IT" w:eastAsia="en-US"/>
              </w:rPr>
              <w:t xml:space="preserve"> – PROCEDURA ACCORDI COOPERAZIONE TRA ENTI</w:t>
            </w:r>
            <w:bookmarkEnd w:id="20"/>
          </w:p>
        </w:tc>
      </w:tr>
    </w:tbl>
    <w:p w14:paraId="4DA37E82" w14:textId="77777777" w:rsidR="004C2D9D" w:rsidRPr="004C2D9D" w:rsidRDefault="004C2D9D" w:rsidP="004C2D9D">
      <w:pPr>
        <w:tabs>
          <w:tab w:val="left" w:pos="3645"/>
        </w:tabs>
        <w:rPr>
          <w:sz w:val="22"/>
          <w:szCs w:val="22"/>
        </w:rPr>
      </w:pPr>
    </w:p>
    <w:p w14:paraId="143930A6" w14:textId="77777777" w:rsidR="004C2D9D" w:rsidRPr="004C2D9D" w:rsidRDefault="004C2D9D" w:rsidP="004C2D9D">
      <w:pPr>
        <w:rPr>
          <w:sz w:val="22"/>
          <w:szCs w:val="22"/>
        </w:rPr>
      </w:pPr>
    </w:p>
    <w:p w14:paraId="710C0799" w14:textId="77777777" w:rsidR="004C2D9D" w:rsidRPr="004C2D9D" w:rsidRDefault="004C2D9D" w:rsidP="004C2D9D">
      <w:pPr>
        <w:rPr>
          <w:sz w:val="22"/>
          <w:szCs w:val="22"/>
        </w:rPr>
      </w:pPr>
    </w:p>
    <w:p w14:paraId="758C7ABB" w14:textId="77777777" w:rsidR="004C2D9D" w:rsidRPr="004C2D9D" w:rsidRDefault="004C2D9D" w:rsidP="004C2D9D">
      <w:pPr>
        <w:rPr>
          <w:sz w:val="22"/>
          <w:szCs w:val="22"/>
        </w:rPr>
      </w:pPr>
    </w:p>
    <w:p w14:paraId="294D4568" w14:textId="77777777" w:rsidR="004C2D9D" w:rsidRPr="004C2D9D" w:rsidRDefault="004C2D9D" w:rsidP="004C2D9D">
      <w:pPr>
        <w:rPr>
          <w:sz w:val="22"/>
          <w:szCs w:val="22"/>
        </w:rPr>
      </w:pPr>
    </w:p>
    <w:p w14:paraId="146C68CC" w14:textId="77777777" w:rsidR="004C2D9D" w:rsidRPr="004C2D9D" w:rsidRDefault="004C2D9D" w:rsidP="004C2D9D">
      <w:pPr>
        <w:rPr>
          <w:sz w:val="22"/>
          <w:szCs w:val="22"/>
        </w:rPr>
      </w:pPr>
    </w:p>
    <w:p w14:paraId="1024637C" w14:textId="7B412627" w:rsidR="004C2D9D" w:rsidRPr="004C2D9D" w:rsidRDefault="008F2EDB" w:rsidP="008F2EDB">
      <w:pPr>
        <w:spacing w:after="0"/>
        <w:rPr>
          <w:sz w:val="22"/>
          <w:szCs w:val="22"/>
        </w:rPr>
      </w:pPr>
      <w:r>
        <w:rPr>
          <w:sz w:val="22"/>
          <w:szCs w:val="22"/>
        </w:rPr>
        <w:br w:type="page"/>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1842"/>
        <w:gridCol w:w="1843"/>
        <w:gridCol w:w="5528"/>
      </w:tblGrid>
      <w:tr w:rsidR="004C2D9D" w:rsidRPr="004C2D9D" w14:paraId="6D673CE1" w14:textId="77777777" w:rsidTr="00F9178F">
        <w:trPr>
          <w:tblHeader/>
        </w:trPr>
        <w:tc>
          <w:tcPr>
            <w:tcW w:w="6204" w:type="dxa"/>
            <w:shd w:val="clear" w:color="auto" w:fill="auto"/>
          </w:tcPr>
          <w:p w14:paraId="5F095639" w14:textId="77777777" w:rsidR="004C2D9D" w:rsidRPr="004C2D9D" w:rsidRDefault="004C2D9D" w:rsidP="00575CFC">
            <w:pPr>
              <w:spacing w:after="0"/>
              <w:rPr>
                <w:rFonts w:ascii="Calibri" w:eastAsia="Calibri" w:hAnsi="Calibri"/>
                <w:b/>
                <w:sz w:val="20"/>
                <w:szCs w:val="20"/>
              </w:rPr>
            </w:pPr>
            <w:r w:rsidRPr="004C2D9D">
              <w:rPr>
                <w:rFonts w:ascii="Calibri" w:eastAsia="Calibri" w:hAnsi="Calibri"/>
                <w:b/>
                <w:sz w:val="20"/>
                <w:szCs w:val="20"/>
              </w:rPr>
              <w:lastRenderedPageBreak/>
              <w:t>Descrizione</w:t>
            </w:r>
          </w:p>
          <w:p w14:paraId="043DC22B" w14:textId="77777777" w:rsidR="004C2D9D" w:rsidRPr="004C2D9D" w:rsidRDefault="004C2D9D" w:rsidP="00575CFC">
            <w:pPr>
              <w:spacing w:after="0"/>
              <w:rPr>
                <w:rFonts w:ascii="Calibri" w:eastAsia="Calibri" w:hAnsi="Calibri"/>
                <w:b/>
                <w:sz w:val="20"/>
                <w:szCs w:val="20"/>
              </w:rPr>
            </w:pPr>
          </w:p>
          <w:p w14:paraId="504EAFF4" w14:textId="77777777" w:rsidR="004C2D9D" w:rsidRPr="004C2D9D" w:rsidRDefault="004C2D9D" w:rsidP="00575CFC">
            <w:pPr>
              <w:spacing w:after="0"/>
              <w:rPr>
                <w:rFonts w:ascii="Calibri" w:eastAsia="Calibri" w:hAnsi="Calibri"/>
                <w:b/>
                <w:sz w:val="20"/>
                <w:szCs w:val="20"/>
              </w:rPr>
            </w:pPr>
          </w:p>
          <w:p w14:paraId="75C116A7" w14:textId="77777777" w:rsidR="004C2D9D" w:rsidRPr="004C2D9D" w:rsidRDefault="004C2D9D" w:rsidP="00575CFC">
            <w:pPr>
              <w:spacing w:after="0"/>
              <w:rPr>
                <w:rFonts w:ascii="Calibri" w:eastAsia="Calibri" w:hAnsi="Calibri"/>
                <w:b/>
                <w:sz w:val="20"/>
                <w:szCs w:val="20"/>
              </w:rPr>
            </w:pPr>
          </w:p>
        </w:tc>
        <w:tc>
          <w:tcPr>
            <w:tcW w:w="1842" w:type="dxa"/>
            <w:shd w:val="clear" w:color="auto" w:fill="auto"/>
          </w:tcPr>
          <w:p w14:paraId="0B8EFDE8" w14:textId="77777777" w:rsidR="004C2D9D" w:rsidRPr="004C2D9D" w:rsidRDefault="004C2D9D" w:rsidP="00575CFC">
            <w:pPr>
              <w:spacing w:after="0"/>
              <w:rPr>
                <w:rFonts w:ascii="Calibri" w:eastAsia="Calibri" w:hAnsi="Calibri"/>
                <w:b/>
                <w:sz w:val="20"/>
                <w:szCs w:val="20"/>
              </w:rPr>
            </w:pPr>
            <w:r w:rsidRPr="004C2D9D">
              <w:rPr>
                <w:rFonts w:ascii="Calibri" w:eastAsia="Calibri" w:hAnsi="Calibri"/>
                <w:b/>
                <w:sz w:val="20"/>
                <w:szCs w:val="20"/>
              </w:rPr>
              <w:t>Riferimenti normativi</w:t>
            </w:r>
          </w:p>
        </w:tc>
        <w:tc>
          <w:tcPr>
            <w:tcW w:w="1843" w:type="dxa"/>
            <w:shd w:val="clear" w:color="auto" w:fill="auto"/>
          </w:tcPr>
          <w:p w14:paraId="07AF5CDD" w14:textId="77777777" w:rsidR="004C2D9D" w:rsidRPr="004C2D9D" w:rsidRDefault="004C2D9D" w:rsidP="00575CFC">
            <w:pPr>
              <w:spacing w:after="0"/>
              <w:rPr>
                <w:rFonts w:ascii="Calibri" w:eastAsia="Calibri" w:hAnsi="Calibri"/>
                <w:b/>
                <w:sz w:val="22"/>
                <w:szCs w:val="22"/>
              </w:rPr>
            </w:pPr>
            <w:r w:rsidRPr="004C2D9D">
              <w:rPr>
                <w:rFonts w:ascii="Calibri" w:eastAsia="Calibri" w:hAnsi="Calibri"/>
                <w:b/>
                <w:sz w:val="20"/>
                <w:szCs w:val="20"/>
              </w:rPr>
              <w:t>Rif. codice irregolarità decisione UE</w:t>
            </w:r>
          </w:p>
        </w:tc>
        <w:tc>
          <w:tcPr>
            <w:tcW w:w="5528" w:type="dxa"/>
            <w:shd w:val="clear" w:color="auto" w:fill="auto"/>
          </w:tcPr>
          <w:p w14:paraId="6D8A4ADF" w14:textId="77777777" w:rsidR="004C2D9D" w:rsidRPr="004C2D9D" w:rsidRDefault="004C2D9D" w:rsidP="00575CFC">
            <w:pPr>
              <w:spacing w:after="0"/>
              <w:rPr>
                <w:rFonts w:ascii="Calibri" w:eastAsia="Calibri" w:hAnsi="Calibri"/>
                <w:b/>
                <w:sz w:val="22"/>
                <w:szCs w:val="22"/>
              </w:rPr>
            </w:pPr>
            <w:r w:rsidRPr="004C2D9D">
              <w:rPr>
                <w:rFonts w:ascii="Calibri" w:eastAsia="Calibri" w:hAnsi="Calibri"/>
                <w:b/>
                <w:sz w:val="20"/>
                <w:szCs w:val="20"/>
              </w:rPr>
              <w:t>% di riduzione applicabile</w:t>
            </w:r>
          </w:p>
        </w:tc>
      </w:tr>
      <w:tr w:rsidR="004C2D9D" w:rsidRPr="004C2D9D" w14:paraId="4E76F246" w14:textId="77777777" w:rsidTr="00F9178F">
        <w:tc>
          <w:tcPr>
            <w:tcW w:w="6204" w:type="dxa"/>
            <w:shd w:val="clear" w:color="auto" w:fill="auto"/>
          </w:tcPr>
          <w:p w14:paraId="2C9764EC" w14:textId="77777777" w:rsidR="004C2D9D" w:rsidRPr="004C2D9D" w:rsidRDefault="004C2D9D" w:rsidP="00D820B9">
            <w:pPr>
              <w:spacing w:after="0"/>
              <w:jc w:val="both"/>
              <w:rPr>
                <w:rFonts w:ascii="Calibri" w:eastAsia="Calibri" w:hAnsi="Calibri"/>
                <w:b/>
                <w:sz w:val="22"/>
                <w:szCs w:val="22"/>
              </w:rPr>
            </w:pPr>
            <w:r w:rsidRPr="004C2D9D">
              <w:rPr>
                <w:rFonts w:ascii="Calibri" w:eastAsia="Calibri" w:hAnsi="Calibri"/>
                <w:b/>
                <w:sz w:val="22"/>
                <w:szCs w:val="22"/>
              </w:rPr>
              <w:t xml:space="preserve">1. Presupposti </w:t>
            </w:r>
          </w:p>
          <w:p w14:paraId="47077BD7" w14:textId="77777777" w:rsidR="004C2D9D" w:rsidRPr="004C2D9D" w:rsidRDefault="004C2D9D" w:rsidP="00D820B9">
            <w:pPr>
              <w:spacing w:after="0"/>
              <w:jc w:val="both"/>
              <w:rPr>
                <w:rFonts w:ascii="Calibri" w:eastAsia="Calibri" w:hAnsi="Calibri"/>
                <w:sz w:val="22"/>
                <w:szCs w:val="22"/>
              </w:rPr>
            </w:pPr>
            <w:r w:rsidRPr="004C2D9D">
              <w:rPr>
                <w:rFonts w:ascii="Calibri" w:eastAsia="Calibri" w:hAnsi="Calibri"/>
                <w:sz w:val="22"/>
                <w:szCs w:val="22"/>
              </w:rPr>
              <w:t>1.1. L’accordo soddisfa tutti i requisiti normativi per escludere la cooperazione fra enti dall’ambito di applicazione del Codice dei contratti?</w:t>
            </w:r>
          </w:p>
          <w:p w14:paraId="0526B33D" w14:textId="77777777" w:rsidR="004C2D9D" w:rsidRPr="004C2D9D" w:rsidRDefault="004C2D9D" w:rsidP="00D820B9">
            <w:pPr>
              <w:spacing w:after="0"/>
              <w:jc w:val="both"/>
              <w:rPr>
                <w:rFonts w:ascii="Calibri" w:eastAsia="Calibri" w:hAnsi="Calibri"/>
                <w:sz w:val="22"/>
                <w:szCs w:val="22"/>
              </w:rPr>
            </w:pPr>
            <w:r w:rsidRPr="00896C45">
              <w:rPr>
                <w:rFonts w:ascii="Calibri" w:eastAsia="Calibri" w:hAnsi="Calibri"/>
                <w:b/>
                <w:bCs/>
                <w:sz w:val="22"/>
                <w:szCs w:val="22"/>
              </w:rPr>
              <w:t>a</w:t>
            </w:r>
            <w:r w:rsidRPr="004C2D9D">
              <w:rPr>
                <w:rFonts w:ascii="Calibri" w:eastAsia="Calibri" w:hAnsi="Calibri"/>
                <w:sz w:val="22"/>
                <w:szCs w:val="22"/>
              </w:rPr>
              <w:t>) interviene esclusivamente tra due o più stazioni appaltanti o enti concedenti, anche con competenze diverse;</w:t>
            </w:r>
          </w:p>
          <w:p w14:paraId="38B6CD41" w14:textId="77777777" w:rsidR="004C2D9D" w:rsidRPr="004C2D9D" w:rsidRDefault="004C2D9D" w:rsidP="00D820B9">
            <w:pPr>
              <w:spacing w:after="0"/>
              <w:jc w:val="both"/>
              <w:rPr>
                <w:rFonts w:ascii="Calibri" w:eastAsia="Calibri" w:hAnsi="Calibri"/>
                <w:sz w:val="22"/>
                <w:szCs w:val="22"/>
              </w:rPr>
            </w:pPr>
            <w:r w:rsidRPr="00896C45">
              <w:rPr>
                <w:rFonts w:ascii="Calibri" w:eastAsia="Calibri" w:hAnsi="Calibri"/>
                <w:b/>
                <w:bCs/>
                <w:sz w:val="22"/>
                <w:szCs w:val="22"/>
              </w:rPr>
              <w:t>b</w:t>
            </w:r>
            <w:r w:rsidRPr="004C2D9D">
              <w:rPr>
                <w:rFonts w:ascii="Calibri" w:eastAsia="Calibri" w:hAnsi="Calibri"/>
                <w:sz w:val="22"/>
                <w:szCs w:val="22"/>
              </w:rPr>
              <w:t>) garantisce la effettiva partecipazione di tutte le parti allo svolgimento di compiti funzionali all'attività di interesse comune, in un'ottica esclusivamente collaborativa e senza alcun rapporto sinallagmatico tra prestazioni;</w:t>
            </w:r>
          </w:p>
          <w:p w14:paraId="57ED02E4" w14:textId="77777777" w:rsidR="004C2D9D" w:rsidRPr="004C2D9D" w:rsidRDefault="004C2D9D" w:rsidP="00D820B9">
            <w:pPr>
              <w:spacing w:after="0"/>
              <w:jc w:val="both"/>
              <w:rPr>
                <w:rFonts w:ascii="Calibri" w:eastAsia="Calibri" w:hAnsi="Calibri"/>
                <w:sz w:val="22"/>
                <w:szCs w:val="22"/>
              </w:rPr>
            </w:pPr>
            <w:r w:rsidRPr="00896C45">
              <w:rPr>
                <w:rFonts w:ascii="Calibri" w:eastAsia="Calibri" w:hAnsi="Calibri"/>
                <w:b/>
                <w:bCs/>
                <w:sz w:val="22"/>
                <w:szCs w:val="22"/>
              </w:rPr>
              <w:t>c</w:t>
            </w:r>
            <w:r w:rsidRPr="004C2D9D">
              <w:rPr>
                <w:rFonts w:ascii="Calibri" w:eastAsia="Calibri" w:hAnsi="Calibri"/>
                <w:sz w:val="22"/>
                <w:szCs w:val="22"/>
              </w:rPr>
              <w:t>) determina una convergenza sinergica su attività di interesse comune, pur nella eventuale diversità del fine perseguito da ciascuna amministrazione, purché l'accordo non tenda a realizzare la missione istituzionale di una sola delle amministrazioni aderenti;</w:t>
            </w:r>
          </w:p>
          <w:p w14:paraId="3A94BB39" w14:textId="77777777" w:rsidR="004C2D9D" w:rsidRPr="00896C45" w:rsidRDefault="004C2D9D" w:rsidP="00D820B9">
            <w:pPr>
              <w:spacing w:after="0"/>
              <w:jc w:val="both"/>
              <w:rPr>
                <w:rFonts w:ascii="Calibri" w:eastAsia="Calibri" w:hAnsi="Calibri"/>
                <w:sz w:val="22"/>
                <w:szCs w:val="22"/>
              </w:rPr>
            </w:pPr>
            <w:r w:rsidRPr="00896C45">
              <w:rPr>
                <w:rFonts w:ascii="Calibri" w:eastAsia="Calibri" w:hAnsi="Calibri"/>
                <w:b/>
                <w:bCs/>
                <w:sz w:val="22"/>
                <w:szCs w:val="22"/>
              </w:rPr>
              <w:t>d</w:t>
            </w:r>
            <w:r w:rsidRPr="004C2D9D">
              <w:rPr>
                <w:rFonts w:ascii="Calibri" w:eastAsia="Calibri" w:hAnsi="Calibri"/>
                <w:sz w:val="22"/>
                <w:szCs w:val="22"/>
              </w:rPr>
              <w:t>) le stazioni appaltanti o gli enti concedenti partecipanti svolgono sul mercato aperto meno del 20 per cento delle attività interessate dalla cooperazione.</w:t>
            </w:r>
          </w:p>
        </w:tc>
        <w:tc>
          <w:tcPr>
            <w:tcW w:w="1842" w:type="dxa"/>
            <w:shd w:val="clear" w:color="auto" w:fill="auto"/>
          </w:tcPr>
          <w:p w14:paraId="76DF3DBD" w14:textId="77777777" w:rsidR="004C2D9D" w:rsidRPr="004C2D9D" w:rsidRDefault="004C2D9D" w:rsidP="00D820B9">
            <w:pPr>
              <w:spacing w:after="0"/>
              <w:jc w:val="both"/>
              <w:rPr>
                <w:rFonts w:ascii="Calibri" w:eastAsia="Calibri" w:hAnsi="Calibri"/>
                <w:b/>
                <w:sz w:val="22"/>
                <w:szCs w:val="22"/>
              </w:rPr>
            </w:pPr>
            <w:r w:rsidRPr="004C2D9D">
              <w:rPr>
                <w:rFonts w:ascii="Calibri" w:eastAsia="Calibri" w:hAnsi="Calibri"/>
                <w:sz w:val="22"/>
                <w:szCs w:val="22"/>
              </w:rPr>
              <w:t xml:space="preserve">Art. 7, comma 4 </w:t>
            </w:r>
          </w:p>
        </w:tc>
        <w:tc>
          <w:tcPr>
            <w:tcW w:w="1843" w:type="dxa"/>
            <w:shd w:val="clear" w:color="auto" w:fill="auto"/>
          </w:tcPr>
          <w:p w14:paraId="6D50792A" w14:textId="77777777" w:rsidR="004C2D9D" w:rsidRPr="004C2D9D" w:rsidRDefault="004C2D9D" w:rsidP="00D820B9">
            <w:pPr>
              <w:spacing w:after="0"/>
              <w:jc w:val="both"/>
              <w:rPr>
                <w:rFonts w:ascii="Calibri" w:eastAsia="Calibri" w:hAnsi="Calibri"/>
                <w:b/>
                <w:sz w:val="22"/>
                <w:szCs w:val="22"/>
              </w:rPr>
            </w:pPr>
            <w:r w:rsidRPr="004C2D9D">
              <w:rPr>
                <w:rFonts w:ascii="Calibri" w:eastAsia="Calibri" w:hAnsi="Calibri"/>
                <w:b/>
                <w:sz w:val="22"/>
                <w:szCs w:val="22"/>
              </w:rPr>
              <w:t>1</w:t>
            </w:r>
          </w:p>
        </w:tc>
        <w:tc>
          <w:tcPr>
            <w:tcW w:w="5528" w:type="dxa"/>
            <w:shd w:val="clear" w:color="auto" w:fill="auto"/>
          </w:tcPr>
          <w:p w14:paraId="434523B0" w14:textId="77777777" w:rsidR="004C2D9D" w:rsidRPr="004C2D9D" w:rsidRDefault="004C2D9D" w:rsidP="00D820B9">
            <w:pPr>
              <w:spacing w:after="0"/>
              <w:jc w:val="both"/>
              <w:rPr>
                <w:rFonts w:ascii="Calibri" w:eastAsia="Calibri" w:hAnsi="Calibri"/>
                <w:b/>
                <w:sz w:val="22"/>
                <w:szCs w:val="22"/>
              </w:rPr>
            </w:pPr>
            <w:r w:rsidRPr="004C2D9D">
              <w:rPr>
                <w:rFonts w:ascii="Calibri" w:eastAsia="Calibri" w:hAnsi="Calibri"/>
                <w:b/>
                <w:sz w:val="22"/>
                <w:szCs w:val="22"/>
              </w:rPr>
              <w:t xml:space="preserve">100% in caso di difetto dei presupposti </w:t>
            </w:r>
          </w:p>
        </w:tc>
      </w:tr>
    </w:tbl>
    <w:p w14:paraId="44395161" w14:textId="77777777" w:rsidR="004C2D9D" w:rsidRPr="004C2D9D" w:rsidRDefault="004C2D9D" w:rsidP="004C2D9D">
      <w:pPr>
        <w:spacing w:line="276" w:lineRule="auto"/>
        <w:rPr>
          <w:rFonts w:ascii="Calibri" w:eastAsia="Calibri" w:hAnsi="Calibri"/>
          <w:sz w:val="22"/>
          <w:szCs w:val="22"/>
        </w:rPr>
      </w:pPr>
    </w:p>
    <w:p w14:paraId="5496AB8B" w14:textId="051B38B3" w:rsidR="004C2D9D" w:rsidRDefault="004C2D9D" w:rsidP="004F4B2F">
      <w:pPr>
        <w:spacing w:after="0"/>
        <w:rPr>
          <w:sz w:val="22"/>
          <w:szCs w:val="22"/>
        </w:rPr>
      </w:pPr>
    </w:p>
    <w:p w14:paraId="333FC58B" w14:textId="77777777" w:rsidR="004C2D9D" w:rsidRDefault="004C2D9D" w:rsidP="003B5DCE">
      <w:pPr>
        <w:tabs>
          <w:tab w:val="left" w:pos="1920"/>
        </w:tabs>
        <w:rPr>
          <w:sz w:val="22"/>
          <w:szCs w:val="22"/>
        </w:rPr>
      </w:pPr>
      <w:r>
        <w:rPr>
          <w:sz w:val="22"/>
          <w:szCs w:val="22"/>
        </w:rPr>
        <w:br w:type="page"/>
      </w:r>
    </w:p>
    <w:p w14:paraId="308A3B5D" w14:textId="77777777" w:rsidR="004C2D9D" w:rsidRPr="004C2D9D" w:rsidRDefault="004C2D9D" w:rsidP="004C2D9D">
      <w:pPr>
        <w:rPr>
          <w:sz w:val="22"/>
          <w:szCs w:val="22"/>
        </w:rPr>
      </w:pPr>
    </w:p>
    <w:p w14:paraId="42143EC5" w14:textId="77777777" w:rsidR="004C2D9D" w:rsidRDefault="004C2D9D" w:rsidP="004C2D9D">
      <w:pPr>
        <w:rPr>
          <w:sz w:val="22"/>
          <w:szCs w:val="22"/>
        </w:rPr>
      </w:pPr>
    </w:p>
    <w:p w14:paraId="09B3A71F" w14:textId="77777777" w:rsidR="00A247DC" w:rsidRDefault="00A247DC" w:rsidP="004C2D9D">
      <w:pPr>
        <w:rPr>
          <w:sz w:val="22"/>
          <w:szCs w:val="22"/>
        </w:rPr>
      </w:pPr>
    </w:p>
    <w:p w14:paraId="5EB3C640" w14:textId="77777777" w:rsidR="00A247DC" w:rsidRDefault="00A247DC" w:rsidP="004C2D9D">
      <w:pPr>
        <w:rPr>
          <w:sz w:val="22"/>
          <w:szCs w:val="22"/>
        </w:rPr>
      </w:pPr>
    </w:p>
    <w:p w14:paraId="2F3A55AD" w14:textId="77777777" w:rsidR="0077486E" w:rsidRPr="004C2D9D" w:rsidRDefault="0077486E" w:rsidP="004C2D9D">
      <w:pPr>
        <w:rPr>
          <w:sz w:val="22"/>
          <w:szCs w:val="22"/>
        </w:rPr>
      </w:pPr>
    </w:p>
    <w:p w14:paraId="1DB8D932" w14:textId="77777777" w:rsidR="004C2D9D" w:rsidRPr="004C2D9D" w:rsidRDefault="004C2D9D" w:rsidP="004C2D9D">
      <w:pPr>
        <w:rPr>
          <w:sz w:val="22"/>
          <w:szCs w:val="2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7"/>
      </w:tblGrid>
      <w:tr w:rsidR="004C2D9D" w:rsidRPr="00AB71AC" w14:paraId="69EAFC78" w14:textId="77777777" w:rsidTr="00D820B9">
        <w:trPr>
          <w:trHeight w:val="412"/>
          <w:tblHeader/>
        </w:trPr>
        <w:tc>
          <w:tcPr>
            <w:tcW w:w="15417" w:type="dxa"/>
            <w:shd w:val="clear" w:color="auto" w:fill="auto"/>
          </w:tcPr>
          <w:p w14:paraId="57710D88" w14:textId="77777777" w:rsidR="00D820B9" w:rsidRPr="00D820B9" w:rsidRDefault="00D820B9" w:rsidP="00D820B9">
            <w:pPr>
              <w:spacing w:after="0"/>
              <w:jc w:val="center"/>
              <w:rPr>
                <w:rFonts w:ascii="Arial" w:hAnsi="Arial" w:cs="Tahoma"/>
                <w:b/>
                <w:bCs/>
                <w:sz w:val="20"/>
              </w:rPr>
            </w:pPr>
            <w:r w:rsidRPr="00D820B9">
              <w:rPr>
                <w:rFonts w:ascii="Arial" w:hAnsi="Arial" w:cs="Tahoma"/>
                <w:b/>
                <w:bCs/>
                <w:sz w:val="20"/>
              </w:rPr>
              <w:t>AGEA - PROCEDURE DI CONTROLLO PER APPALTI PUBBLICI DI LAVORI, SERVIZI E FORNITURE</w:t>
            </w:r>
          </w:p>
          <w:p w14:paraId="2721075B" w14:textId="77777777" w:rsidR="00D820B9" w:rsidRPr="00D820B9" w:rsidRDefault="00D820B9" w:rsidP="00D820B9">
            <w:pPr>
              <w:spacing w:after="0"/>
              <w:jc w:val="center"/>
              <w:rPr>
                <w:rFonts w:ascii="Arial" w:hAnsi="Arial" w:cs="Tahoma"/>
                <w:b/>
                <w:bCs/>
                <w:sz w:val="20"/>
              </w:rPr>
            </w:pPr>
            <w:r w:rsidRPr="00D820B9">
              <w:rPr>
                <w:rFonts w:ascii="Arial" w:hAnsi="Arial" w:cs="Tahoma"/>
                <w:b/>
                <w:bCs/>
                <w:sz w:val="20"/>
              </w:rPr>
              <w:t>(</w:t>
            </w:r>
            <w:proofErr w:type="spellStart"/>
            <w:r w:rsidRPr="00D820B9">
              <w:rPr>
                <w:rFonts w:ascii="Arial" w:hAnsi="Arial" w:cs="Tahoma"/>
                <w:b/>
                <w:bCs/>
                <w:sz w:val="20"/>
              </w:rPr>
              <w:t>D.Lgs.</w:t>
            </w:r>
            <w:proofErr w:type="spellEnd"/>
            <w:r w:rsidRPr="00D820B9">
              <w:rPr>
                <w:rFonts w:ascii="Arial" w:hAnsi="Arial" w:cs="Tahoma"/>
                <w:b/>
                <w:bCs/>
                <w:sz w:val="20"/>
              </w:rPr>
              <w:t xml:space="preserve"> 31 marzo 2023, n. 36 e </w:t>
            </w:r>
            <w:proofErr w:type="spellStart"/>
            <w:r w:rsidRPr="00D820B9">
              <w:rPr>
                <w:rFonts w:ascii="Arial" w:hAnsi="Arial" w:cs="Tahoma"/>
                <w:b/>
                <w:bCs/>
                <w:sz w:val="20"/>
              </w:rPr>
              <w:t>s.m.i.</w:t>
            </w:r>
            <w:proofErr w:type="spellEnd"/>
            <w:r w:rsidRPr="00D820B9">
              <w:rPr>
                <w:rFonts w:ascii="Arial" w:hAnsi="Arial" w:cs="Tahoma"/>
                <w:b/>
                <w:bCs/>
                <w:sz w:val="20"/>
              </w:rPr>
              <w:t>)</w:t>
            </w:r>
          </w:p>
          <w:p w14:paraId="3923E595" w14:textId="77777777" w:rsidR="00D820B9" w:rsidRPr="00D820B9" w:rsidRDefault="00D820B9" w:rsidP="00D820B9">
            <w:pPr>
              <w:spacing w:after="0"/>
              <w:jc w:val="center"/>
              <w:rPr>
                <w:rFonts w:ascii="Arial" w:hAnsi="Arial" w:cs="Tahoma"/>
                <w:b/>
                <w:bCs/>
                <w:sz w:val="20"/>
              </w:rPr>
            </w:pPr>
          </w:p>
          <w:p w14:paraId="312B4F76" w14:textId="77777777" w:rsidR="00D820B9" w:rsidRPr="00D820B9" w:rsidRDefault="00D820B9" w:rsidP="00D820B9">
            <w:pPr>
              <w:spacing w:after="0"/>
              <w:jc w:val="center"/>
              <w:rPr>
                <w:rFonts w:ascii="Arial" w:hAnsi="Arial" w:cs="Tahoma"/>
                <w:sz w:val="20"/>
              </w:rPr>
            </w:pPr>
            <w:r w:rsidRPr="00D820B9">
              <w:rPr>
                <w:rFonts w:ascii="Arial" w:hAnsi="Arial" w:cs="Tahoma"/>
                <w:sz w:val="20"/>
              </w:rPr>
              <w:t>Criteri per l’applicazione delle riduzioni ed esclusioni per mancato rispetto delle regole sugli appalti pubblici (</w:t>
            </w:r>
            <w:proofErr w:type="spellStart"/>
            <w:r w:rsidRPr="00D820B9">
              <w:rPr>
                <w:rFonts w:ascii="Arial" w:hAnsi="Arial" w:cs="Tahoma"/>
                <w:sz w:val="20"/>
              </w:rPr>
              <w:t>D.Lgs.</w:t>
            </w:r>
            <w:proofErr w:type="spellEnd"/>
            <w:r w:rsidRPr="00D820B9">
              <w:rPr>
                <w:rFonts w:ascii="Arial" w:hAnsi="Arial" w:cs="Tahoma"/>
                <w:sz w:val="20"/>
              </w:rPr>
              <w:t xml:space="preserve"> 17 marzo 2023 n. 42, art. 16) in coerenza con le linee guida contenute nell’allegato della decisione C (2019) 3452 </w:t>
            </w:r>
            <w:proofErr w:type="spellStart"/>
            <w:r w:rsidRPr="00D820B9">
              <w:rPr>
                <w:rFonts w:ascii="Arial" w:hAnsi="Arial" w:cs="Tahoma"/>
                <w:i/>
                <w:iCs/>
                <w:sz w:val="20"/>
              </w:rPr>
              <w:t>final</w:t>
            </w:r>
            <w:proofErr w:type="spellEnd"/>
            <w:r w:rsidRPr="00D820B9">
              <w:rPr>
                <w:rFonts w:ascii="Arial" w:hAnsi="Arial" w:cs="Tahoma"/>
                <w:i/>
                <w:iCs/>
                <w:sz w:val="20"/>
              </w:rPr>
              <w:t xml:space="preserve"> </w:t>
            </w:r>
            <w:r w:rsidRPr="00D820B9">
              <w:rPr>
                <w:rFonts w:ascii="Arial" w:hAnsi="Arial" w:cs="Tahoma"/>
                <w:sz w:val="20"/>
              </w:rPr>
              <w:t>del 14 maggio 2019</w:t>
            </w:r>
          </w:p>
          <w:p w14:paraId="65941C89" w14:textId="77777777" w:rsidR="004C2D9D" w:rsidRPr="00D820B9" w:rsidRDefault="004C2D9D" w:rsidP="00575CFC">
            <w:pPr>
              <w:spacing w:after="0"/>
              <w:jc w:val="center"/>
              <w:rPr>
                <w:rFonts w:ascii="Arial" w:hAnsi="Arial" w:cs="Tahoma"/>
                <w:sz w:val="20"/>
              </w:rPr>
            </w:pPr>
          </w:p>
          <w:p w14:paraId="7E179639" w14:textId="71EA459C" w:rsidR="004C2D9D" w:rsidRPr="00AB71AC" w:rsidRDefault="004C2D9D" w:rsidP="00D820B9">
            <w:pPr>
              <w:pStyle w:val="Titolo1"/>
              <w:jc w:val="center"/>
            </w:pPr>
            <w:bookmarkStart w:id="21" w:name="_Toc166171037"/>
            <w:r w:rsidRPr="00D820B9">
              <w:rPr>
                <w:rFonts w:ascii="Arial" w:eastAsia="Cambria" w:hAnsi="Arial" w:cs="Tahoma"/>
                <w:b w:val="0"/>
                <w:bCs w:val="0"/>
                <w:color w:val="auto"/>
                <w:sz w:val="24"/>
                <w:lang w:val="it-IT" w:eastAsia="en-US"/>
              </w:rPr>
              <w:t>CHECK LIST 15– AMMINISTRAZIONE DIRETTA</w:t>
            </w:r>
            <w:bookmarkEnd w:id="21"/>
          </w:p>
        </w:tc>
      </w:tr>
    </w:tbl>
    <w:p w14:paraId="76E479DB" w14:textId="77777777" w:rsidR="004C2D9D" w:rsidRPr="004C2D9D" w:rsidRDefault="004C2D9D" w:rsidP="004C2D9D">
      <w:pPr>
        <w:rPr>
          <w:sz w:val="22"/>
          <w:szCs w:val="22"/>
        </w:rPr>
      </w:pPr>
    </w:p>
    <w:p w14:paraId="3623C6D6" w14:textId="77777777" w:rsidR="004C2D9D" w:rsidRPr="004C2D9D" w:rsidRDefault="004C2D9D" w:rsidP="004C2D9D">
      <w:pPr>
        <w:rPr>
          <w:sz w:val="22"/>
          <w:szCs w:val="22"/>
        </w:rPr>
      </w:pPr>
    </w:p>
    <w:p w14:paraId="158FD863" w14:textId="77777777" w:rsidR="004C2D9D" w:rsidRPr="004C2D9D" w:rsidRDefault="004C2D9D" w:rsidP="004C2D9D">
      <w:pPr>
        <w:rPr>
          <w:sz w:val="22"/>
          <w:szCs w:val="22"/>
        </w:rPr>
      </w:pPr>
    </w:p>
    <w:p w14:paraId="4A6CFCDF" w14:textId="77777777" w:rsidR="004C2D9D" w:rsidRPr="004C2D9D" w:rsidRDefault="004C2D9D" w:rsidP="004C2D9D">
      <w:pPr>
        <w:rPr>
          <w:sz w:val="22"/>
          <w:szCs w:val="22"/>
        </w:rPr>
      </w:pPr>
    </w:p>
    <w:p w14:paraId="522DC59C" w14:textId="77777777" w:rsidR="004C2D9D" w:rsidRPr="004C2D9D" w:rsidRDefault="004C2D9D" w:rsidP="004C2D9D">
      <w:pPr>
        <w:rPr>
          <w:sz w:val="22"/>
          <w:szCs w:val="22"/>
        </w:rPr>
      </w:pPr>
    </w:p>
    <w:p w14:paraId="4102E044" w14:textId="77777777" w:rsidR="004C2D9D" w:rsidRPr="004C2D9D" w:rsidRDefault="004C2D9D" w:rsidP="004C2D9D">
      <w:pPr>
        <w:rPr>
          <w:sz w:val="22"/>
          <w:szCs w:val="22"/>
        </w:rPr>
      </w:pPr>
    </w:p>
    <w:p w14:paraId="26626E71" w14:textId="77777777" w:rsidR="004C2D9D" w:rsidRPr="004C2D9D" w:rsidRDefault="004C2D9D" w:rsidP="004C2D9D">
      <w:pPr>
        <w:rPr>
          <w:sz w:val="22"/>
          <w:szCs w:val="22"/>
        </w:rPr>
      </w:pPr>
    </w:p>
    <w:p w14:paraId="2933A172" w14:textId="77777777" w:rsidR="004C2D9D" w:rsidRPr="004C2D9D" w:rsidRDefault="004C2D9D" w:rsidP="004C2D9D">
      <w:pPr>
        <w:rPr>
          <w:sz w:val="22"/>
          <w:szCs w:val="22"/>
        </w:rPr>
      </w:pPr>
    </w:p>
    <w:p w14:paraId="16F642E7" w14:textId="24125097" w:rsidR="00575CFC" w:rsidRPr="008F2EDB" w:rsidRDefault="008F2EDB" w:rsidP="00D820B9">
      <w:pPr>
        <w:spacing w:after="0"/>
        <w:rPr>
          <w:sz w:val="22"/>
          <w:szCs w:val="22"/>
        </w:rPr>
      </w:pPr>
      <w:r>
        <w:rPr>
          <w:sz w:val="22"/>
          <w:szCs w:val="22"/>
        </w:rPr>
        <w:br w:type="page"/>
      </w:r>
    </w:p>
    <w:p w14:paraId="007147BA" w14:textId="77777777" w:rsidR="009147BD" w:rsidRDefault="009147BD" w:rsidP="00CE6FCF">
      <w:pPr>
        <w:rPr>
          <w:sz w:val="22"/>
          <w:szCs w:val="2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693"/>
        <w:gridCol w:w="2127"/>
        <w:gridCol w:w="5811"/>
      </w:tblGrid>
      <w:tr w:rsidR="00D820B9" w:rsidRPr="00D820B9" w14:paraId="20ECED1E" w14:textId="77777777" w:rsidTr="00A25706">
        <w:tc>
          <w:tcPr>
            <w:tcW w:w="4786" w:type="dxa"/>
            <w:shd w:val="clear" w:color="auto" w:fill="auto"/>
          </w:tcPr>
          <w:p w14:paraId="14D959B4" w14:textId="77777777" w:rsidR="00D820B9" w:rsidRPr="00D820B9" w:rsidRDefault="00D820B9" w:rsidP="00A25706">
            <w:pPr>
              <w:spacing w:after="0"/>
              <w:rPr>
                <w:rFonts w:ascii="Calibri" w:eastAsia="Calibri" w:hAnsi="Calibri"/>
                <w:b/>
                <w:sz w:val="22"/>
                <w:szCs w:val="22"/>
              </w:rPr>
            </w:pPr>
            <w:r w:rsidRPr="00D820B9">
              <w:rPr>
                <w:rFonts w:ascii="Calibri" w:eastAsia="Calibri" w:hAnsi="Calibri"/>
                <w:b/>
                <w:sz w:val="22"/>
                <w:szCs w:val="22"/>
              </w:rPr>
              <w:t>Descrizione</w:t>
            </w:r>
          </w:p>
        </w:tc>
        <w:tc>
          <w:tcPr>
            <w:tcW w:w="2693" w:type="dxa"/>
            <w:shd w:val="clear" w:color="auto" w:fill="auto"/>
          </w:tcPr>
          <w:p w14:paraId="71530B88" w14:textId="77777777" w:rsidR="00D820B9" w:rsidRPr="00D820B9" w:rsidRDefault="00D820B9" w:rsidP="00A25706">
            <w:pPr>
              <w:spacing w:after="0"/>
              <w:rPr>
                <w:rFonts w:ascii="Calibri" w:eastAsia="Calibri" w:hAnsi="Calibri"/>
                <w:b/>
                <w:sz w:val="22"/>
                <w:szCs w:val="22"/>
              </w:rPr>
            </w:pPr>
            <w:r w:rsidRPr="00D820B9">
              <w:rPr>
                <w:rFonts w:ascii="Calibri" w:eastAsia="Calibri" w:hAnsi="Calibri"/>
                <w:b/>
                <w:sz w:val="22"/>
                <w:szCs w:val="22"/>
              </w:rPr>
              <w:t>Riferimenti normativi</w:t>
            </w:r>
          </w:p>
        </w:tc>
        <w:tc>
          <w:tcPr>
            <w:tcW w:w="2127" w:type="dxa"/>
            <w:shd w:val="clear" w:color="auto" w:fill="auto"/>
          </w:tcPr>
          <w:p w14:paraId="19EE4E24" w14:textId="77777777" w:rsidR="00D820B9" w:rsidRPr="00D820B9" w:rsidRDefault="00D820B9" w:rsidP="00A25706">
            <w:pPr>
              <w:spacing w:after="0"/>
              <w:rPr>
                <w:rFonts w:ascii="Calibri" w:eastAsia="Calibri" w:hAnsi="Calibri"/>
                <w:b/>
                <w:sz w:val="22"/>
                <w:szCs w:val="22"/>
              </w:rPr>
            </w:pPr>
            <w:r w:rsidRPr="00D820B9">
              <w:rPr>
                <w:rFonts w:ascii="Calibri" w:eastAsia="Calibri" w:hAnsi="Calibri"/>
                <w:b/>
                <w:sz w:val="20"/>
                <w:szCs w:val="20"/>
              </w:rPr>
              <w:t>Rif. codice irregolarità decisione UE</w:t>
            </w:r>
          </w:p>
        </w:tc>
        <w:tc>
          <w:tcPr>
            <w:tcW w:w="5811" w:type="dxa"/>
            <w:shd w:val="clear" w:color="auto" w:fill="auto"/>
          </w:tcPr>
          <w:p w14:paraId="66388255" w14:textId="77777777" w:rsidR="00D820B9" w:rsidRPr="00D820B9" w:rsidRDefault="00D820B9" w:rsidP="00A25706">
            <w:pPr>
              <w:spacing w:after="0"/>
              <w:rPr>
                <w:rFonts w:ascii="Calibri" w:eastAsia="Calibri" w:hAnsi="Calibri"/>
                <w:b/>
                <w:sz w:val="22"/>
                <w:szCs w:val="22"/>
              </w:rPr>
            </w:pPr>
            <w:r w:rsidRPr="00D820B9">
              <w:rPr>
                <w:rFonts w:ascii="Calibri" w:eastAsia="Calibri" w:hAnsi="Calibri"/>
                <w:b/>
                <w:sz w:val="20"/>
                <w:szCs w:val="20"/>
              </w:rPr>
              <w:t>% di riduzione applicabile</w:t>
            </w:r>
          </w:p>
        </w:tc>
      </w:tr>
      <w:tr w:rsidR="00D820B9" w:rsidRPr="00D820B9" w14:paraId="13D964C2" w14:textId="77777777" w:rsidTr="00A25706">
        <w:tc>
          <w:tcPr>
            <w:tcW w:w="4786" w:type="dxa"/>
            <w:shd w:val="clear" w:color="auto" w:fill="auto"/>
          </w:tcPr>
          <w:p w14:paraId="3C516380" w14:textId="77777777" w:rsidR="00D820B9" w:rsidRPr="00D820B9" w:rsidRDefault="00D820B9" w:rsidP="00A25706">
            <w:pPr>
              <w:spacing w:after="0"/>
              <w:rPr>
                <w:rFonts w:ascii="Calibri" w:eastAsia="Calibri" w:hAnsi="Calibri"/>
                <w:sz w:val="22"/>
                <w:szCs w:val="22"/>
              </w:rPr>
            </w:pPr>
            <w:r w:rsidRPr="00D820B9">
              <w:rPr>
                <w:rFonts w:ascii="Calibri" w:eastAsia="Calibri" w:hAnsi="Calibri"/>
                <w:sz w:val="22"/>
                <w:szCs w:val="22"/>
              </w:rPr>
              <w:t xml:space="preserve">La determina che dispone i servizi, le forniture o i lavori in amministrazione diretta individua il RUP? </w:t>
            </w:r>
          </w:p>
        </w:tc>
        <w:tc>
          <w:tcPr>
            <w:tcW w:w="2693" w:type="dxa"/>
            <w:shd w:val="clear" w:color="auto" w:fill="auto"/>
          </w:tcPr>
          <w:p w14:paraId="196309E8" w14:textId="77777777" w:rsidR="00D820B9" w:rsidRPr="00D820B9" w:rsidRDefault="00D820B9" w:rsidP="00A25706">
            <w:pPr>
              <w:spacing w:after="0"/>
              <w:rPr>
                <w:rFonts w:ascii="Calibri" w:eastAsia="Calibri" w:hAnsi="Calibri"/>
                <w:sz w:val="22"/>
                <w:szCs w:val="22"/>
              </w:rPr>
            </w:pPr>
          </w:p>
          <w:p w14:paraId="077FCC0C" w14:textId="77777777" w:rsidR="00D820B9" w:rsidRPr="00D820B9" w:rsidRDefault="00D820B9" w:rsidP="00A25706">
            <w:pPr>
              <w:spacing w:after="0"/>
              <w:rPr>
                <w:rFonts w:ascii="Calibri" w:eastAsia="Calibri" w:hAnsi="Calibri"/>
                <w:sz w:val="22"/>
                <w:szCs w:val="22"/>
              </w:rPr>
            </w:pPr>
          </w:p>
        </w:tc>
        <w:tc>
          <w:tcPr>
            <w:tcW w:w="2127" w:type="dxa"/>
            <w:shd w:val="clear" w:color="auto" w:fill="auto"/>
          </w:tcPr>
          <w:p w14:paraId="4CC395C4" w14:textId="77777777" w:rsidR="00D820B9" w:rsidRPr="00D820B9" w:rsidRDefault="00D820B9" w:rsidP="00A25706">
            <w:pPr>
              <w:spacing w:after="0"/>
              <w:rPr>
                <w:rFonts w:ascii="Calibri" w:eastAsia="Calibri" w:hAnsi="Calibri"/>
                <w:b/>
                <w:sz w:val="22"/>
                <w:szCs w:val="22"/>
              </w:rPr>
            </w:pPr>
          </w:p>
        </w:tc>
        <w:tc>
          <w:tcPr>
            <w:tcW w:w="5811" w:type="dxa"/>
            <w:shd w:val="clear" w:color="auto" w:fill="auto"/>
          </w:tcPr>
          <w:p w14:paraId="06555CE5" w14:textId="77777777" w:rsidR="00D820B9" w:rsidRPr="00D820B9" w:rsidRDefault="00D820B9" w:rsidP="00A25706">
            <w:pPr>
              <w:spacing w:after="0"/>
              <w:rPr>
                <w:rFonts w:ascii="Calibri" w:eastAsia="Calibri" w:hAnsi="Calibri"/>
                <w:b/>
                <w:sz w:val="22"/>
                <w:szCs w:val="22"/>
              </w:rPr>
            </w:pPr>
            <w:r w:rsidRPr="00D820B9">
              <w:rPr>
                <w:rFonts w:ascii="Calibri" w:eastAsia="Calibri" w:hAnsi="Calibri"/>
                <w:b/>
                <w:sz w:val="22"/>
                <w:szCs w:val="22"/>
              </w:rPr>
              <w:t>25%</w:t>
            </w:r>
          </w:p>
        </w:tc>
      </w:tr>
      <w:tr w:rsidR="00D820B9" w:rsidRPr="00D820B9" w14:paraId="228DA063" w14:textId="77777777" w:rsidTr="00A25706">
        <w:tc>
          <w:tcPr>
            <w:tcW w:w="4786" w:type="dxa"/>
            <w:shd w:val="clear" w:color="auto" w:fill="auto"/>
          </w:tcPr>
          <w:p w14:paraId="15FB165C" w14:textId="77777777" w:rsidR="00D820B9" w:rsidRPr="00D820B9" w:rsidRDefault="00D820B9" w:rsidP="00A25706">
            <w:pPr>
              <w:spacing w:after="0"/>
              <w:jc w:val="both"/>
              <w:rPr>
                <w:rFonts w:ascii="Calibri" w:eastAsia="Calibri" w:hAnsi="Calibri"/>
                <w:sz w:val="22"/>
                <w:szCs w:val="22"/>
              </w:rPr>
            </w:pPr>
            <w:r w:rsidRPr="00D820B9">
              <w:rPr>
                <w:rFonts w:ascii="Calibri" w:eastAsia="Calibri" w:hAnsi="Calibri"/>
                <w:sz w:val="22"/>
                <w:szCs w:val="22"/>
              </w:rPr>
              <w:t>Nel caso di lavori, il quadro economico, con riferimento al costo complessivo dell'opera o dell'intervento, indica le somme a disposizione della stazione appaltante per lavori in amministrazione diretta previsti in progetto ed esclusi dall'appalto, ivi inclusi i rimborsi previa fattura, entro una soglia compresa tra il 5 e il 10 per cento dell'importo dei lavori a base di gara, comprensivo dei costi della sicurezza?</w:t>
            </w:r>
          </w:p>
        </w:tc>
        <w:tc>
          <w:tcPr>
            <w:tcW w:w="2693" w:type="dxa"/>
            <w:shd w:val="clear" w:color="auto" w:fill="auto"/>
          </w:tcPr>
          <w:p w14:paraId="5C957D85" w14:textId="77777777" w:rsidR="00D820B9" w:rsidRPr="00D820B9" w:rsidRDefault="00D820B9" w:rsidP="00A25706">
            <w:pPr>
              <w:spacing w:after="0"/>
              <w:rPr>
                <w:rFonts w:ascii="Calibri" w:eastAsia="Calibri" w:hAnsi="Calibri"/>
                <w:sz w:val="22"/>
                <w:szCs w:val="22"/>
              </w:rPr>
            </w:pPr>
            <w:r w:rsidRPr="00D820B9">
              <w:rPr>
                <w:rFonts w:ascii="Calibri" w:eastAsia="Calibri" w:hAnsi="Calibri"/>
                <w:sz w:val="22"/>
                <w:szCs w:val="22"/>
              </w:rPr>
              <w:t>Allegato I.7</w:t>
            </w:r>
          </w:p>
          <w:p w14:paraId="6DFD36B3" w14:textId="77777777" w:rsidR="00D820B9" w:rsidRPr="00D820B9" w:rsidRDefault="00D820B9" w:rsidP="00A25706">
            <w:pPr>
              <w:spacing w:after="0"/>
              <w:rPr>
                <w:rFonts w:ascii="Calibri" w:eastAsia="Calibri" w:hAnsi="Calibri"/>
                <w:sz w:val="22"/>
                <w:szCs w:val="22"/>
              </w:rPr>
            </w:pPr>
            <w:r w:rsidRPr="00D820B9">
              <w:rPr>
                <w:rFonts w:ascii="Calibri" w:eastAsia="Calibri" w:hAnsi="Calibri"/>
                <w:sz w:val="22"/>
                <w:szCs w:val="22"/>
              </w:rPr>
              <w:t>Art. 5, comma 1, lett. e), n. 1, e comma 2, e art. 17, comma 2</w:t>
            </w:r>
          </w:p>
        </w:tc>
        <w:tc>
          <w:tcPr>
            <w:tcW w:w="2127" w:type="dxa"/>
            <w:shd w:val="clear" w:color="auto" w:fill="auto"/>
          </w:tcPr>
          <w:p w14:paraId="262853A3" w14:textId="77777777" w:rsidR="00D820B9" w:rsidRPr="00D820B9" w:rsidRDefault="00D820B9" w:rsidP="00A25706">
            <w:pPr>
              <w:spacing w:after="0"/>
              <w:rPr>
                <w:rFonts w:ascii="Calibri" w:eastAsia="Calibri" w:hAnsi="Calibri"/>
                <w:b/>
                <w:sz w:val="22"/>
                <w:szCs w:val="22"/>
              </w:rPr>
            </w:pPr>
          </w:p>
        </w:tc>
        <w:tc>
          <w:tcPr>
            <w:tcW w:w="5811" w:type="dxa"/>
            <w:shd w:val="clear" w:color="auto" w:fill="auto"/>
          </w:tcPr>
          <w:p w14:paraId="741D4930" w14:textId="77777777" w:rsidR="00D820B9" w:rsidRPr="00D820B9" w:rsidRDefault="00D820B9" w:rsidP="00A25706">
            <w:pPr>
              <w:spacing w:after="0"/>
              <w:rPr>
                <w:rFonts w:ascii="Calibri" w:eastAsia="Calibri" w:hAnsi="Calibri"/>
                <w:b/>
                <w:sz w:val="22"/>
                <w:szCs w:val="22"/>
              </w:rPr>
            </w:pPr>
            <w:r w:rsidRPr="00D820B9">
              <w:rPr>
                <w:rFonts w:ascii="Calibri" w:eastAsia="Calibri" w:hAnsi="Calibri"/>
                <w:b/>
                <w:sz w:val="22"/>
                <w:szCs w:val="22"/>
              </w:rPr>
              <w:t>100% nel caso di affidamenti in amministrazione diretta d’importo superiore al limite consentito</w:t>
            </w:r>
          </w:p>
        </w:tc>
      </w:tr>
      <w:tr w:rsidR="00D820B9" w:rsidRPr="00A25706" w14:paraId="08FCB634" w14:textId="77777777" w:rsidTr="00A25706">
        <w:tc>
          <w:tcPr>
            <w:tcW w:w="4786" w:type="dxa"/>
            <w:shd w:val="clear" w:color="auto" w:fill="auto"/>
          </w:tcPr>
          <w:p w14:paraId="2E4EC9D0" w14:textId="77777777" w:rsidR="00D820B9" w:rsidRPr="00A25706" w:rsidRDefault="00D820B9" w:rsidP="00A25706">
            <w:pPr>
              <w:jc w:val="both"/>
              <w:rPr>
                <w:rFonts w:ascii="Calibri" w:eastAsia="Calibri" w:hAnsi="Calibri"/>
                <w:sz w:val="22"/>
                <w:szCs w:val="22"/>
              </w:rPr>
            </w:pPr>
            <w:r w:rsidRPr="00A25706">
              <w:rPr>
                <w:rFonts w:ascii="Calibri" w:eastAsia="Calibri" w:hAnsi="Calibri"/>
                <w:sz w:val="22"/>
                <w:szCs w:val="22"/>
              </w:rPr>
              <w:t>In relazione alle specifiche caratteristiche dell'intervento, il computo metrico estimativo prevede le somme da accantonare per eventuali lavorazioni in amministrazione diretta, da prevedere nel contratto d'appalto o da inserire nel quadro economico tra quelle a disposizione della stazione appaltante?</w:t>
            </w:r>
          </w:p>
        </w:tc>
        <w:tc>
          <w:tcPr>
            <w:tcW w:w="2693" w:type="dxa"/>
            <w:shd w:val="clear" w:color="auto" w:fill="auto"/>
          </w:tcPr>
          <w:p w14:paraId="1FA0EDDB" w14:textId="77777777" w:rsidR="00D820B9" w:rsidRPr="00A25706" w:rsidRDefault="00D820B9" w:rsidP="00D820B9">
            <w:pPr>
              <w:rPr>
                <w:rFonts w:ascii="Calibri" w:eastAsia="Calibri" w:hAnsi="Calibri"/>
                <w:sz w:val="22"/>
                <w:szCs w:val="22"/>
              </w:rPr>
            </w:pPr>
            <w:r w:rsidRPr="00A25706">
              <w:rPr>
                <w:rFonts w:ascii="Calibri" w:eastAsia="Calibri" w:hAnsi="Calibri"/>
                <w:sz w:val="22"/>
                <w:szCs w:val="22"/>
              </w:rPr>
              <w:t>Allegato I.7</w:t>
            </w:r>
          </w:p>
          <w:p w14:paraId="7BD1B45C" w14:textId="77777777" w:rsidR="00D820B9" w:rsidRPr="00A25706" w:rsidRDefault="00D820B9" w:rsidP="00A25706">
            <w:pPr>
              <w:spacing w:after="0"/>
              <w:rPr>
                <w:rFonts w:ascii="Calibri" w:eastAsia="Calibri" w:hAnsi="Calibri"/>
                <w:sz w:val="22"/>
                <w:szCs w:val="22"/>
              </w:rPr>
            </w:pPr>
            <w:r w:rsidRPr="00A25706">
              <w:rPr>
                <w:rFonts w:ascii="Calibri" w:eastAsia="Calibri" w:hAnsi="Calibri"/>
                <w:sz w:val="22"/>
                <w:szCs w:val="22"/>
              </w:rPr>
              <w:t>Art. 31, comma 3</w:t>
            </w:r>
          </w:p>
        </w:tc>
        <w:tc>
          <w:tcPr>
            <w:tcW w:w="2127" w:type="dxa"/>
            <w:shd w:val="clear" w:color="auto" w:fill="auto"/>
          </w:tcPr>
          <w:p w14:paraId="37012A67" w14:textId="77777777" w:rsidR="00D820B9" w:rsidRPr="00A25706" w:rsidRDefault="00D820B9" w:rsidP="00A25706">
            <w:pPr>
              <w:spacing w:after="0"/>
              <w:rPr>
                <w:rFonts w:ascii="Calibri" w:eastAsia="Calibri" w:hAnsi="Calibri"/>
                <w:b/>
                <w:sz w:val="22"/>
                <w:szCs w:val="22"/>
              </w:rPr>
            </w:pPr>
          </w:p>
        </w:tc>
        <w:tc>
          <w:tcPr>
            <w:tcW w:w="5811" w:type="dxa"/>
            <w:shd w:val="clear" w:color="auto" w:fill="auto"/>
          </w:tcPr>
          <w:p w14:paraId="42C48A5C" w14:textId="77777777" w:rsidR="00D820B9" w:rsidRPr="00A25706" w:rsidRDefault="00D820B9" w:rsidP="00A25706">
            <w:pPr>
              <w:spacing w:after="0"/>
              <w:rPr>
                <w:rFonts w:ascii="Calibri" w:eastAsia="Calibri" w:hAnsi="Calibri"/>
                <w:b/>
                <w:sz w:val="22"/>
                <w:szCs w:val="22"/>
              </w:rPr>
            </w:pPr>
            <w:r w:rsidRPr="00A25706">
              <w:rPr>
                <w:rFonts w:ascii="Calibri" w:eastAsia="Calibri" w:hAnsi="Calibri"/>
                <w:b/>
                <w:sz w:val="22"/>
                <w:szCs w:val="22"/>
              </w:rPr>
              <w:t>5%</w:t>
            </w:r>
          </w:p>
        </w:tc>
      </w:tr>
      <w:tr w:rsidR="00D820B9" w:rsidRPr="00A25706" w14:paraId="04BD435D" w14:textId="77777777" w:rsidTr="00A25706">
        <w:tc>
          <w:tcPr>
            <w:tcW w:w="4786" w:type="dxa"/>
            <w:shd w:val="clear" w:color="auto" w:fill="auto"/>
          </w:tcPr>
          <w:p w14:paraId="61E6A701" w14:textId="77777777" w:rsidR="00D820B9" w:rsidRPr="00A25706" w:rsidRDefault="00D820B9" w:rsidP="00A25706">
            <w:pPr>
              <w:jc w:val="both"/>
              <w:rPr>
                <w:rFonts w:ascii="Calibri" w:eastAsia="Calibri" w:hAnsi="Calibri"/>
                <w:sz w:val="22"/>
                <w:szCs w:val="22"/>
              </w:rPr>
            </w:pPr>
            <w:r w:rsidRPr="00A25706">
              <w:rPr>
                <w:rFonts w:ascii="Calibri" w:eastAsia="Calibri" w:hAnsi="Calibri"/>
                <w:sz w:val="22"/>
                <w:szCs w:val="22"/>
              </w:rPr>
              <w:t xml:space="preserve">Nel caso di affidamento per l’acquisizione di beni e servizi per assicurare il funzionamento e la manutenzione ordinaria delle infrastrutture in caso di esecuzione in amministrazione diretta, sono state utilizzate le procedure previste per gli affidamenti </w:t>
            </w:r>
            <w:proofErr w:type="gramStart"/>
            <w:r w:rsidRPr="00A25706">
              <w:rPr>
                <w:rFonts w:ascii="Calibri" w:eastAsia="Calibri" w:hAnsi="Calibri"/>
                <w:sz w:val="22"/>
                <w:szCs w:val="22"/>
              </w:rPr>
              <w:t>sotto-soglia</w:t>
            </w:r>
            <w:proofErr w:type="gramEnd"/>
            <w:r w:rsidRPr="00A25706">
              <w:rPr>
                <w:rFonts w:ascii="Calibri" w:eastAsia="Calibri" w:hAnsi="Calibri"/>
                <w:sz w:val="22"/>
                <w:szCs w:val="22"/>
              </w:rPr>
              <w:t xml:space="preserve"> di cui all’art. 50 con il criterio del minor prezzo?</w:t>
            </w:r>
          </w:p>
        </w:tc>
        <w:tc>
          <w:tcPr>
            <w:tcW w:w="2693" w:type="dxa"/>
            <w:shd w:val="clear" w:color="auto" w:fill="auto"/>
          </w:tcPr>
          <w:p w14:paraId="68A1C174" w14:textId="77777777" w:rsidR="00D820B9" w:rsidRPr="00A25706" w:rsidRDefault="00D820B9" w:rsidP="00D820B9">
            <w:pPr>
              <w:rPr>
                <w:rFonts w:ascii="Calibri" w:eastAsia="Calibri" w:hAnsi="Calibri"/>
                <w:sz w:val="22"/>
                <w:szCs w:val="22"/>
              </w:rPr>
            </w:pPr>
            <w:r w:rsidRPr="00A25706">
              <w:rPr>
                <w:rFonts w:ascii="Calibri" w:eastAsia="Calibri" w:hAnsi="Calibri"/>
                <w:sz w:val="22"/>
                <w:szCs w:val="22"/>
              </w:rPr>
              <w:t xml:space="preserve">Allegato II.20 </w:t>
            </w:r>
          </w:p>
          <w:p w14:paraId="20877528" w14:textId="77777777" w:rsidR="00D820B9" w:rsidRPr="00A25706" w:rsidRDefault="00D820B9" w:rsidP="00D820B9">
            <w:pPr>
              <w:rPr>
                <w:rFonts w:ascii="Calibri" w:eastAsia="Calibri" w:hAnsi="Calibri"/>
                <w:sz w:val="22"/>
                <w:szCs w:val="22"/>
              </w:rPr>
            </w:pPr>
            <w:r w:rsidRPr="00A25706">
              <w:rPr>
                <w:rFonts w:ascii="Calibri" w:eastAsia="Calibri" w:hAnsi="Calibri"/>
                <w:sz w:val="22"/>
                <w:szCs w:val="22"/>
              </w:rPr>
              <w:t>Art. 8, comma 1, lett. c (</w:t>
            </w:r>
            <w:proofErr w:type="spellStart"/>
            <w:r w:rsidRPr="00A25706">
              <w:rPr>
                <w:rFonts w:ascii="Calibri" w:eastAsia="Calibri" w:hAnsi="Calibri"/>
                <w:sz w:val="22"/>
                <w:szCs w:val="22"/>
              </w:rPr>
              <w:t>n.b.</w:t>
            </w:r>
            <w:proofErr w:type="spellEnd"/>
            <w:r w:rsidRPr="00A25706">
              <w:rPr>
                <w:rFonts w:ascii="Calibri" w:eastAsia="Calibri" w:hAnsi="Calibri"/>
                <w:sz w:val="22"/>
                <w:szCs w:val="22"/>
              </w:rPr>
              <w:t>: la disposizione prevede una clausola “di regola” quindi è ammissibile deroga motivata)</w:t>
            </w:r>
          </w:p>
        </w:tc>
        <w:tc>
          <w:tcPr>
            <w:tcW w:w="2127" w:type="dxa"/>
            <w:shd w:val="clear" w:color="auto" w:fill="auto"/>
          </w:tcPr>
          <w:p w14:paraId="07A6363C" w14:textId="77777777" w:rsidR="00D820B9" w:rsidRPr="00A25706" w:rsidRDefault="00D820B9" w:rsidP="00A25706">
            <w:pPr>
              <w:spacing w:after="0"/>
              <w:rPr>
                <w:rFonts w:ascii="Calibri" w:eastAsia="Calibri" w:hAnsi="Calibri"/>
                <w:b/>
                <w:sz w:val="22"/>
                <w:szCs w:val="22"/>
              </w:rPr>
            </w:pPr>
          </w:p>
        </w:tc>
        <w:tc>
          <w:tcPr>
            <w:tcW w:w="5811" w:type="dxa"/>
            <w:shd w:val="clear" w:color="auto" w:fill="auto"/>
          </w:tcPr>
          <w:p w14:paraId="0E7B3FD7" w14:textId="77777777" w:rsidR="00D820B9" w:rsidRPr="00A25706" w:rsidRDefault="00D820B9" w:rsidP="00D820B9">
            <w:pPr>
              <w:rPr>
                <w:rFonts w:ascii="Calibri" w:eastAsia="Calibri" w:hAnsi="Calibri"/>
                <w:b/>
                <w:sz w:val="22"/>
                <w:szCs w:val="22"/>
              </w:rPr>
            </w:pPr>
            <w:r w:rsidRPr="00A25706">
              <w:rPr>
                <w:rFonts w:ascii="Calibri" w:eastAsia="Calibri" w:hAnsi="Calibri"/>
                <w:b/>
                <w:sz w:val="22"/>
                <w:szCs w:val="22"/>
              </w:rPr>
              <w:t>100% in caso di violazione che abbia prodotto un esito determinante sull’affidamento</w:t>
            </w:r>
          </w:p>
          <w:p w14:paraId="294CDCBF" w14:textId="77777777" w:rsidR="00D820B9" w:rsidRPr="00A25706" w:rsidRDefault="00D820B9" w:rsidP="00D820B9">
            <w:pPr>
              <w:rPr>
                <w:rFonts w:ascii="Calibri" w:eastAsia="Calibri" w:hAnsi="Calibri"/>
                <w:b/>
                <w:sz w:val="22"/>
                <w:szCs w:val="22"/>
              </w:rPr>
            </w:pPr>
            <w:r w:rsidRPr="00A25706">
              <w:rPr>
                <w:rFonts w:ascii="Calibri" w:eastAsia="Calibri" w:hAnsi="Calibri"/>
                <w:b/>
                <w:sz w:val="22"/>
                <w:szCs w:val="22"/>
              </w:rPr>
              <w:t>25% nel caso di vizio non determinante</w:t>
            </w:r>
          </w:p>
        </w:tc>
      </w:tr>
    </w:tbl>
    <w:p w14:paraId="6BCDEE32" w14:textId="77777777" w:rsidR="00F729EC" w:rsidRDefault="00E23F52" w:rsidP="00E23F52">
      <w:pPr>
        <w:tabs>
          <w:tab w:val="left" w:pos="10440"/>
        </w:tabs>
        <w:rPr>
          <w:bCs/>
          <w:sz w:val="22"/>
          <w:szCs w:val="22"/>
        </w:rPr>
      </w:pPr>
      <w:r>
        <w:rPr>
          <w:sz w:val="22"/>
          <w:szCs w:val="22"/>
        </w:rPr>
        <w:tab/>
      </w:r>
    </w:p>
    <w:sectPr w:rsidR="00F729EC" w:rsidSect="00E24FAD">
      <w:headerReference w:type="even" r:id="rId8"/>
      <w:headerReference w:type="default" r:id="rId9"/>
      <w:footerReference w:type="even" r:id="rId10"/>
      <w:footerReference w:type="default" r:id="rId11"/>
      <w:headerReference w:type="first" r:id="rId12"/>
      <w:pgSz w:w="16838" w:h="11899" w:orient="landscape"/>
      <w:pgMar w:top="1134" w:right="2237" w:bottom="1134" w:left="85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4623D" w14:textId="77777777" w:rsidR="00E24FAD" w:rsidRDefault="00E24FAD">
      <w:pPr>
        <w:spacing w:after="0"/>
      </w:pPr>
      <w:r>
        <w:separator/>
      </w:r>
    </w:p>
  </w:endnote>
  <w:endnote w:type="continuationSeparator" w:id="0">
    <w:p w14:paraId="180D43BA" w14:textId="77777777" w:rsidR="00E24FAD" w:rsidRDefault="00E24F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cimaWE Rg">
    <w:altName w:val="Cambria"/>
    <w:panose1 w:val="00000000000000000000"/>
    <w:charset w:val="4D"/>
    <w:family w:val="roma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520BA" w14:textId="77777777" w:rsidR="004C3A6C" w:rsidRDefault="004C3A6C" w:rsidP="00B637B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13538AA" w14:textId="77777777" w:rsidR="004C3A6C" w:rsidRDefault="004C3A6C" w:rsidP="00B637B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E8319" w14:textId="77777777" w:rsidR="009E2DB5" w:rsidRDefault="009E2DB5" w:rsidP="009E2DB5">
    <w:pPr>
      <w:pStyle w:val="Pidipagina"/>
      <w:framePr w:wrap="around" w:vAnchor="text" w:hAnchor="margin" w:xAlign="right" w:y="1"/>
      <w:jc w:val="right"/>
    </w:pPr>
    <w:r>
      <w:fldChar w:fldCharType="begin"/>
    </w:r>
    <w:r>
      <w:instrText>PAGE   \* MERGEFORMAT</w:instrText>
    </w:r>
    <w:r>
      <w:fldChar w:fldCharType="separate"/>
    </w:r>
    <w:r>
      <w:t>2</w:t>
    </w:r>
    <w:r>
      <w:fldChar w:fldCharType="end"/>
    </w:r>
  </w:p>
  <w:p w14:paraId="66581A0A" w14:textId="77777777" w:rsidR="004C3A6C" w:rsidRDefault="004C3A6C" w:rsidP="00E23F52">
    <w:pPr>
      <w:pStyle w:val="Pidipagina"/>
      <w:framePr w:wrap="around" w:vAnchor="text" w:hAnchor="margin" w:xAlign="righ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5668B" w14:textId="77777777" w:rsidR="00E24FAD" w:rsidRDefault="00E24FAD">
      <w:pPr>
        <w:spacing w:after="0"/>
      </w:pPr>
      <w:r>
        <w:separator/>
      </w:r>
    </w:p>
  </w:footnote>
  <w:footnote w:type="continuationSeparator" w:id="0">
    <w:p w14:paraId="69E9A6CA" w14:textId="77777777" w:rsidR="00E24FAD" w:rsidRDefault="00E24FA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FFA81" w14:textId="77777777" w:rsidR="004C3A6C" w:rsidRDefault="00000000">
    <w:pPr>
      <w:pStyle w:val="Intestazione"/>
    </w:pPr>
    <w:r>
      <w:rPr>
        <w:noProof/>
      </w:rPr>
      <w:pict w14:anchorId="49F551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224438" o:spid="_x0000_s1030" type="#_x0000_t136" style="position:absolute;margin-left:0;margin-top:0;width:484.95pt;height:193.95pt;rotation:315;z-index:-251658752;mso-position-horizontal:center;mso-position-horizontal-relative:margin;mso-position-vertical:center;mso-position-vertical-relative:margin" o:allowincell="f" fillcolor="silver" stroked="f">
          <v:fill opacity=".5"/>
          <v:textpath style="font-family:&quot;Arial&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5869C" w14:textId="73A26BA0" w:rsidR="004C2F55" w:rsidRDefault="0063394A" w:rsidP="00FC5900">
    <w:pPr>
      <w:pStyle w:val="Intestazione"/>
      <w:jc w:val="center"/>
    </w:pPr>
    <w:r w:rsidRPr="004C2F55">
      <w:rPr>
        <w:noProof/>
      </w:rPr>
      <w:drawing>
        <wp:inline distT="0" distB="0" distL="0" distR="0" wp14:anchorId="3907DC7A" wp14:editId="7DA1F7D4">
          <wp:extent cx="8280400" cy="419100"/>
          <wp:effectExtent l="0" t="0" r="0" b="0"/>
          <wp:docPr id="13955374" name="Immagine 13955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0" cy="419100"/>
                  </a:xfrm>
                  <a:prstGeom prst="rect">
                    <a:avLst/>
                  </a:prstGeom>
                  <a:noFill/>
                  <a:ln>
                    <a:noFill/>
                  </a:ln>
                </pic:spPr>
              </pic:pic>
            </a:graphicData>
          </a:graphic>
        </wp:inline>
      </w:drawing>
    </w:r>
    <w:r w:rsidR="00000000">
      <w:rPr>
        <w:noProof/>
      </w:rPr>
      <w:pict w14:anchorId="635049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224439" o:spid="_x0000_s1031" type="#_x0000_t136" style="position:absolute;left:0;text-align:left;margin-left:0;margin-top:0;width:484.95pt;height:193.95pt;rotation:315;z-index:-251657728;mso-position-horizontal:center;mso-position-horizontal-relative:margin;mso-position-vertical:center;mso-position-vertical-relative:margin" o:allowincell="f" fillcolor="silver" stroked="f">
          <v:fill opacity=".5"/>
          <v:textpath style="font-family:&quot;Arial&quot;;font-size:1pt" string="AGEA"/>
          <w10:wrap anchorx="margin" anchory="margin"/>
        </v:shape>
      </w:pict>
    </w:r>
  </w:p>
  <w:p w14:paraId="0379E37F" w14:textId="77777777" w:rsidR="008A3B30" w:rsidRDefault="008A3B30">
    <w:pPr>
      <w:pStyle w:val="Intestazione"/>
    </w:pPr>
  </w:p>
  <w:p w14:paraId="761923EC" w14:textId="77777777" w:rsidR="008A3B30" w:rsidRDefault="008A3B3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6A118" w14:textId="77777777" w:rsidR="004C3A6C" w:rsidRDefault="00000000">
    <w:pPr>
      <w:pStyle w:val="Intestazione"/>
    </w:pPr>
    <w:r>
      <w:rPr>
        <w:noProof/>
      </w:rPr>
      <w:pict w14:anchorId="1A14B2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224437" o:spid="_x0000_s1029" type="#_x0000_t136" style="position:absolute;margin-left:0;margin-top:0;width:484.95pt;height:193.95pt;rotation:315;z-index:-251659776;mso-position-horizontal:center;mso-position-horizontal-relative:margin;mso-position-vertical:center;mso-position-vertical-relative:margin" o:allowincell="f" fillcolor="silver" stroked="f">
          <v:fill opacity=".5"/>
          <v:textpath style="font-family:&quot;Arial&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C5A8D"/>
    <w:multiLevelType w:val="hybridMultilevel"/>
    <w:tmpl w:val="852691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B020FD"/>
    <w:multiLevelType w:val="hybridMultilevel"/>
    <w:tmpl w:val="EB1E73C4"/>
    <w:lvl w:ilvl="0" w:tplc="5866C848">
      <w:start w:val="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252E6D"/>
    <w:multiLevelType w:val="hybridMultilevel"/>
    <w:tmpl w:val="3538F782"/>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F5292"/>
    <w:multiLevelType w:val="hybridMultilevel"/>
    <w:tmpl w:val="0338EC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B1786F"/>
    <w:multiLevelType w:val="hybridMultilevel"/>
    <w:tmpl w:val="843698EC"/>
    <w:lvl w:ilvl="0" w:tplc="04100011">
      <w:start w:val="1"/>
      <w:numFmt w:val="decimal"/>
      <w:lvlText w:val="%1)"/>
      <w:lvlJc w:val="left"/>
      <w:pPr>
        <w:tabs>
          <w:tab w:val="num" w:pos="360"/>
        </w:tabs>
        <w:ind w:left="360" w:hanging="360"/>
      </w:pPr>
      <w:rPr>
        <w:rFonts w:hint="default"/>
      </w:rPr>
    </w:lvl>
    <w:lvl w:ilvl="1" w:tplc="0410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0E4236F9"/>
    <w:multiLevelType w:val="hybridMultilevel"/>
    <w:tmpl w:val="AECC7B96"/>
    <w:lvl w:ilvl="0" w:tplc="1B18C106">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7F5467"/>
    <w:multiLevelType w:val="hybridMultilevel"/>
    <w:tmpl w:val="7E0E3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7523D9"/>
    <w:multiLevelType w:val="hybridMultilevel"/>
    <w:tmpl w:val="E676E6D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18150996"/>
    <w:multiLevelType w:val="hybridMultilevel"/>
    <w:tmpl w:val="BDEE00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295DCF"/>
    <w:multiLevelType w:val="hybridMultilevel"/>
    <w:tmpl w:val="A75E34F0"/>
    <w:lvl w:ilvl="0" w:tplc="0410000F">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A4E4F75"/>
    <w:multiLevelType w:val="hybridMultilevel"/>
    <w:tmpl w:val="81EE1CA2"/>
    <w:lvl w:ilvl="0" w:tplc="834C842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A02934"/>
    <w:multiLevelType w:val="hybridMultilevel"/>
    <w:tmpl w:val="F868621C"/>
    <w:lvl w:ilvl="0" w:tplc="54BAC37C">
      <w:start w:val="1"/>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2E09F8"/>
    <w:multiLevelType w:val="hybridMultilevel"/>
    <w:tmpl w:val="BE6CC634"/>
    <w:lvl w:ilvl="0" w:tplc="2C12F33A">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F0D7D99"/>
    <w:multiLevelType w:val="hybridMultilevel"/>
    <w:tmpl w:val="C18CAF96"/>
    <w:lvl w:ilvl="0" w:tplc="99E8D3A4">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E85565"/>
    <w:multiLevelType w:val="hybridMultilevel"/>
    <w:tmpl w:val="9A02DDCE"/>
    <w:lvl w:ilvl="0" w:tplc="A258959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FE1D61"/>
    <w:multiLevelType w:val="hybridMultilevel"/>
    <w:tmpl w:val="87DEF11E"/>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6" w15:restartNumberingAfterBreak="0">
    <w:nsid w:val="2DC77A21"/>
    <w:multiLevelType w:val="hybridMultilevel"/>
    <w:tmpl w:val="292AB79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7" w15:restartNumberingAfterBreak="0">
    <w:nsid w:val="2F6205FE"/>
    <w:multiLevelType w:val="hybridMultilevel"/>
    <w:tmpl w:val="1946DDA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8" w15:restartNumberingAfterBreak="0">
    <w:nsid w:val="348C0FF8"/>
    <w:multiLevelType w:val="hybridMultilevel"/>
    <w:tmpl w:val="9BBE7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1513A3"/>
    <w:multiLevelType w:val="hybridMultilevel"/>
    <w:tmpl w:val="365E3EC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36C2798D"/>
    <w:multiLevelType w:val="hybridMultilevel"/>
    <w:tmpl w:val="C55017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6D5DBA"/>
    <w:multiLevelType w:val="hybridMultilevel"/>
    <w:tmpl w:val="FFC8222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4C3B5F"/>
    <w:multiLevelType w:val="hybridMultilevel"/>
    <w:tmpl w:val="C70821BA"/>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87131C"/>
    <w:multiLevelType w:val="multilevel"/>
    <w:tmpl w:val="81EE1CA2"/>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F3401E"/>
    <w:multiLevelType w:val="hybridMultilevel"/>
    <w:tmpl w:val="EF705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B6347E"/>
    <w:multiLevelType w:val="hybridMultilevel"/>
    <w:tmpl w:val="0EFC3DCA"/>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6"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0173F91"/>
    <w:multiLevelType w:val="hybridMultilevel"/>
    <w:tmpl w:val="9DBE1AE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8" w15:restartNumberingAfterBreak="0">
    <w:nsid w:val="56030236"/>
    <w:multiLevelType w:val="hybridMultilevel"/>
    <w:tmpl w:val="051E9B28"/>
    <w:lvl w:ilvl="0" w:tplc="25A0D3AC">
      <w:start w:val="1"/>
      <w:numFmt w:val="bullet"/>
      <w:lvlText w:val=""/>
      <w:lvlJc w:val="left"/>
      <w:pPr>
        <w:tabs>
          <w:tab w:val="num" w:pos="720"/>
        </w:tabs>
        <w:ind w:left="720" w:hanging="360"/>
      </w:pPr>
      <w:rPr>
        <w:rFonts w:ascii="Wingdings" w:hAnsi="Wingdings" w:hint="default"/>
        <w:b/>
        <w:sz w:val="16"/>
        <w:szCs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0B1F59"/>
    <w:multiLevelType w:val="hybridMultilevel"/>
    <w:tmpl w:val="A008E7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B593D87"/>
    <w:multiLevelType w:val="hybridMultilevel"/>
    <w:tmpl w:val="2676C69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35E59D4"/>
    <w:multiLevelType w:val="hybridMultilevel"/>
    <w:tmpl w:val="9D6253D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EF71E7"/>
    <w:multiLevelType w:val="hybridMultilevel"/>
    <w:tmpl w:val="13FACB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1F12B5"/>
    <w:multiLevelType w:val="hybridMultilevel"/>
    <w:tmpl w:val="D25EF1B2"/>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3053AA"/>
    <w:multiLevelType w:val="hybridMultilevel"/>
    <w:tmpl w:val="EAFAFB48"/>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6" w15:restartNumberingAfterBreak="0">
    <w:nsid w:val="6DB46F3A"/>
    <w:multiLevelType w:val="hybridMultilevel"/>
    <w:tmpl w:val="C25E1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F1F4B5A"/>
    <w:multiLevelType w:val="hybridMultilevel"/>
    <w:tmpl w:val="61EAAC3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314612"/>
    <w:multiLevelType w:val="hybridMultilevel"/>
    <w:tmpl w:val="C688E5BA"/>
    <w:lvl w:ilvl="0" w:tplc="04090005">
      <w:start w:val="1"/>
      <w:numFmt w:val="bullet"/>
      <w:lvlText w:val=""/>
      <w:lvlJc w:val="left"/>
      <w:pPr>
        <w:tabs>
          <w:tab w:val="num" w:pos="720"/>
        </w:tabs>
        <w:ind w:left="720" w:hanging="360"/>
      </w:pPr>
      <w:rPr>
        <w:rFonts w:ascii="Wingdings" w:hAnsi="Wingdings" w:hint="default"/>
      </w:rPr>
    </w:lvl>
    <w:lvl w:ilvl="1" w:tplc="834C842E">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273131"/>
    <w:multiLevelType w:val="hybridMultilevel"/>
    <w:tmpl w:val="9F922C0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A7B0F2F"/>
    <w:multiLevelType w:val="hybridMultilevel"/>
    <w:tmpl w:val="CD62C6D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20268436">
    <w:abstractNumId w:val="5"/>
  </w:num>
  <w:num w:numId="2" w16cid:durableId="955404548">
    <w:abstractNumId w:val="32"/>
  </w:num>
  <w:num w:numId="3" w16cid:durableId="1234389470">
    <w:abstractNumId w:val="4"/>
  </w:num>
  <w:num w:numId="4" w16cid:durableId="301010485">
    <w:abstractNumId w:val="30"/>
  </w:num>
  <w:num w:numId="5" w16cid:durableId="854274533">
    <w:abstractNumId w:val="2"/>
  </w:num>
  <w:num w:numId="6" w16cid:durableId="1233195255">
    <w:abstractNumId w:val="22"/>
  </w:num>
  <w:num w:numId="7" w16cid:durableId="134108970">
    <w:abstractNumId w:val="10"/>
  </w:num>
  <w:num w:numId="8" w16cid:durableId="624626666">
    <w:abstractNumId w:val="23"/>
  </w:num>
  <w:num w:numId="9" w16cid:durableId="1150975076">
    <w:abstractNumId w:val="28"/>
  </w:num>
  <w:num w:numId="10" w16cid:durableId="1276908245">
    <w:abstractNumId w:val="16"/>
  </w:num>
  <w:num w:numId="11" w16cid:durableId="541526259">
    <w:abstractNumId w:val="34"/>
  </w:num>
  <w:num w:numId="12" w16cid:durableId="2143380700">
    <w:abstractNumId w:val="40"/>
  </w:num>
  <w:num w:numId="13" w16cid:durableId="434207648">
    <w:abstractNumId w:val="31"/>
  </w:num>
  <w:num w:numId="14" w16cid:durableId="1819107170">
    <w:abstractNumId w:val="26"/>
  </w:num>
  <w:num w:numId="15" w16cid:durableId="1897859172">
    <w:abstractNumId w:val="37"/>
  </w:num>
  <w:num w:numId="16" w16cid:durableId="97332723">
    <w:abstractNumId w:val="19"/>
  </w:num>
  <w:num w:numId="17" w16cid:durableId="2002387980">
    <w:abstractNumId w:val="33"/>
  </w:num>
  <w:num w:numId="18" w16cid:durableId="1803038298">
    <w:abstractNumId w:val="8"/>
  </w:num>
  <w:num w:numId="19" w16cid:durableId="1944460454">
    <w:abstractNumId w:val="21"/>
  </w:num>
  <w:num w:numId="20" w16cid:durableId="1175261896">
    <w:abstractNumId w:val="7"/>
  </w:num>
  <w:num w:numId="21" w16cid:durableId="631256795">
    <w:abstractNumId w:val="15"/>
  </w:num>
  <w:num w:numId="22" w16cid:durableId="873082728">
    <w:abstractNumId w:val="27"/>
  </w:num>
  <w:num w:numId="23" w16cid:durableId="1469083935">
    <w:abstractNumId w:val="17"/>
  </w:num>
  <w:num w:numId="24" w16cid:durableId="190000042">
    <w:abstractNumId w:val="25"/>
  </w:num>
  <w:num w:numId="25" w16cid:durableId="1147240016">
    <w:abstractNumId w:val="35"/>
  </w:num>
  <w:num w:numId="26" w16cid:durableId="625232166">
    <w:abstractNumId w:val="24"/>
  </w:num>
  <w:num w:numId="27" w16cid:durableId="143199614">
    <w:abstractNumId w:val="20"/>
  </w:num>
  <w:num w:numId="28" w16cid:durableId="990019329">
    <w:abstractNumId w:val="38"/>
  </w:num>
  <w:num w:numId="29" w16cid:durableId="362294650">
    <w:abstractNumId w:val="14"/>
  </w:num>
  <w:num w:numId="30" w16cid:durableId="1693989870">
    <w:abstractNumId w:val="12"/>
  </w:num>
  <w:num w:numId="31" w16cid:durableId="1462383556">
    <w:abstractNumId w:val="3"/>
  </w:num>
  <w:num w:numId="32" w16cid:durableId="608775474">
    <w:abstractNumId w:val="39"/>
  </w:num>
  <w:num w:numId="33" w16cid:durableId="347175440">
    <w:abstractNumId w:val="13"/>
  </w:num>
  <w:num w:numId="34" w16cid:durableId="157425729">
    <w:abstractNumId w:val="36"/>
  </w:num>
  <w:num w:numId="35" w16cid:durableId="53820559">
    <w:abstractNumId w:val="1"/>
  </w:num>
  <w:num w:numId="36" w16cid:durableId="1838038216">
    <w:abstractNumId w:val="6"/>
  </w:num>
  <w:num w:numId="37" w16cid:durableId="1953319339">
    <w:abstractNumId w:val="18"/>
  </w:num>
  <w:num w:numId="38" w16cid:durableId="2072924223">
    <w:abstractNumId w:val="9"/>
  </w:num>
  <w:num w:numId="39" w16cid:durableId="928930866">
    <w:abstractNumId w:val="29"/>
  </w:num>
  <w:num w:numId="40" w16cid:durableId="1061950541">
    <w:abstractNumId w:val="11"/>
  </w:num>
  <w:num w:numId="41" w16cid:durableId="19293466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iorgia Corbucci">
    <w15:presenceInfo w15:providerId="AD" w15:userId="S::g.corbucci@arcodrea.it::0e848bcd-687c-44e4-9a54-6f858ddb9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embedSystemFonts/>
  <w:proofState w:spelling="clean" w:grammar="clean"/>
  <w:documentProtection w:edit="readOnly" w:enforcement="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FCF"/>
    <w:rsid w:val="00002DFA"/>
    <w:rsid w:val="00003014"/>
    <w:rsid w:val="000064D9"/>
    <w:rsid w:val="00012CD3"/>
    <w:rsid w:val="000135A3"/>
    <w:rsid w:val="000137A7"/>
    <w:rsid w:val="000203B7"/>
    <w:rsid w:val="00023CFF"/>
    <w:rsid w:val="000268E2"/>
    <w:rsid w:val="00026A90"/>
    <w:rsid w:val="00027078"/>
    <w:rsid w:val="00032D07"/>
    <w:rsid w:val="00032F5B"/>
    <w:rsid w:val="00032F76"/>
    <w:rsid w:val="000366CF"/>
    <w:rsid w:val="0004627A"/>
    <w:rsid w:val="000506B7"/>
    <w:rsid w:val="000513E7"/>
    <w:rsid w:val="000522F1"/>
    <w:rsid w:val="00052437"/>
    <w:rsid w:val="000528AD"/>
    <w:rsid w:val="00056133"/>
    <w:rsid w:val="00061DCD"/>
    <w:rsid w:val="00066213"/>
    <w:rsid w:val="00067E4D"/>
    <w:rsid w:val="0007517E"/>
    <w:rsid w:val="00077EF8"/>
    <w:rsid w:val="000919FA"/>
    <w:rsid w:val="0009363A"/>
    <w:rsid w:val="00093E48"/>
    <w:rsid w:val="00094BFD"/>
    <w:rsid w:val="000A4B0D"/>
    <w:rsid w:val="000A641D"/>
    <w:rsid w:val="000A65E6"/>
    <w:rsid w:val="000A7B89"/>
    <w:rsid w:val="000B01EB"/>
    <w:rsid w:val="000B2831"/>
    <w:rsid w:val="000B313B"/>
    <w:rsid w:val="000B34F3"/>
    <w:rsid w:val="000B785E"/>
    <w:rsid w:val="000C7C0C"/>
    <w:rsid w:val="000D05D3"/>
    <w:rsid w:val="000D6116"/>
    <w:rsid w:val="000E2CBA"/>
    <w:rsid w:val="000F21FF"/>
    <w:rsid w:val="000F305F"/>
    <w:rsid w:val="000F40DE"/>
    <w:rsid w:val="000F67FD"/>
    <w:rsid w:val="00100B1C"/>
    <w:rsid w:val="00103901"/>
    <w:rsid w:val="00111CF6"/>
    <w:rsid w:val="001121A2"/>
    <w:rsid w:val="00115F1A"/>
    <w:rsid w:val="001161A2"/>
    <w:rsid w:val="00117EA7"/>
    <w:rsid w:val="00120BE9"/>
    <w:rsid w:val="001238E2"/>
    <w:rsid w:val="00126EE3"/>
    <w:rsid w:val="001410C7"/>
    <w:rsid w:val="00141730"/>
    <w:rsid w:val="00143F15"/>
    <w:rsid w:val="0014649F"/>
    <w:rsid w:val="00150DEA"/>
    <w:rsid w:val="00151761"/>
    <w:rsid w:val="00157381"/>
    <w:rsid w:val="00162421"/>
    <w:rsid w:val="00165B86"/>
    <w:rsid w:val="00173486"/>
    <w:rsid w:val="00175757"/>
    <w:rsid w:val="00175C1B"/>
    <w:rsid w:val="00176F16"/>
    <w:rsid w:val="0017765E"/>
    <w:rsid w:val="00181F43"/>
    <w:rsid w:val="0018269B"/>
    <w:rsid w:val="001844E0"/>
    <w:rsid w:val="00184811"/>
    <w:rsid w:val="00191495"/>
    <w:rsid w:val="0019231E"/>
    <w:rsid w:val="00193307"/>
    <w:rsid w:val="001934E2"/>
    <w:rsid w:val="0019681F"/>
    <w:rsid w:val="00196D86"/>
    <w:rsid w:val="00197355"/>
    <w:rsid w:val="001A17EB"/>
    <w:rsid w:val="001A4211"/>
    <w:rsid w:val="001B4F6D"/>
    <w:rsid w:val="001B7338"/>
    <w:rsid w:val="001C1FC9"/>
    <w:rsid w:val="001C32F7"/>
    <w:rsid w:val="001C3DF2"/>
    <w:rsid w:val="001C5536"/>
    <w:rsid w:val="001C7105"/>
    <w:rsid w:val="001D42AF"/>
    <w:rsid w:val="001D4420"/>
    <w:rsid w:val="001D5092"/>
    <w:rsid w:val="001D6C47"/>
    <w:rsid w:val="001E1172"/>
    <w:rsid w:val="001E62AD"/>
    <w:rsid w:val="001E670E"/>
    <w:rsid w:val="001E6A3E"/>
    <w:rsid w:val="001E7B65"/>
    <w:rsid w:val="001E7EFC"/>
    <w:rsid w:val="001F7F1C"/>
    <w:rsid w:val="002004BC"/>
    <w:rsid w:val="00202BD2"/>
    <w:rsid w:val="00202D0B"/>
    <w:rsid w:val="0020381B"/>
    <w:rsid w:val="0020492F"/>
    <w:rsid w:val="002144DB"/>
    <w:rsid w:val="00220DE8"/>
    <w:rsid w:val="00221771"/>
    <w:rsid w:val="002227DD"/>
    <w:rsid w:val="0022535D"/>
    <w:rsid w:val="00230A15"/>
    <w:rsid w:val="0023251A"/>
    <w:rsid w:val="00235EA9"/>
    <w:rsid w:val="00235FDF"/>
    <w:rsid w:val="002366A3"/>
    <w:rsid w:val="002372CF"/>
    <w:rsid w:val="00237CDE"/>
    <w:rsid w:val="002406E8"/>
    <w:rsid w:val="00244D7E"/>
    <w:rsid w:val="002479AC"/>
    <w:rsid w:val="00250702"/>
    <w:rsid w:val="00250EC2"/>
    <w:rsid w:val="00253BBC"/>
    <w:rsid w:val="00253C48"/>
    <w:rsid w:val="0025429A"/>
    <w:rsid w:val="0025664B"/>
    <w:rsid w:val="0025780F"/>
    <w:rsid w:val="00262D8D"/>
    <w:rsid w:val="00263677"/>
    <w:rsid w:val="002639B0"/>
    <w:rsid w:val="00263BCF"/>
    <w:rsid w:val="00265DE7"/>
    <w:rsid w:val="002666C0"/>
    <w:rsid w:val="002856B3"/>
    <w:rsid w:val="00287A28"/>
    <w:rsid w:val="00295A7B"/>
    <w:rsid w:val="002973C0"/>
    <w:rsid w:val="002A11ED"/>
    <w:rsid w:val="002A1966"/>
    <w:rsid w:val="002A281B"/>
    <w:rsid w:val="002A7719"/>
    <w:rsid w:val="002A7CE9"/>
    <w:rsid w:val="002B0834"/>
    <w:rsid w:val="002B0F85"/>
    <w:rsid w:val="002B105A"/>
    <w:rsid w:val="002B2F8D"/>
    <w:rsid w:val="002B56D8"/>
    <w:rsid w:val="002C0895"/>
    <w:rsid w:val="002C46E7"/>
    <w:rsid w:val="002C5205"/>
    <w:rsid w:val="002C5B69"/>
    <w:rsid w:val="002D3982"/>
    <w:rsid w:val="002D3B18"/>
    <w:rsid w:val="002E0534"/>
    <w:rsid w:val="002F0D89"/>
    <w:rsid w:val="002F1B5D"/>
    <w:rsid w:val="002F6000"/>
    <w:rsid w:val="0030207C"/>
    <w:rsid w:val="00302122"/>
    <w:rsid w:val="00304D50"/>
    <w:rsid w:val="003062F0"/>
    <w:rsid w:val="00306CF1"/>
    <w:rsid w:val="003106D6"/>
    <w:rsid w:val="00310BC9"/>
    <w:rsid w:val="003135F6"/>
    <w:rsid w:val="0031389E"/>
    <w:rsid w:val="003154BB"/>
    <w:rsid w:val="00315990"/>
    <w:rsid w:val="00320750"/>
    <w:rsid w:val="003221D8"/>
    <w:rsid w:val="00324B5D"/>
    <w:rsid w:val="003304CA"/>
    <w:rsid w:val="00332A06"/>
    <w:rsid w:val="00344D02"/>
    <w:rsid w:val="00346430"/>
    <w:rsid w:val="003511B3"/>
    <w:rsid w:val="00351FCF"/>
    <w:rsid w:val="003527C8"/>
    <w:rsid w:val="0035346F"/>
    <w:rsid w:val="0035395F"/>
    <w:rsid w:val="00354A4B"/>
    <w:rsid w:val="00354B9F"/>
    <w:rsid w:val="00357856"/>
    <w:rsid w:val="00360E3B"/>
    <w:rsid w:val="0036169B"/>
    <w:rsid w:val="00362390"/>
    <w:rsid w:val="00373158"/>
    <w:rsid w:val="00373315"/>
    <w:rsid w:val="00375B44"/>
    <w:rsid w:val="003769A3"/>
    <w:rsid w:val="00377B93"/>
    <w:rsid w:val="00383033"/>
    <w:rsid w:val="00383254"/>
    <w:rsid w:val="00386F6B"/>
    <w:rsid w:val="003876FB"/>
    <w:rsid w:val="0039663B"/>
    <w:rsid w:val="003A0C91"/>
    <w:rsid w:val="003A2F98"/>
    <w:rsid w:val="003A3896"/>
    <w:rsid w:val="003A5E2F"/>
    <w:rsid w:val="003A6D8B"/>
    <w:rsid w:val="003B06B0"/>
    <w:rsid w:val="003B096A"/>
    <w:rsid w:val="003B3A4C"/>
    <w:rsid w:val="003B3BD8"/>
    <w:rsid w:val="003B5DCE"/>
    <w:rsid w:val="003B638D"/>
    <w:rsid w:val="003B6DC6"/>
    <w:rsid w:val="003B6E04"/>
    <w:rsid w:val="003B73FF"/>
    <w:rsid w:val="003C0140"/>
    <w:rsid w:val="003C2EC2"/>
    <w:rsid w:val="003C4168"/>
    <w:rsid w:val="003C42E6"/>
    <w:rsid w:val="003C5D61"/>
    <w:rsid w:val="003C7849"/>
    <w:rsid w:val="003D2EAF"/>
    <w:rsid w:val="003D580A"/>
    <w:rsid w:val="003D7148"/>
    <w:rsid w:val="003E36CD"/>
    <w:rsid w:val="003E7184"/>
    <w:rsid w:val="003F17CC"/>
    <w:rsid w:val="003F796E"/>
    <w:rsid w:val="0040120D"/>
    <w:rsid w:val="004019DE"/>
    <w:rsid w:val="004056CA"/>
    <w:rsid w:val="00422ED0"/>
    <w:rsid w:val="004264B5"/>
    <w:rsid w:val="00427461"/>
    <w:rsid w:val="00432A2B"/>
    <w:rsid w:val="00437F32"/>
    <w:rsid w:val="00441C0C"/>
    <w:rsid w:val="004423C7"/>
    <w:rsid w:val="00443559"/>
    <w:rsid w:val="00461652"/>
    <w:rsid w:val="0046531E"/>
    <w:rsid w:val="00472EB5"/>
    <w:rsid w:val="004775AB"/>
    <w:rsid w:val="0047776D"/>
    <w:rsid w:val="0048066B"/>
    <w:rsid w:val="004821F0"/>
    <w:rsid w:val="0048242F"/>
    <w:rsid w:val="004824AB"/>
    <w:rsid w:val="004831A7"/>
    <w:rsid w:val="0048563A"/>
    <w:rsid w:val="0048783D"/>
    <w:rsid w:val="0049030C"/>
    <w:rsid w:val="004914B5"/>
    <w:rsid w:val="00494038"/>
    <w:rsid w:val="0049550D"/>
    <w:rsid w:val="004968D6"/>
    <w:rsid w:val="004975E6"/>
    <w:rsid w:val="004A1DB4"/>
    <w:rsid w:val="004A5A18"/>
    <w:rsid w:val="004A5BF0"/>
    <w:rsid w:val="004A5FEB"/>
    <w:rsid w:val="004A624F"/>
    <w:rsid w:val="004A66A4"/>
    <w:rsid w:val="004B06CC"/>
    <w:rsid w:val="004B17AB"/>
    <w:rsid w:val="004B4C37"/>
    <w:rsid w:val="004B5D77"/>
    <w:rsid w:val="004B67FE"/>
    <w:rsid w:val="004B681F"/>
    <w:rsid w:val="004C2D9D"/>
    <w:rsid w:val="004C2F55"/>
    <w:rsid w:val="004C3A6C"/>
    <w:rsid w:val="004C3ACE"/>
    <w:rsid w:val="004C53D7"/>
    <w:rsid w:val="004D4096"/>
    <w:rsid w:val="004D64BA"/>
    <w:rsid w:val="004E1263"/>
    <w:rsid w:val="004F0920"/>
    <w:rsid w:val="004F13A8"/>
    <w:rsid w:val="004F2B33"/>
    <w:rsid w:val="004F3260"/>
    <w:rsid w:val="004F4B2F"/>
    <w:rsid w:val="004F558A"/>
    <w:rsid w:val="00500474"/>
    <w:rsid w:val="0050729F"/>
    <w:rsid w:val="00513957"/>
    <w:rsid w:val="005206B1"/>
    <w:rsid w:val="00524801"/>
    <w:rsid w:val="00525D8C"/>
    <w:rsid w:val="00527135"/>
    <w:rsid w:val="00527B56"/>
    <w:rsid w:val="005319EA"/>
    <w:rsid w:val="00532971"/>
    <w:rsid w:val="00532AD7"/>
    <w:rsid w:val="00533B1D"/>
    <w:rsid w:val="00534E38"/>
    <w:rsid w:val="005370E7"/>
    <w:rsid w:val="0054696A"/>
    <w:rsid w:val="0054704D"/>
    <w:rsid w:val="00550825"/>
    <w:rsid w:val="005534FB"/>
    <w:rsid w:val="00560786"/>
    <w:rsid w:val="00562C29"/>
    <w:rsid w:val="005669E2"/>
    <w:rsid w:val="00567F34"/>
    <w:rsid w:val="00570190"/>
    <w:rsid w:val="00572510"/>
    <w:rsid w:val="00575CFC"/>
    <w:rsid w:val="00581855"/>
    <w:rsid w:val="005848D1"/>
    <w:rsid w:val="00586BD3"/>
    <w:rsid w:val="00587BA8"/>
    <w:rsid w:val="0059141B"/>
    <w:rsid w:val="00594B56"/>
    <w:rsid w:val="005A2C0E"/>
    <w:rsid w:val="005A3FBF"/>
    <w:rsid w:val="005A6FE2"/>
    <w:rsid w:val="005B0EBA"/>
    <w:rsid w:val="005B0F24"/>
    <w:rsid w:val="005B14FF"/>
    <w:rsid w:val="005B5615"/>
    <w:rsid w:val="005B7A55"/>
    <w:rsid w:val="005C48AD"/>
    <w:rsid w:val="005D0DC6"/>
    <w:rsid w:val="005D2453"/>
    <w:rsid w:val="005D3381"/>
    <w:rsid w:val="005D3AB6"/>
    <w:rsid w:val="005D72FD"/>
    <w:rsid w:val="005E42EC"/>
    <w:rsid w:val="005F18DD"/>
    <w:rsid w:val="005F2509"/>
    <w:rsid w:val="005F68BF"/>
    <w:rsid w:val="00605A03"/>
    <w:rsid w:val="00607975"/>
    <w:rsid w:val="00614476"/>
    <w:rsid w:val="00614696"/>
    <w:rsid w:val="006161F9"/>
    <w:rsid w:val="00620CD8"/>
    <w:rsid w:val="0062339A"/>
    <w:rsid w:val="00623FD9"/>
    <w:rsid w:val="0062544E"/>
    <w:rsid w:val="0063394A"/>
    <w:rsid w:val="00635122"/>
    <w:rsid w:val="00635760"/>
    <w:rsid w:val="0063732B"/>
    <w:rsid w:val="00640168"/>
    <w:rsid w:val="0064070E"/>
    <w:rsid w:val="00645710"/>
    <w:rsid w:val="00650009"/>
    <w:rsid w:val="00653E16"/>
    <w:rsid w:val="00653F9E"/>
    <w:rsid w:val="00656332"/>
    <w:rsid w:val="00656D9A"/>
    <w:rsid w:val="00660289"/>
    <w:rsid w:val="0066525A"/>
    <w:rsid w:val="006673C0"/>
    <w:rsid w:val="00670683"/>
    <w:rsid w:val="00670BC4"/>
    <w:rsid w:val="00670C5B"/>
    <w:rsid w:val="00670F58"/>
    <w:rsid w:val="00672F06"/>
    <w:rsid w:val="00674DDC"/>
    <w:rsid w:val="00676B36"/>
    <w:rsid w:val="00677D46"/>
    <w:rsid w:val="006805B9"/>
    <w:rsid w:val="006835A3"/>
    <w:rsid w:val="006852E0"/>
    <w:rsid w:val="00685DFE"/>
    <w:rsid w:val="00686C5F"/>
    <w:rsid w:val="0068719D"/>
    <w:rsid w:val="00692770"/>
    <w:rsid w:val="00694456"/>
    <w:rsid w:val="006B24D4"/>
    <w:rsid w:val="006C397F"/>
    <w:rsid w:val="006D1178"/>
    <w:rsid w:val="006D12AE"/>
    <w:rsid w:val="006D63CE"/>
    <w:rsid w:val="006D7AB8"/>
    <w:rsid w:val="006E0F1E"/>
    <w:rsid w:val="006F2C73"/>
    <w:rsid w:val="007053D8"/>
    <w:rsid w:val="007060AC"/>
    <w:rsid w:val="00706400"/>
    <w:rsid w:val="007064CA"/>
    <w:rsid w:val="00713A95"/>
    <w:rsid w:val="00714A05"/>
    <w:rsid w:val="00715543"/>
    <w:rsid w:val="0071583E"/>
    <w:rsid w:val="007159A7"/>
    <w:rsid w:val="0071646E"/>
    <w:rsid w:val="00717DCF"/>
    <w:rsid w:val="00721EFB"/>
    <w:rsid w:val="00725846"/>
    <w:rsid w:val="007306EB"/>
    <w:rsid w:val="00732252"/>
    <w:rsid w:val="00735A46"/>
    <w:rsid w:val="0074000F"/>
    <w:rsid w:val="00740E50"/>
    <w:rsid w:val="00743CCE"/>
    <w:rsid w:val="00745A6C"/>
    <w:rsid w:val="00750890"/>
    <w:rsid w:val="0075197E"/>
    <w:rsid w:val="00754970"/>
    <w:rsid w:val="00754DC4"/>
    <w:rsid w:val="007608EB"/>
    <w:rsid w:val="00761BBE"/>
    <w:rsid w:val="00763CAF"/>
    <w:rsid w:val="00766940"/>
    <w:rsid w:val="0077486E"/>
    <w:rsid w:val="00780548"/>
    <w:rsid w:val="00782782"/>
    <w:rsid w:val="0078326B"/>
    <w:rsid w:val="00783BEE"/>
    <w:rsid w:val="007848CE"/>
    <w:rsid w:val="00787766"/>
    <w:rsid w:val="00791110"/>
    <w:rsid w:val="007912C1"/>
    <w:rsid w:val="00795724"/>
    <w:rsid w:val="007A190C"/>
    <w:rsid w:val="007A2B99"/>
    <w:rsid w:val="007A2FC7"/>
    <w:rsid w:val="007A5249"/>
    <w:rsid w:val="007A678A"/>
    <w:rsid w:val="007A7FFC"/>
    <w:rsid w:val="007B66DD"/>
    <w:rsid w:val="007B7DF8"/>
    <w:rsid w:val="007C5BFE"/>
    <w:rsid w:val="007C5D32"/>
    <w:rsid w:val="007C63A3"/>
    <w:rsid w:val="007D0C7C"/>
    <w:rsid w:val="007D5260"/>
    <w:rsid w:val="007D53A1"/>
    <w:rsid w:val="007D5DF5"/>
    <w:rsid w:val="007E02DB"/>
    <w:rsid w:val="007F6877"/>
    <w:rsid w:val="00800824"/>
    <w:rsid w:val="008015B9"/>
    <w:rsid w:val="00803A0D"/>
    <w:rsid w:val="008116D2"/>
    <w:rsid w:val="0081348D"/>
    <w:rsid w:val="00813C0D"/>
    <w:rsid w:val="008154DF"/>
    <w:rsid w:val="00816B8E"/>
    <w:rsid w:val="00822557"/>
    <w:rsid w:val="00822F92"/>
    <w:rsid w:val="00826F7C"/>
    <w:rsid w:val="00827B01"/>
    <w:rsid w:val="00837F66"/>
    <w:rsid w:val="0084046B"/>
    <w:rsid w:val="008411A0"/>
    <w:rsid w:val="00844854"/>
    <w:rsid w:val="00844D79"/>
    <w:rsid w:val="00847709"/>
    <w:rsid w:val="008520DB"/>
    <w:rsid w:val="00853C11"/>
    <w:rsid w:val="00861BC9"/>
    <w:rsid w:val="00863087"/>
    <w:rsid w:val="00863B80"/>
    <w:rsid w:val="00864B86"/>
    <w:rsid w:val="00865A87"/>
    <w:rsid w:val="00870923"/>
    <w:rsid w:val="008721DB"/>
    <w:rsid w:val="0087354A"/>
    <w:rsid w:val="00876E1F"/>
    <w:rsid w:val="00881CDE"/>
    <w:rsid w:val="008831B2"/>
    <w:rsid w:val="00887C1A"/>
    <w:rsid w:val="00890C4C"/>
    <w:rsid w:val="00891EA6"/>
    <w:rsid w:val="00895861"/>
    <w:rsid w:val="00896C45"/>
    <w:rsid w:val="008A1D66"/>
    <w:rsid w:val="008A3B30"/>
    <w:rsid w:val="008A634C"/>
    <w:rsid w:val="008C006A"/>
    <w:rsid w:val="008C0984"/>
    <w:rsid w:val="008C2ECF"/>
    <w:rsid w:val="008D175D"/>
    <w:rsid w:val="008D19CD"/>
    <w:rsid w:val="008D1EED"/>
    <w:rsid w:val="008D48E4"/>
    <w:rsid w:val="008D6665"/>
    <w:rsid w:val="008E613B"/>
    <w:rsid w:val="008E68DE"/>
    <w:rsid w:val="008F0BA7"/>
    <w:rsid w:val="008F0CAF"/>
    <w:rsid w:val="008F0F52"/>
    <w:rsid w:val="008F2EDB"/>
    <w:rsid w:val="008F3AE1"/>
    <w:rsid w:val="008F656A"/>
    <w:rsid w:val="008F6791"/>
    <w:rsid w:val="009137C6"/>
    <w:rsid w:val="009147BD"/>
    <w:rsid w:val="00916FC9"/>
    <w:rsid w:val="00922F3C"/>
    <w:rsid w:val="009255D9"/>
    <w:rsid w:val="00927FA3"/>
    <w:rsid w:val="009316A7"/>
    <w:rsid w:val="0093382E"/>
    <w:rsid w:val="00935344"/>
    <w:rsid w:val="009402DF"/>
    <w:rsid w:val="009414B5"/>
    <w:rsid w:val="009515D1"/>
    <w:rsid w:val="00954745"/>
    <w:rsid w:val="0096446B"/>
    <w:rsid w:val="0096463D"/>
    <w:rsid w:val="00964E4B"/>
    <w:rsid w:val="0096549E"/>
    <w:rsid w:val="00966779"/>
    <w:rsid w:val="00970BEF"/>
    <w:rsid w:val="009712E1"/>
    <w:rsid w:val="0097217D"/>
    <w:rsid w:val="009801DC"/>
    <w:rsid w:val="00980A51"/>
    <w:rsid w:val="009825CC"/>
    <w:rsid w:val="00984AD7"/>
    <w:rsid w:val="00990D72"/>
    <w:rsid w:val="0099132D"/>
    <w:rsid w:val="00992C83"/>
    <w:rsid w:val="0099332E"/>
    <w:rsid w:val="009936EE"/>
    <w:rsid w:val="009A1717"/>
    <w:rsid w:val="009A3037"/>
    <w:rsid w:val="009A3513"/>
    <w:rsid w:val="009A4A4B"/>
    <w:rsid w:val="009A7794"/>
    <w:rsid w:val="009B2442"/>
    <w:rsid w:val="009B406C"/>
    <w:rsid w:val="009B56D0"/>
    <w:rsid w:val="009C2730"/>
    <w:rsid w:val="009C2E72"/>
    <w:rsid w:val="009C7F79"/>
    <w:rsid w:val="009D28E1"/>
    <w:rsid w:val="009D3727"/>
    <w:rsid w:val="009D4ADA"/>
    <w:rsid w:val="009D4B09"/>
    <w:rsid w:val="009D4D17"/>
    <w:rsid w:val="009D54DD"/>
    <w:rsid w:val="009D6BDB"/>
    <w:rsid w:val="009E0532"/>
    <w:rsid w:val="009E06A4"/>
    <w:rsid w:val="009E2DB5"/>
    <w:rsid w:val="009E3CEE"/>
    <w:rsid w:val="009F1F1A"/>
    <w:rsid w:val="009F34AF"/>
    <w:rsid w:val="00A0574F"/>
    <w:rsid w:val="00A1399F"/>
    <w:rsid w:val="00A145EB"/>
    <w:rsid w:val="00A17023"/>
    <w:rsid w:val="00A247DC"/>
    <w:rsid w:val="00A250E4"/>
    <w:rsid w:val="00A25706"/>
    <w:rsid w:val="00A26D6F"/>
    <w:rsid w:val="00A2794A"/>
    <w:rsid w:val="00A27E10"/>
    <w:rsid w:val="00A34D15"/>
    <w:rsid w:val="00A37D70"/>
    <w:rsid w:val="00A40932"/>
    <w:rsid w:val="00A46220"/>
    <w:rsid w:val="00A47F46"/>
    <w:rsid w:val="00A50F76"/>
    <w:rsid w:val="00A51789"/>
    <w:rsid w:val="00A51D88"/>
    <w:rsid w:val="00A53724"/>
    <w:rsid w:val="00A55014"/>
    <w:rsid w:val="00A60C89"/>
    <w:rsid w:val="00A633A5"/>
    <w:rsid w:val="00A650F3"/>
    <w:rsid w:val="00A6798D"/>
    <w:rsid w:val="00A70D56"/>
    <w:rsid w:val="00A72A5C"/>
    <w:rsid w:val="00A741AB"/>
    <w:rsid w:val="00A7464E"/>
    <w:rsid w:val="00A754C3"/>
    <w:rsid w:val="00A76BE9"/>
    <w:rsid w:val="00A92283"/>
    <w:rsid w:val="00A9361E"/>
    <w:rsid w:val="00A947B7"/>
    <w:rsid w:val="00A97BE2"/>
    <w:rsid w:val="00AA1273"/>
    <w:rsid w:val="00AA243A"/>
    <w:rsid w:val="00AA2CA2"/>
    <w:rsid w:val="00AA52FA"/>
    <w:rsid w:val="00AA589C"/>
    <w:rsid w:val="00AA5AD6"/>
    <w:rsid w:val="00AB26D1"/>
    <w:rsid w:val="00AB33F9"/>
    <w:rsid w:val="00AB497A"/>
    <w:rsid w:val="00AB530E"/>
    <w:rsid w:val="00AB5ACB"/>
    <w:rsid w:val="00AC273B"/>
    <w:rsid w:val="00AC46AE"/>
    <w:rsid w:val="00AC6920"/>
    <w:rsid w:val="00AC755A"/>
    <w:rsid w:val="00AD5110"/>
    <w:rsid w:val="00AD73DD"/>
    <w:rsid w:val="00AE0EB0"/>
    <w:rsid w:val="00AE167E"/>
    <w:rsid w:val="00AE2610"/>
    <w:rsid w:val="00AE4B71"/>
    <w:rsid w:val="00AE7387"/>
    <w:rsid w:val="00AF1774"/>
    <w:rsid w:val="00AF3B04"/>
    <w:rsid w:val="00AF4196"/>
    <w:rsid w:val="00AF77D9"/>
    <w:rsid w:val="00B01053"/>
    <w:rsid w:val="00B10AD1"/>
    <w:rsid w:val="00B119AE"/>
    <w:rsid w:val="00B120DC"/>
    <w:rsid w:val="00B15FC4"/>
    <w:rsid w:val="00B164BB"/>
    <w:rsid w:val="00B20FB2"/>
    <w:rsid w:val="00B22682"/>
    <w:rsid w:val="00B24A5C"/>
    <w:rsid w:val="00B26343"/>
    <w:rsid w:val="00B2672A"/>
    <w:rsid w:val="00B30313"/>
    <w:rsid w:val="00B32E62"/>
    <w:rsid w:val="00B34002"/>
    <w:rsid w:val="00B34F57"/>
    <w:rsid w:val="00B3620B"/>
    <w:rsid w:val="00B36A76"/>
    <w:rsid w:val="00B41EBC"/>
    <w:rsid w:val="00B42DF4"/>
    <w:rsid w:val="00B44E72"/>
    <w:rsid w:val="00B458BE"/>
    <w:rsid w:val="00B47F8F"/>
    <w:rsid w:val="00B50393"/>
    <w:rsid w:val="00B53E29"/>
    <w:rsid w:val="00B6375A"/>
    <w:rsid w:val="00B637B9"/>
    <w:rsid w:val="00B6546A"/>
    <w:rsid w:val="00B672BB"/>
    <w:rsid w:val="00B67C52"/>
    <w:rsid w:val="00B715F9"/>
    <w:rsid w:val="00B75437"/>
    <w:rsid w:val="00B76824"/>
    <w:rsid w:val="00B80469"/>
    <w:rsid w:val="00B81178"/>
    <w:rsid w:val="00B8451C"/>
    <w:rsid w:val="00B92181"/>
    <w:rsid w:val="00BA31CF"/>
    <w:rsid w:val="00BA3E3C"/>
    <w:rsid w:val="00BA6EA8"/>
    <w:rsid w:val="00BA70A3"/>
    <w:rsid w:val="00BB13B5"/>
    <w:rsid w:val="00BB23D6"/>
    <w:rsid w:val="00BB36F6"/>
    <w:rsid w:val="00BB6E7E"/>
    <w:rsid w:val="00BC550B"/>
    <w:rsid w:val="00BC71FF"/>
    <w:rsid w:val="00BD1127"/>
    <w:rsid w:val="00BE181A"/>
    <w:rsid w:val="00BE1CE8"/>
    <w:rsid w:val="00BE31B4"/>
    <w:rsid w:val="00BE3E28"/>
    <w:rsid w:val="00BF2A10"/>
    <w:rsid w:val="00BF35C8"/>
    <w:rsid w:val="00C06105"/>
    <w:rsid w:val="00C06378"/>
    <w:rsid w:val="00C068FC"/>
    <w:rsid w:val="00C06C66"/>
    <w:rsid w:val="00C06E73"/>
    <w:rsid w:val="00C117E2"/>
    <w:rsid w:val="00C11F4B"/>
    <w:rsid w:val="00C12869"/>
    <w:rsid w:val="00C1293D"/>
    <w:rsid w:val="00C139EA"/>
    <w:rsid w:val="00C13E26"/>
    <w:rsid w:val="00C151BB"/>
    <w:rsid w:val="00C20C76"/>
    <w:rsid w:val="00C371FF"/>
    <w:rsid w:val="00C3783D"/>
    <w:rsid w:val="00C47979"/>
    <w:rsid w:val="00C511DA"/>
    <w:rsid w:val="00C52330"/>
    <w:rsid w:val="00C526BF"/>
    <w:rsid w:val="00C52D57"/>
    <w:rsid w:val="00C532D1"/>
    <w:rsid w:val="00C57124"/>
    <w:rsid w:val="00C613D0"/>
    <w:rsid w:val="00C61AC0"/>
    <w:rsid w:val="00C62027"/>
    <w:rsid w:val="00C6254D"/>
    <w:rsid w:val="00C629B4"/>
    <w:rsid w:val="00C63245"/>
    <w:rsid w:val="00C65220"/>
    <w:rsid w:val="00C6618A"/>
    <w:rsid w:val="00C70405"/>
    <w:rsid w:val="00C70A36"/>
    <w:rsid w:val="00C7118E"/>
    <w:rsid w:val="00C71A6F"/>
    <w:rsid w:val="00C7207C"/>
    <w:rsid w:val="00C74488"/>
    <w:rsid w:val="00C76674"/>
    <w:rsid w:val="00C77F69"/>
    <w:rsid w:val="00C84B72"/>
    <w:rsid w:val="00C8599C"/>
    <w:rsid w:val="00C87C5B"/>
    <w:rsid w:val="00C87EA1"/>
    <w:rsid w:val="00C90BDA"/>
    <w:rsid w:val="00C965A9"/>
    <w:rsid w:val="00CA05D1"/>
    <w:rsid w:val="00CA1AF3"/>
    <w:rsid w:val="00CA27B4"/>
    <w:rsid w:val="00CA6CDA"/>
    <w:rsid w:val="00CA6E99"/>
    <w:rsid w:val="00CB62A8"/>
    <w:rsid w:val="00CB6ACB"/>
    <w:rsid w:val="00CC06CD"/>
    <w:rsid w:val="00CC0F23"/>
    <w:rsid w:val="00CD262B"/>
    <w:rsid w:val="00CD3774"/>
    <w:rsid w:val="00CD6872"/>
    <w:rsid w:val="00CD6BE8"/>
    <w:rsid w:val="00CE473A"/>
    <w:rsid w:val="00CE6FCF"/>
    <w:rsid w:val="00CF0917"/>
    <w:rsid w:val="00CF15F8"/>
    <w:rsid w:val="00CF3B0C"/>
    <w:rsid w:val="00CF7391"/>
    <w:rsid w:val="00D02291"/>
    <w:rsid w:val="00D024BD"/>
    <w:rsid w:val="00D055D6"/>
    <w:rsid w:val="00D06009"/>
    <w:rsid w:val="00D068AE"/>
    <w:rsid w:val="00D07905"/>
    <w:rsid w:val="00D10E4B"/>
    <w:rsid w:val="00D10F6D"/>
    <w:rsid w:val="00D1176B"/>
    <w:rsid w:val="00D15B82"/>
    <w:rsid w:val="00D17895"/>
    <w:rsid w:val="00D23DBE"/>
    <w:rsid w:val="00D302A5"/>
    <w:rsid w:val="00D34CEE"/>
    <w:rsid w:val="00D37943"/>
    <w:rsid w:val="00D557ED"/>
    <w:rsid w:val="00D565E0"/>
    <w:rsid w:val="00D571C6"/>
    <w:rsid w:val="00D63941"/>
    <w:rsid w:val="00D670FF"/>
    <w:rsid w:val="00D704B6"/>
    <w:rsid w:val="00D74BDB"/>
    <w:rsid w:val="00D76289"/>
    <w:rsid w:val="00D768B6"/>
    <w:rsid w:val="00D80F64"/>
    <w:rsid w:val="00D820B9"/>
    <w:rsid w:val="00D86566"/>
    <w:rsid w:val="00D8681A"/>
    <w:rsid w:val="00D97136"/>
    <w:rsid w:val="00DA4FD9"/>
    <w:rsid w:val="00DC028F"/>
    <w:rsid w:val="00DC0A2D"/>
    <w:rsid w:val="00DC183B"/>
    <w:rsid w:val="00DC57A5"/>
    <w:rsid w:val="00DC63CA"/>
    <w:rsid w:val="00DC6B6B"/>
    <w:rsid w:val="00DD6AC7"/>
    <w:rsid w:val="00DE696C"/>
    <w:rsid w:val="00DE7C2A"/>
    <w:rsid w:val="00DF3A46"/>
    <w:rsid w:val="00DF6732"/>
    <w:rsid w:val="00DF78D8"/>
    <w:rsid w:val="00E02DF5"/>
    <w:rsid w:val="00E0407F"/>
    <w:rsid w:val="00E046F2"/>
    <w:rsid w:val="00E05437"/>
    <w:rsid w:val="00E113C8"/>
    <w:rsid w:val="00E11844"/>
    <w:rsid w:val="00E15A1D"/>
    <w:rsid w:val="00E15A87"/>
    <w:rsid w:val="00E2155C"/>
    <w:rsid w:val="00E23F52"/>
    <w:rsid w:val="00E24FAD"/>
    <w:rsid w:val="00E25E33"/>
    <w:rsid w:val="00E30759"/>
    <w:rsid w:val="00E32D2A"/>
    <w:rsid w:val="00E34D98"/>
    <w:rsid w:val="00E3735A"/>
    <w:rsid w:val="00E379AC"/>
    <w:rsid w:val="00E37A89"/>
    <w:rsid w:val="00E4480D"/>
    <w:rsid w:val="00E45C5A"/>
    <w:rsid w:val="00E54115"/>
    <w:rsid w:val="00E648A0"/>
    <w:rsid w:val="00E65333"/>
    <w:rsid w:val="00E65F02"/>
    <w:rsid w:val="00E67D5C"/>
    <w:rsid w:val="00E7526C"/>
    <w:rsid w:val="00E75FB0"/>
    <w:rsid w:val="00E7738E"/>
    <w:rsid w:val="00E8126F"/>
    <w:rsid w:val="00E832FB"/>
    <w:rsid w:val="00E83D8C"/>
    <w:rsid w:val="00E85CD0"/>
    <w:rsid w:val="00E935E2"/>
    <w:rsid w:val="00E93E90"/>
    <w:rsid w:val="00EA22D6"/>
    <w:rsid w:val="00EB086B"/>
    <w:rsid w:val="00EB3810"/>
    <w:rsid w:val="00EB4CC9"/>
    <w:rsid w:val="00EB7810"/>
    <w:rsid w:val="00EC1F6B"/>
    <w:rsid w:val="00EC4C97"/>
    <w:rsid w:val="00EC559A"/>
    <w:rsid w:val="00EC63CD"/>
    <w:rsid w:val="00EC6B71"/>
    <w:rsid w:val="00ED5CE0"/>
    <w:rsid w:val="00ED7DA4"/>
    <w:rsid w:val="00EE135A"/>
    <w:rsid w:val="00EE42C5"/>
    <w:rsid w:val="00EF1773"/>
    <w:rsid w:val="00EF22C3"/>
    <w:rsid w:val="00F0151D"/>
    <w:rsid w:val="00F02A7D"/>
    <w:rsid w:val="00F078CE"/>
    <w:rsid w:val="00F07B68"/>
    <w:rsid w:val="00F148F9"/>
    <w:rsid w:val="00F14DC5"/>
    <w:rsid w:val="00F15B2A"/>
    <w:rsid w:val="00F17B6A"/>
    <w:rsid w:val="00F20C4D"/>
    <w:rsid w:val="00F2402C"/>
    <w:rsid w:val="00F3113B"/>
    <w:rsid w:val="00F375AE"/>
    <w:rsid w:val="00F40738"/>
    <w:rsid w:val="00F43602"/>
    <w:rsid w:val="00F436CA"/>
    <w:rsid w:val="00F44FA9"/>
    <w:rsid w:val="00F45A15"/>
    <w:rsid w:val="00F5352F"/>
    <w:rsid w:val="00F57E61"/>
    <w:rsid w:val="00F64555"/>
    <w:rsid w:val="00F71F75"/>
    <w:rsid w:val="00F729EC"/>
    <w:rsid w:val="00F73D0A"/>
    <w:rsid w:val="00F80476"/>
    <w:rsid w:val="00F9178F"/>
    <w:rsid w:val="00FA61E9"/>
    <w:rsid w:val="00FA6200"/>
    <w:rsid w:val="00FB0136"/>
    <w:rsid w:val="00FB2761"/>
    <w:rsid w:val="00FB3C9B"/>
    <w:rsid w:val="00FB6E4F"/>
    <w:rsid w:val="00FB6F03"/>
    <w:rsid w:val="00FC209D"/>
    <w:rsid w:val="00FC3479"/>
    <w:rsid w:val="00FC546B"/>
    <w:rsid w:val="00FC5900"/>
    <w:rsid w:val="00FD3171"/>
    <w:rsid w:val="00FD32F8"/>
    <w:rsid w:val="00FE079A"/>
    <w:rsid w:val="00FE0FDC"/>
    <w:rsid w:val="00FE2F29"/>
    <w:rsid w:val="00FE4C14"/>
    <w:rsid w:val="00FF0CAC"/>
    <w:rsid w:val="00FF2BC5"/>
    <w:rsid w:val="00FF5C6C"/>
    <w:rsid w:val="00FF7C06"/>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0A018"/>
  <w15:chartTrackingRefBased/>
  <w15:docId w15:val="{F80D03E5-4A81-4469-864D-80FA0AEEC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3315"/>
    <w:pPr>
      <w:spacing w:after="200"/>
    </w:pPr>
    <w:rPr>
      <w:sz w:val="24"/>
      <w:szCs w:val="24"/>
      <w:lang w:eastAsia="en-US"/>
    </w:rPr>
  </w:style>
  <w:style w:type="paragraph" w:styleId="Titolo1">
    <w:name w:val="heading 1"/>
    <w:basedOn w:val="Normale"/>
    <w:next w:val="Normale"/>
    <w:link w:val="Titolo1Carattere"/>
    <w:uiPriority w:val="9"/>
    <w:qFormat/>
    <w:rsid w:val="00C13E26"/>
    <w:pPr>
      <w:keepNext/>
      <w:keepLines/>
      <w:spacing w:before="480" w:after="0"/>
      <w:outlineLvl w:val="0"/>
    </w:pPr>
    <w:rPr>
      <w:rFonts w:ascii="Calibri" w:eastAsia="Times New Roman" w:hAnsi="Calibri"/>
      <w:b/>
      <w:bCs/>
      <w:color w:val="345A8A"/>
      <w:sz w:val="32"/>
      <w:szCs w:val="32"/>
      <w:lang w:val="x-none" w:eastAsia="x-none"/>
    </w:rPr>
  </w:style>
  <w:style w:type="paragraph" w:styleId="Titolo2">
    <w:name w:val="heading 2"/>
    <w:basedOn w:val="Normale"/>
    <w:next w:val="Normale"/>
    <w:link w:val="Titolo2Carattere"/>
    <w:uiPriority w:val="9"/>
    <w:unhideWhenUsed/>
    <w:qFormat/>
    <w:rsid w:val="004C2F55"/>
    <w:pPr>
      <w:keepNext/>
      <w:spacing w:before="240" w:after="60"/>
      <w:outlineLvl w:val="1"/>
    </w:pPr>
    <w:rPr>
      <w:rFonts w:ascii="Aptos Display" w:eastAsia="Times New Roman" w:hAnsi="Aptos Display"/>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4824AB"/>
    <w:pPr>
      <w:spacing w:after="0"/>
    </w:pPr>
    <w:rPr>
      <w:rFonts w:ascii="Times New Roman" w:eastAsia="Times New Roman" w:hAnsi="Times New Roman"/>
      <w:sz w:val="20"/>
      <w:szCs w:val="20"/>
      <w:lang w:val="x-none" w:eastAsia="it-IT"/>
    </w:rPr>
  </w:style>
  <w:style w:type="character" w:customStyle="1" w:styleId="TestonotaapidipaginaCarattere">
    <w:name w:val="Testo nota a piè di pagina Carattere"/>
    <w:link w:val="Testonotaapidipagina"/>
    <w:semiHidden/>
    <w:rsid w:val="004824AB"/>
    <w:rPr>
      <w:rFonts w:ascii="Times New Roman" w:eastAsia="Times New Roman" w:hAnsi="Times New Roman" w:cs="Times New Roman"/>
      <w:sz w:val="20"/>
      <w:szCs w:val="20"/>
      <w:lang w:eastAsia="it-IT"/>
    </w:rPr>
  </w:style>
  <w:style w:type="character" w:styleId="Rimandonotaapidipagina">
    <w:name w:val="footnote reference"/>
    <w:semiHidden/>
    <w:rsid w:val="004824AB"/>
    <w:rPr>
      <w:vertAlign w:val="superscript"/>
    </w:rPr>
  </w:style>
  <w:style w:type="paragraph" w:styleId="Paragrafoelenco">
    <w:name w:val="List Paragraph"/>
    <w:basedOn w:val="Normale"/>
    <w:uiPriority w:val="34"/>
    <w:qFormat/>
    <w:rsid w:val="0048563A"/>
    <w:pPr>
      <w:ind w:left="720"/>
      <w:contextualSpacing/>
    </w:pPr>
  </w:style>
  <w:style w:type="table" w:styleId="Grigliatabella">
    <w:name w:val="Table Grid"/>
    <w:basedOn w:val="Tabellanormale"/>
    <w:uiPriority w:val="59"/>
    <w:rsid w:val="00B637B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B637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37B9"/>
  </w:style>
  <w:style w:type="character" w:styleId="Numeropagina">
    <w:name w:val="page number"/>
    <w:basedOn w:val="Carpredefinitoparagrafo"/>
    <w:uiPriority w:val="99"/>
    <w:semiHidden/>
    <w:unhideWhenUsed/>
    <w:rsid w:val="00B637B9"/>
  </w:style>
  <w:style w:type="paragraph" w:styleId="Titolo">
    <w:name w:val="Title"/>
    <w:basedOn w:val="Normale"/>
    <w:link w:val="TitoloCarattere"/>
    <w:qFormat/>
    <w:rsid w:val="0031389E"/>
    <w:pPr>
      <w:spacing w:after="0" w:line="360" w:lineRule="auto"/>
      <w:jc w:val="center"/>
    </w:pPr>
    <w:rPr>
      <w:rFonts w:ascii="Tahoma" w:eastAsia="Times New Roman" w:hAnsi="Tahoma"/>
      <w:b/>
      <w:bCs/>
      <w:sz w:val="22"/>
      <w:szCs w:val="20"/>
      <w:lang w:val="x-none" w:eastAsia="it-IT"/>
    </w:rPr>
  </w:style>
  <w:style w:type="character" w:customStyle="1" w:styleId="TitoloCarattere">
    <w:name w:val="Titolo Carattere"/>
    <w:link w:val="Titolo"/>
    <w:rsid w:val="0031389E"/>
    <w:rPr>
      <w:rFonts w:ascii="Tahoma" w:eastAsia="Times New Roman" w:hAnsi="Tahoma" w:cs="Times New Roman"/>
      <w:b/>
      <w:bCs/>
      <w:sz w:val="22"/>
      <w:lang w:eastAsia="it-IT"/>
    </w:rPr>
  </w:style>
  <w:style w:type="paragraph" w:styleId="Testofumetto">
    <w:name w:val="Balloon Text"/>
    <w:basedOn w:val="Normale"/>
    <w:link w:val="TestofumettoCarattere"/>
    <w:semiHidden/>
    <w:rsid w:val="0031389E"/>
    <w:pPr>
      <w:spacing w:after="0"/>
    </w:pPr>
    <w:rPr>
      <w:rFonts w:ascii="Tahoma" w:eastAsia="Times New Roman" w:hAnsi="Tahoma"/>
      <w:b/>
      <w:sz w:val="16"/>
      <w:szCs w:val="16"/>
      <w:lang w:val="x-none" w:eastAsia="it-IT"/>
    </w:rPr>
  </w:style>
  <w:style w:type="character" w:customStyle="1" w:styleId="TestofumettoCarattere">
    <w:name w:val="Testo fumetto Carattere"/>
    <w:link w:val="Testofumetto"/>
    <w:semiHidden/>
    <w:rsid w:val="0031389E"/>
    <w:rPr>
      <w:rFonts w:ascii="Tahoma" w:eastAsia="Times New Roman" w:hAnsi="Tahoma" w:cs="Times New Roman"/>
      <w:b/>
      <w:sz w:val="16"/>
      <w:szCs w:val="16"/>
      <w:lang w:eastAsia="it-IT"/>
    </w:rPr>
  </w:style>
  <w:style w:type="paragraph" w:styleId="Corpodeltesto2">
    <w:name w:val="Body Text 2"/>
    <w:basedOn w:val="Normale"/>
    <w:link w:val="Corpodeltesto2Carattere"/>
    <w:rsid w:val="0031389E"/>
    <w:pPr>
      <w:spacing w:after="0"/>
    </w:pPr>
    <w:rPr>
      <w:rFonts w:ascii="Tahoma" w:eastAsia="Times New Roman" w:hAnsi="Tahoma"/>
      <w:sz w:val="20"/>
      <w:szCs w:val="20"/>
      <w:lang w:val="x-none" w:eastAsia="it-IT"/>
    </w:rPr>
  </w:style>
  <w:style w:type="character" w:customStyle="1" w:styleId="Corpodeltesto2Carattere">
    <w:name w:val="Corpo del testo 2 Carattere"/>
    <w:link w:val="Corpodeltesto2"/>
    <w:rsid w:val="0031389E"/>
    <w:rPr>
      <w:rFonts w:ascii="Tahoma" w:eastAsia="Times New Roman" w:hAnsi="Tahoma" w:cs="Tahoma"/>
      <w:sz w:val="20"/>
      <w:lang w:eastAsia="it-IT"/>
    </w:rPr>
  </w:style>
  <w:style w:type="paragraph" w:styleId="Mappadocumento">
    <w:name w:val="Document Map"/>
    <w:basedOn w:val="Normale"/>
    <w:link w:val="MappadocumentoCarattere"/>
    <w:uiPriority w:val="99"/>
    <w:semiHidden/>
    <w:unhideWhenUsed/>
    <w:rsid w:val="0031389E"/>
    <w:pPr>
      <w:spacing w:after="0"/>
    </w:pPr>
    <w:rPr>
      <w:rFonts w:ascii="Tahoma" w:eastAsia="Times New Roman" w:hAnsi="Tahoma"/>
      <w:b/>
      <w:sz w:val="16"/>
      <w:szCs w:val="16"/>
      <w:lang w:val="x-none" w:eastAsia="it-IT"/>
    </w:rPr>
  </w:style>
  <w:style w:type="character" w:customStyle="1" w:styleId="MappadocumentoCarattere">
    <w:name w:val="Mappa documento Carattere"/>
    <w:link w:val="Mappadocumento"/>
    <w:uiPriority w:val="99"/>
    <w:semiHidden/>
    <w:rsid w:val="0031389E"/>
    <w:rPr>
      <w:rFonts w:ascii="Tahoma" w:eastAsia="Times New Roman" w:hAnsi="Tahoma" w:cs="Tahoma"/>
      <w:b/>
      <w:sz w:val="16"/>
      <w:szCs w:val="16"/>
      <w:lang w:eastAsia="it-IT"/>
    </w:rPr>
  </w:style>
  <w:style w:type="paragraph" w:styleId="Testocommento">
    <w:name w:val="annotation text"/>
    <w:basedOn w:val="Normale"/>
    <w:link w:val="TestocommentoCarattere"/>
    <w:uiPriority w:val="99"/>
    <w:unhideWhenUsed/>
    <w:rsid w:val="0031389E"/>
    <w:pPr>
      <w:spacing w:after="0"/>
    </w:pPr>
    <w:rPr>
      <w:rFonts w:ascii="Times New Roman" w:eastAsia="Times New Roman" w:hAnsi="Times New Roman"/>
      <w:b/>
      <w:sz w:val="20"/>
      <w:szCs w:val="20"/>
      <w:lang w:val="x-none" w:eastAsia="it-IT"/>
    </w:rPr>
  </w:style>
  <w:style w:type="character" w:customStyle="1" w:styleId="TestocommentoCarattere">
    <w:name w:val="Testo commento Carattere"/>
    <w:link w:val="Testocommento"/>
    <w:uiPriority w:val="99"/>
    <w:rsid w:val="0031389E"/>
    <w:rPr>
      <w:rFonts w:ascii="Times New Roman" w:eastAsia="Times New Roman" w:hAnsi="Times New Roman" w:cs="Times New Roman"/>
      <w:b/>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389E"/>
    <w:rPr>
      <w:bCs/>
    </w:rPr>
  </w:style>
  <w:style w:type="character" w:customStyle="1" w:styleId="SoggettocommentoCarattere">
    <w:name w:val="Soggetto commento Carattere"/>
    <w:link w:val="Soggettocommento"/>
    <w:uiPriority w:val="99"/>
    <w:semiHidden/>
    <w:rsid w:val="0031389E"/>
    <w:rPr>
      <w:rFonts w:ascii="Times New Roman" w:eastAsia="Times New Roman" w:hAnsi="Times New Roman" w:cs="Times New Roman"/>
      <w:b/>
      <w:bCs/>
      <w:sz w:val="20"/>
      <w:szCs w:val="20"/>
      <w:lang w:eastAsia="it-IT"/>
    </w:rPr>
  </w:style>
  <w:style w:type="paragraph" w:styleId="Intestazione">
    <w:name w:val="header"/>
    <w:basedOn w:val="Normale"/>
    <w:link w:val="IntestazioneCarattere"/>
    <w:uiPriority w:val="99"/>
    <w:unhideWhenUsed/>
    <w:rsid w:val="0031389E"/>
    <w:pPr>
      <w:tabs>
        <w:tab w:val="center" w:pos="4819"/>
        <w:tab w:val="right" w:pos="9638"/>
      </w:tabs>
      <w:spacing w:after="0"/>
    </w:pPr>
    <w:rPr>
      <w:rFonts w:ascii="Times New Roman" w:eastAsia="Times New Roman" w:hAnsi="Times New Roman"/>
      <w:b/>
      <w:sz w:val="22"/>
      <w:szCs w:val="22"/>
      <w:lang w:val="x-none" w:eastAsia="it-IT"/>
    </w:rPr>
  </w:style>
  <w:style w:type="character" w:customStyle="1" w:styleId="IntestazioneCarattere">
    <w:name w:val="Intestazione Carattere"/>
    <w:link w:val="Intestazione"/>
    <w:uiPriority w:val="99"/>
    <w:rsid w:val="0031389E"/>
    <w:rPr>
      <w:rFonts w:ascii="Times New Roman" w:eastAsia="Times New Roman" w:hAnsi="Times New Roman" w:cs="Times New Roman"/>
      <w:b/>
      <w:sz w:val="22"/>
      <w:szCs w:val="22"/>
      <w:lang w:eastAsia="it-IT"/>
    </w:rPr>
  </w:style>
  <w:style w:type="paragraph" w:styleId="Revisione">
    <w:name w:val="Revision"/>
    <w:hidden/>
    <w:uiPriority w:val="99"/>
    <w:semiHidden/>
    <w:rsid w:val="0031389E"/>
    <w:rPr>
      <w:rFonts w:ascii="Times New Roman" w:eastAsia="Times New Roman" w:hAnsi="Times New Roman"/>
      <w:b/>
      <w:sz w:val="22"/>
      <w:szCs w:val="22"/>
    </w:rPr>
  </w:style>
  <w:style w:type="character" w:customStyle="1" w:styleId="Titolo1Carattere">
    <w:name w:val="Titolo 1 Carattere"/>
    <w:link w:val="Titolo1"/>
    <w:uiPriority w:val="9"/>
    <w:rsid w:val="00C13E26"/>
    <w:rPr>
      <w:rFonts w:ascii="Calibri" w:eastAsia="Times New Roman" w:hAnsi="Calibri" w:cs="Times New Roman"/>
      <w:b/>
      <w:bCs/>
      <w:color w:val="345A8A"/>
      <w:sz w:val="32"/>
      <w:szCs w:val="32"/>
    </w:rPr>
  </w:style>
  <w:style w:type="paragraph" w:customStyle="1" w:styleId="Default">
    <w:name w:val="Default"/>
    <w:rsid w:val="005534FB"/>
    <w:pPr>
      <w:autoSpaceDE w:val="0"/>
      <w:autoSpaceDN w:val="0"/>
      <w:adjustRightInd w:val="0"/>
    </w:pPr>
    <w:rPr>
      <w:rFonts w:ascii="Times New Roman" w:hAnsi="Times New Roman"/>
      <w:color w:val="000000"/>
      <w:sz w:val="24"/>
      <w:szCs w:val="24"/>
    </w:rPr>
  </w:style>
  <w:style w:type="character" w:styleId="Rimandocommento">
    <w:name w:val="annotation reference"/>
    <w:uiPriority w:val="99"/>
    <w:semiHidden/>
    <w:unhideWhenUsed/>
    <w:rsid w:val="004A5FEB"/>
    <w:rPr>
      <w:sz w:val="16"/>
      <w:szCs w:val="16"/>
    </w:rPr>
  </w:style>
  <w:style w:type="character" w:styleId="Enfasigrassetto">
    <w:name w:val="Strong"/>
    <w:uiPriority w:val="22"/>
    <w:qFormat/>
    <w:rsid w:val="007C5BFE"/>
    <w:rPr>
      <w:b/>
      <w:bCs/>
    </w:rPr>
  </w:style>
  <w:style w:type="character" w:styleId="Collegamentoipertestuale">
    <w:name w:val="Hyperlink"/>
    <w:uiPriority w:val="99"/>
    <w:unhideWhenUsed/>
    <w:rsid w:val="00175C1B"/>
    <w:rPr>
      <w:color w:val="0563C1"/>
      <w:u w:val="single"/>
    </w:rPr>
  </w:style>
  <w:style w:type="table" w:customStyle="1" w:styleId="Grigliatabella1">
    <w:name w:val="Griglia tabella1"/>
    <w:basedOn w:val="Tabellanormale"/>
    <w:next w:val="Grigliatabella"/>
    <w:uiPriority w:val="59"/>
    <w:rsid w:val="0007517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07517E"/>
    <w:rPr>
      <w:color w:val="605E5C"/>
      <w:shd w:val="clear" w:color="auto" w:fill="E1DFDD"/>
    </w:rPr>
  </w:style>
  <w:style w:type="table" w:customStyle="1" w:styleId="Grigliatabella2">
    <w:name w:val="Griglia tabella2"/>
    <w:basedOn w:val="Tabellanormale"/>
    <w:next w:val="Grigliatabella"/>
    <w:uiPriority w:val="59"/>
    <w:rsid w:val="00F729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F729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F729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91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59"/>
    <w:rsid w:val="0091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91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59"/>
    <w:rsid w:val="0091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59"/>
    <w:rsid w:val="003B5DC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59"/>
    <w:rsid w:val="004C2D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4C2D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59"/>
    <w:rsid w:val="004C2D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2227DD"/>
    <w:pPr>
      <w:spacing w:before="240" w:line="259" w:lineRule="auto"/>
      <w:outlineLvl w:val="9"/>
    </w:pPr>
    <w:rPr>
      <w:rFonts w:ascii="Aptos Display" w:hAnsi="Aptos Display"/>
      <w:b w:val="0"/>
      <w:bCs w:val="0"/>
      <w:color w:val="0F4761"/>
      <w:lang w:val="it-IT" w:eastAsia="it-IT"/>
    </w:rPr>
  </w:style>
  <w:style w:type="paragraph" w:styleId="Sommario1">
    <w:name w:val="toc 1"/>
    <w:basedOn w:val="Normale"/>
    <w:next w:val="Normale"/>
    <w:autoRedefine/>
    <w:uiPriority w:val="39"/>
    <w:unhideWhenUsed/>
    <w:rsid w:val="008F2EDB"/>
    <w:pPr>
      <w:tabs>
        <w:tab w:val="right" w:leader="dot" w:pos="13740"/>
      </w:tabs>
    </w:pPr>
  </w:style>
  <w:style w:type="character" w:customStyle="1" w:styleId="Titolo2Carattere">
    <w:name w:val="Titolo 2 Carattere"/>
    <w:link w:val="Titolo2"/>
    <w:uiPriority w:val="9"/>
    <w:rsid w:val="004C2F55"/>
    <w:rPr>
      <w:rFonts w:ascii="Aptos Display" w:eastAsia="Times New Roman" w:hAnsi="Aptos Display"/>
      <w:b/>
      <w:bCs/>
      <w:i/>
      <w:iCs/>
      <w:sz w:val="28"/>
      <w:szCs w:val="28"/>
      <w:lang w:eastAsia="en-US"/>
    </w:rPr>
  </w:style>
  <w:style w:type="paragraph" w:styleId="Sommario2">
    <w:name w:val="toc 2"/>
    <w:basedOn w:val="Normale"/>
    <w:next w:val="Normale"/>
    <w:autoRedefine/>
    <w:uiPriority w:val="39"/>
    <w:unhideWhenUsed/>
    <w:rsid w:val="009E2DB5"/>
    <w:pPr>
      <w:tabs>
        <w:tab w:val="right" w:leader="dot" w:pos="13709"/>
      </w:tabs>
      <w:ind w:left="240"/>
    </w:pPr>
  </w:style>
  <w:style w:type="table" w:customStyle="1" w:styleId="Grigliatabella13">
    <w:name w:val="Griglia tabella13"/>
    <w:basedOn w:val="Tabellanormale"/>
    <w:next w:val="Grigliatabella"/>
    <w:uiPriority w:val="59"/>
    <w:rsid w:val="00D820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Carpredefinitoparagrafo"/>
    <w:rsid w:val="00C87C5B"/>
    <w:rPr>
      <w:rFonts w:ascii="Segoe UI" w:hAnsi="Segoe UI" w:cs="Segoe UI" w:hint="default"/>
      <w:b/>
      <w:bCs/>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353287">
      <w:bodyDiv w:val="1"/>
      <w:marLeft w:val="0"/>
      <w:marRight w:val="0"/>
      <w:marTop w:val="0"/>
      <w:marBottom w:val="0"/>
      <w:divBdr>
        <w:top w:val="none" w:sz="0" w:space="0" w:color="auto"/>
        <w:left w:val="none" w:sz="0" w:space="0" w:color="auto"/>
        <w:bottom w:val="none" w:sz="0" w:space="0" w:color="auto"/>
        <w:right w:val="none" w:sz="0" w:space="0" w:color="auto"/>
      </w:divBdr>
    </w:div>
    <w:div w:id="1196775790">
      <w:bodyDiv w:val="1"/>
      <w:marLeft w:val="0"/>
      <w:marRight w:val="0"/>
      <w:marTop w:val="0"/>
      <w:marBottom w:val="0"/>
      <w:divBdr>
        <w:top w:val="none" w:sz="0" w:space="0" w:color="auto"/>
        <w:left w:val="none" w:sz="0" w:space="0" w:color="auto"/>
        <w:bottom w:val="none" w:sz="0" w:space="0" w:color="auto"/>
        <w:right w:val="none" w:sz="0" w:space="0" w:color="auto"/>
      </w:divBdr>
    </w:div>
    <w:div w:id="1573812406">
      <w:bodyDiv w:val="1"/>
      <w:marLeft w:val="0"/>
      <w:marRight w:val="0"/>
      <w:marTop w:val="0"/>
      <w:marBottom w:val="0"/>
      <w:divBdr>
        <w:top w:val="none" w:sz="0" w:space="0" w:color="auto"/>
        <w:left w:val="none" w:sz="0" w:space="0" w:color="auto"/>
        <w:bottom w:val="none" w:sz="0" w:space="0" w:color="auto"/>
        <w:right w:val="none" w:sz="0" w:space="0" w:color="auto"/>
      </w:divBdr>
    </w:div>
    <w:div w:id="1884443965">
      <w:bodyDiv w:val="1"/>
      <w:marLeft w:val="0"/>
      <w:marRight w:val="0"/>
      <w:marTop w:val="0"/>
      <w:marBottom w:val="0"/>
      <w:divBdr>
        <w:top w:val="none" w:sz="0" w:space="0" w:color="auto"/>
        <w:left w:val="none" w:sz="0" w:space="0" w:color="auto"/>
        <w:bottom w:val="none" w:sz="0" w:space="0" w:color="auto"/>
        <w:right w:val="none" w:sz="0" w:space="0" w:color="auto"/>
      </w:divBdr>
    </w:div>
    <w:div w:id="1937788192">
      <w:bodyDiv w:val="1"/>
      <w:marLeft w:val="0"/>
      <w:marRight w:val="0"/>
      <w:marTop w:val="0"/>
      <w:marBottom w:val="0"/>
      <w:divBdr>
        <w:top w:val="none" w:sz="0" w:space="0" w:color="auto"/>
        <w:left w:val="none" w:sz="0" w:space="0" w:color="auto"/>
        <w:bottom w:val="none" w:sz="0" w:space="0" w:color="auto"/>
        <w:right w:val="none" w:sz="0" w:space="0" w:color="auto"/>
      </w:divBdr>
    </w:div>
    <w:div w:id="2055808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B7CDB-4DFE-40DF-B834-02CD3477E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142</Pages>
  <Words>33690</Words>
  <Characters>192036</Characters>
  <Application>Microsoft Office Word</Application>
  <DocSecurity>0</DocSecurity>
  <Lines>1600</Lines>
  <Paragraphs>450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225276</CharactersWithSpaces>
  <SharedDoc>false</SharedDoc>
  <HLinks>
    <vt:vector size="96" baseType="variant">
      <vt:variant>
        <vt:i4>3997782</vt:i4>
      </vt:variant>
      <vt:variant>
        <vt:i4>90</vt:i4>
      </vt:variant>
      <vt:variant>
        <vt:i4>0</vt:i4>
      </vt:variant>
      <vt:variant>
        <vt:i4>5</vt:i4>
      </vt:variant>
      <vt:variant>
        <vt:lpwstr>about:blank</vt:lpwstr>
      </vt:variant>
      <vt:variant>
        <vt:lpwstr>/ricerca/fonti_documento?idDatabank=7&amp;idDocMaster=4845525&amp;idUnitaDoc=28768709&amp;nVigUnitaDoc=1&amp;docIdx=1&amp;isCorrelazioniSearch=true&amp;correlatoA=Normativa</vt:lpwstr>
      </vt:variant>
      <vt:variant>
        <vt:i4>5832754</vt:i4>
      </vt:variant>
      <vt:variant>
        <vt:i4>87</vt:i4>
      </vt:variant>
      <vt:variant>
        <vt:i4>0</vt:i4>
      </vt:variant>
      <vt:variant>
        <vt:i4>5</vt:i4>
      </vt:variant>
      <vt:variant>
        <vt:lpwstr>about:blank</vt:lpwstr>
      </vt:variant>
      <vt:variant>
        <vt:lpwstr>/ricerca/fonti_documento?idDatabank=10&amp;idDocMaster=166331&amp;idUnitaDoc=830087&amp;nVigUnitaDoc=1&amp;docIdx=1&amp;isCorrelazioniSearch=true&amp;correlatoA=Normativa</vt:lpwstr>
      </vt:variant>
      <vt:variant>
        <vt:i4>1376317</vt:i4>
      </vt:variant>
      <vt:variant>
        <vt:i4>80</vt:i4>
      </vt:variant>
      <vt:variant>
        <vt:i4>0</vt:i4>
      </vt:variant>
      <vt:variant>
        <vt:i4>5</vt:i4>
      </vt:variant>
      <vt:variant>
        <vt:lpwstr/>
      </vt:variant>
      <vt:variant>
        <vt:lpwstr>_Toc165995080</vt:lpwstr>
      </vt:variant>
      <vt:variant>
        <vt:i4>1703997</vt:i4>
      </vt:variant>
      <vt:variant>
        <vt:i4>74</vt:i4>
      </vt:variant>
      <vt:variant>
        <vt:i4>0</vt:i4>
      </vt:variant>
      <vt:variant>
        <vt:i4>5</vt:i4>
      </vt:variant>
      <vt:variant>
        <vt:lpwstr/>
      </vt:variant>
      <vt:variant>
        <vt:lpwstr>_Toc165995079</vt:lpwstr>
      </vt:variant>
      <vt:variant>
        <vt:i4>1703997</vt:i4>
      </vt:variant>
      <vt:variant>
        <vt:i4>68</vt:i4>
      </vt:variant>
      <vt:variant>
        <vt:i4>0</vt:i4>
      </vt:variant>
      <vt:variant>
        <vt:i4>5</vt:i4>
      </vt:variant>
      <vt:variant>
        <vt:lpwstr/>
      </vt:variant>
      <vt:variant>
        <vt:lpwstr>_Toc165995078</vt:lpwstr>
      </vt:variant>
      <vt:variant>
        <vt:i4>1703997</vt:i4>
      </vt:variant>
      <vt:variant>
        <vt:i4>62</vt:i4>
      </vt:variant>
      <vt:variant>
        <vt:i4>0</vt:i4>
      </vt:variant>
      <vt:variant>
        <vt:i4>5</vt:i4>
      </vt:variant>
      <vt:variant>
        <vt:lpwstr/>
      </vt:variant>
      <vt:variant>
        <vt:lpwstr>_Toc165995077</vt:lpwstr>
      </vt:variant>
      <vt:variant>
        <vt:i4>1703997</vt:i4>
      </vt:variant>
      <vt:variant>
        <vt:i4>56</vt:i4>
      </vt:variant>
      <vt:variant>
        <vt:i4>0</vt:i4>
      </vt:variant>
      <vt:variant>
        <vt:i4>5</vt:i4>
      </vt:variant>
      <vt:variant>
        <vt:lpwstr/>
      </vt:variant>
      <vt:variant>
        <vt:lpwstr>_Toc165995076</vt:lpwstr>
      </vt:variant>
      <vt:variant>
        <vt:i4>1703997</vt:i4>
      </vt:variant>
      <vt:variant>
        <vt:i4>50</vt:i4>
      </vt:variant>
      <vt:variant>
        <vt:i4>0</vt:i4>
      </vt:variant>
      <vt:variant>
        <vt:i4>5</vt:i4>
      </vt:variant>
      <vt:variant>
        <vt:lpwstr/>
      </vt:variant>
      <vt:variant>
        <vt:lpwstr>_Toc165995075</vt:lpwstr>
      </vt:variant>
      <vt:variant>
        <vt:i4>1703997</vt:i4>
      </vt:variant>
      <vt:variant>
        <vt:i4>44</vt:i4>
      </vt:variant>
      <vt:variant>
        <vt:i4>0</vt:i4>
      </vt:variant>
      <vt:variant>
        <vt:i4>5</vt:i4>
      </vt:variant>
      <vt:variant>
        <vt:lpwstr/>
      </vt:variant>
      <vt:variant>
        <vt:lpwstr>_Toc165995074</vt:lpwstr>
      </vt:variant>
      <vt:variant>
        <vt:i4>1703997</vt:i4>
      </vt:variant>
      <vt:variant>
        <vt:i4>38</vt:i4>
      </vt:variant>
      <vt:variant>
        <vt:i4>0</vt:i4>
      </vt:variant>
      <vt:variant>
        <vt:i4>5</vt:i4>
      </vt:variant>
      <vt:variant>
        <vt:lpwstr/>
      </vt:variant>
      <vt:variant>
        <vt:lpwstr>_Toc165995073</vt:lpwstr>
      </vt:variant>
      <vt:variant>
        <vt:i4>1703997</vt:i4>
      </vt:variant>
      <vt:variant>
        <vt:i4>32</vt:i4>
      </vt:variant>
      <vt:variant>
        <vt:i4>0</vt:i4>
      </vt:variant>
      <vt:variant>
        <vt:i4>5</vt:i4>
      </vt:variant>
      <vt:variant>
        <vt:lpwstr/>
      </vt:variant>
      <vt:variant>
        <vt:lpwstr>_Toc165995072</vt:lpwstr>
      </vt:variant>
      <vt:variant>
        <vt:i4>1703997</vt:i4>
      </vt:variant>
      <vt:variant>
        <vt:i4>26</vt:i4>
      </vt:variant>
      <vt:variant>
        <vt:i4>0</vt:i4>
      </vt:variant>
      <vt:variant>
        <vt:i4>5</vt:i4>
      </vt:variant>
      <vt:variant>
        <vt:lpwstr/>
      </vt:variant>
      <vt:variant>
        <vt:lpwstr>_Toc165995071</vt:lpwstr>
      </vt:variant>
      <vt:variant>
        <vt:i4>1703997</vt:i4>
      </vt:variant>
      <vt:variant>
        <vt:i4>20</vt:i4>
      </vt:variant>
      <vt:variant>
        <vt:i4>0</vt:i4>
      </vt:variant>
      <vt:variant>
        <vt:i4>5</vt:i4>
      </vt:variant>
      <vt:variant>
        <vt:lpwstr/>
      </vt:variant>
      <vt:variant>
        <vt:lpwstr>_Toc165995070</vt:lpwstr>
      </vt:variant>
      <vt:variant>
        <vt:i4>1769533</vt:i4>
      </vt:variant>
      <vt:variant>
        <vt:i4>14</vt:i4>
      </vt:variant>
      <vt:variant>
        <vt:i4>0</vt:i4>
      </vt:variant>
      <vt:variant>
        <vt:i4>5</vt:i4>
      </vt:variant>
      <vt:variant>
        <vt:lpwstr/>
      </vt:variant>
      <vt:variant>
        <vt:lpwstr>_Toc165995069</vt:lpwstr>
      </vt:variant>
      <vt:variant>
        <vt:i4>1769533</vt:i4>
      </vt:variant>
      <vt:variant>
        <vt:i4>8</vt:i4>
      </vt:variant>
      <vt:variant>
        <vt:i4>0</vt:i4>
      </vt:variant>
      <vt:variant>
        <vt:i4>5</vt:i4>
      </vt:variant>
      <vt:variant>
        <vt:lpwstr/>
      </vt:variant>
      <vt:variant>
        <vt:lpwstr>_Toc165995068</vt:lpwstr>
      </vt:variant>
      <vt:variant>
        <vt:i4>1769533</vt:i4>
      </vt:variant>
      <vt:variant>
        <vt:i4>2</vt:i4>
      </vt:variant>
      <vt:variant>
        <vt:i4>0</vt:i4>
      </vt:variant>
      <vt:variant>
        <vt:i4>5</vt:i4>
      </vt:variant>
      <vt:variant>
        <vt:lpwstr/>
      </vt:variant>
      <vt:variant>
        <vt:lpwstr>_Toc165995067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Gianpaolo Colletta</dc:creator>
  <cp:keywords/>
  <cp:lastModifiedBy>Gianpaolo Colletta</cp:lastModifiedBy>
  <cp:revision>27</cp:revision>
  <cp:lastPrinted>2018-03-08T12:07:00Z</cp:lastPrinted>
  <dcterms:created xsi:type="dcterms:W3CDTF">2024-05-09T14:26:00Z</dcterms:created>
  <dcterms:modified xsi:type="dcterms:W3CDTF">2024-05-09T16:17:00Z</dcterms:modified>
</cp:coreProperties>
</file>